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9C10871" w14:textId="77777777" w:rsidR="003F4757" w:rsidRPr="00F92C80" w:rsidRDefault="00E729A3">
      <w:pPr>
        <w:rPr>
          <w:rFonts w:ascii="Arial" w:hAnsi="Arial"/>
          <w:i/>
          <w:iCs/>
        </w:rPr>
      </w:pPr>
      <w:r>
        <w:rPr>
          <w:noProof/>
          <w:lang w:val="fr-FR" w:eastAsia="fr-FR"/>
        </w:rPr>
        <mc:AlternateContent>
          <mc:Choice Requires="wps">
            <w:drawing>
              <wp:anchor distT="0" distB="0" distL="114297" distR="114297" simplePos="0" relativeHeight="251657728" behindDoc="0" locked="0" layoutInCell="1" allowOverlap="1" wp14:anchorId="47E997D7" wp14:editId="6772F1D0">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D5D37A"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Pr>
          <w:noProof/>
          <w:lang w:val="fr-FR" w:eastAsia="fr-FR"/>
        </w:rPr>
        <mc:AlternateContent>
          <mc:Choice Requires="wps">
            <w:drawing>
              <wp:anchor distT="0" distB="0" distL="114297" distR="114297" simplePos="0" relativeHeight="251656704" behindDoc="0" locked="0" layoutInCell="1" allowOverlap="1" wp14:anchorId="3FB3A92E" wp14:editId="6A6E23C6">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7F4B42"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7D6DE08A" w14:textId="77777777" w:rsidR="003F4757" w:rsidRPr="00F92C80" w:rsidRDefault="003F4757">
      <w:pPr>
        <w:jc w:val="right"/>
        <w:rPr>
          <w:rFonts w:ascii="Arial" w:hAnsi="Arial"/>
          <w:sz w:val="24"/>
        </w:rPr>
      </w:pPr>
    </w:p>
    <w:p w14:paraId="7B4C1A52" w14:textId="77777777" w:rsidR="003F4757" w:rsidRPr="00F92C80" w:rsidRDefault="003F4757">
      <w:pPr>
        <w:rPr>
          <w:i/>
          <w:iCs/>
          <w:sz w:val="24"/>
        </w:rPr>
      </w:pPr>
    </w:p>
    <w:p w14:paraId="319AB64C" w14:textId="77777777" w:rsidR="003F4757" w:rsidRPr="00F92C80" w:rsidRDefault="003F4757">
      <w:pPr>
        <w:rPr>
          <w:rFonts w:ascii="Arial" w:hAnsi="Arial"/>
        </w:rPr>
      </w:pPr>
    </w:p>
    <w:p w14:paraId="17505ADA" w14:textId="77777777" w:rsidR="003F4757" w:rsidRPr="00F92C80" w:rsidRDefault="003F4757">
      <w:pPr>
        <w:rPr>
          <w:rFonts w:ascii="Arial" w:hAnsi="Arial"/>
        </w:rPr>
      </w:pPr>
    </w:p>
    <w:p w14:paraId="00BA1D7D" w14:textId="77777777" w:rsidR="003F4757" w:rsidRPr="00F92C80" w:rsidRDefault="003F4757">
      <w:pPr>
        <w:rPr>
          <w:rFonts w:ascii="Arial" w:hAnsi="Arial"/>
        </w:rPr>
      </w:pPr>
    </w:p>
    <w:p w14:paraId="7F09F20A" w14:textId="77777777" w:rsidR="003F4757" w:rsidRPr="00246DA2" w:rsidRDefault="003F4757">
      <w:pPr>
        <w:rPr>
          <w:rFonts w:ascii="Arial" w:hAnsi="Arial"/>
          <w:lang w:val="en-US"/>
        </w:rPr>
      </w:pPr>
    </w:p>
    <w:p w14:paraId="3B975B3A" w14:textId="77777777" w:rsidR="003F4757" w:rsidRPr="00F92C80" w:rsidRDefault="00E729A3">
      <w:pPr>
        <w:rPr>
          <w:rFonts w:ascii="Arial" w:hAnsi="Arial"/>
        </w:rPr>
      </w:pPr>
      <w:r>
        <w:rPr>
          <w:noProof/>
          <w:lang w:val="fr-FR" w:eastAsia="fr-FR"/>
        </w:rPr>
        <mc:AlternateContent>
          <mc:Choice Requires="wps">
            <w:drawing>
              <wp:anchor distT="0" distB="0" distL="114300" distR="114300" simplePos="0" relativeHeight="251658752" behindDoc="0" locked="0" layoutInCell="1" allowOverlap="1" wp14:anchorId="1E5F4982" wp14:editId="4893CD41">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D50BF" w14:textId="77777777" w:rsidR="00DF31EA" w:rsidRDefault="00DF31EA"/>
                          <w:p w14:paraId="3EDFA6E6" w14:textId="77777777" w:rsidR="00DF31EA" w:rsidRPr="003A6BCE" w:rsidRDefault="00DF31EA">
                            <w:pPr>
                              <w:jc w:val="center"/>
                              <w:rPr>
                                <w:rFonts w:ascii="Arial" w:hAnsi="Arial" w:cs="Arial"/>
                                <w:b/>
                                <w:bCs/>
                                <w:color w:val="000000"/>
                                <w:sz w:val="36"/>
                                <w:szCs w:val="36"/>
                              </w:rPr>
                            </w:pPr>
                            <w:r w:rsidRPr="003A6BCE">
                              <w:rPr>
                                <w:rFonts w:ascii="Arial" w:hAnsi="Arial" w:cs="Arial"/>
                                <w:b/>
                                <w:bCs/>
                                <w:color w:val="000000"/>
                                <w:sz w:val="36"/>
                                <w:szCs w:val="36"/>
                              </w:rPr>
                              <w:t>IALA Guideline  G-XXX</w:t>
                            </w:r>
                          </w:p>
                          <w:p w14:paraId="25129488" w14:textId="77777777" w:rsidR="00DF31EA" w:rsidRPr="003A6BCE" w:rsidRDefault="00DF31EA">
                            <w:pPr>
                              <w:jc w:val="center"/>
                              <w:rPr>
                                <w:rFonts w:ascii="Arial" w:hAnsi="Arial"/>
                                <w:b/>
                                <w:sz w:val="36"/>
                              </w:rPr>
                            </w:pPr>
                          </w:p>
                          <w:p w14:paraId="54D8EA1D" w14:textId="77777777" w:rsidR="00DF31EA" w:rsidRDefault="00DF31EA">
                            <w:pPr>
                              <w:jc w:val="center"/>
                              <w:rPr>
                                <w:rFonts w:ascii="Arial" w:hAnsi="Arial"/>
                                <w:b/>
                                <w:sz w:val="36"/>
                              </w:rPr>
                            </w:pPr>
                            <w:r>
                              <w:rPr>
                                <w:rFonts w:ascii="Arial" w:hAnsi="Arial"/>
                                <w:b/>
                                <w:sz w:val="36"/>
                              </w:rPr>
                              <w:t>On</w:t>
                            </w:r>
                          </w:p>
                          <w:p w14:paraId="209A4A08" w14:textId="77777777" w:rsidR="00DF31EA" w:rsidRDefault="00DF31EA">
                            <w:pPr>
                              <w:jc w:val="center"/>
                              <w:rPr>
                                <w:rFonts w:ascii="Arial" w:hAnsi="Arial"/>
                                <w:b/>
                                <w:sz w:val="36"/>
                              </w:rPr>
                            </w:pPr>
                            <w:proofErr w:type="gramStart"/>
                            <w:r>
                              <w:rPr>
                                <w:rFonts w:ascii="Arial" w:hAnsi="Arial"/>
                                <w:b/>
                                <w:sz w:val="36"/>
                              </w:rPr>
                              <w:t>the</w:t>
                            </w:r>
                            <w:proofErr w:type="gramEnd"/>
                            <w:r>
                              <w:rPr>
                                <w:rFonts w:ascii="Arial" w:hAnsi="Arial"/>
                                <w:b/>
                                <w:sz w:val="36"/>
                              </w:rPr>
                              <w:t xml:space="preserve"> Performance and Monitoring of</w:t>
                            </w:r>
                          </w:p>
                          <w:p w14:paraId="5A16D32C" w14:textId="77777777" w:rsidR="00DF31EA" w:rsidRPr="003A6BCE" w:rsidRDefault="00DF31EA" w:rsidP="000A79E1">
                            <w:pPr>
                              <w:jc w:val="center"/>
                              <w:rPr>
                                <w:rFonts w:ascii="Arial" w:hAnsi="Arial"/>
                                <w:b/>
                                <w:sz w:val="48"/>
                              </w:rPr>
                            </w:pPr>
                            <w:proofErr w:type="spellStart"/>
                            <w:proofErr w:type="gramStart"/>
                            <w:r>
                              <w:rPr>
                                <w:rFonts w:ascii="Arial" w:hAnsi="Arial"/>
                                <w:b/>
                                <w:sz w:val="36"/>
                              </w:rPr>
                              <w:t>eLoran</w:t>
                            </w:r>
                            <w:proofErr w:type="spellEnd"/>
                            <w:r>
                              <w:rPr>
                                <w:rFonts w:ascii="Arial" w:hAnsi="Arial"/>
                                <w:b/>
                                <w:sz w:val="36"/>
                              </w:rPr>
                              <w:t>/</w:t>
                            </w:r>
                            <w:proofErr w:type="spellStart"/>
                            <w:r>
                              <w:rPr>
                                <w:rFonts w:ascii="Arial" w:hAnsi="Arial"/>
                                <w:b/>
                                <w:sz w:val="36"/>
                              </w:rPr>
                              <w:t>Chayka</w:t>
                            </w:r>
                            <w:proofErr w:type="spellEnd"/>
                            <w:proofErr w:type="gramEnd"/>
                            <w:r>
                              <w:rPr>
                                <w:rFonts w:ascii="Arial" w:hAnsi="Arial"/>
                                <w:b/>
                                <w:sz w:val="36"/>
                              </w:rPr>
                              <w:t xml:space="preserve"> Services</w:t>
                            </w:r>
                            <w:r w:rsidRPr="00D0500E">
                              <w:rPr>
                                <w:rFonts w:ascii="Arial" w:hAnsi="Arial"/>
                                <w:b/>
                                <w:sz w:val="36"/>
                              </w:rPr>
                              <w:t xml:space="preserve"> </w:t>
                            </w:r>
                            <w:r>
                              <w:rPr>
                                <w:rFonts w:ascii="Arial" w:hAnsi="Arial"/>
                                <w:b/>
                                <w:sz w:val="36"/>
                              </w:rPr>
                              <w:t>in the Frequency Band</w:t>
                            </w:r>
                            <w:r w:rsidRPr="003A6BCE">
                              <w:rPr>
                                <w:rFonts w:ascii="Arial" w:hAnsi="Arial"/>
                                <w:b/>
                                <w:sz w:val="36"/>
                              </w:rPr>
                              <w:t>90 – 110 kHz</w:t>
                            </w:r>
                          </w:p>
                          <w:p w14:paraId="38B016A7" w14:textId="77777777" w:rsidR="00DF31EA" w:rsidRPr="003A6BCE" w:rsidRDefault="00DF31EA">
                            <w:pPr>
                              <w:jc w:val="center"/>
                              <w:rPr>
                                <w:rFonts w:ascii="Arial" w:hAnsi="Arial"/>
                                <w:b/>
                                <w:sz w:val="40"/>
                              </w:rPr>
                            </w:pPr>
                            <w:r>
                              <w:rPr>
                                <w:rFonts w:ascii="Arial" w:hAnsi="Arial"/>
                                <w:b/>
                                <w:sz w:val="36"/>
                              </w:rPr>
                              <w:t xml:space="preserve"> </w:t>
                            </w:r>
                          </w:p>
                          <w:p w14:paraId="5661CC13" w14:textId="77777777" w:rsidR="00DF31EA" w:rsidRPr="00AA3FBA" w:rsidRDefault="00DF31EA">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00DED2B7" w14:textId="77777777" w:rsidR="00DF31EA" w:rsidRDefault="00DF31EA">
                            <w:pPr>
                              <w:autoSpaceDE w:val="0"/>
                              <w:autoSpaceDN w:val="0"/>
                              <w:adjustRightInd w:val="0"/>
                              <w:jc w:val="center"/>
                              <w:rPr>
                                <w:rFonts w:ascii="Arial" w:hAnsi="Arial" w:cs="Arial"/>
                                <w:b/>
                                <w:bCs/>
                                <w:color w:val="000000"/>
                                <w:sz w:val="36"/>
                                <w:szCs w:val="36"/>
                              </w:rPr>
                            </w:pPr>
                          </w:p>
                          <w:p w14:paraId="7F4679D6" w14:textId="77777777" w:rsidR="00DF31EA" w:rsidRDefault="00376E6A">
                            <w:pPr>
                              <w:jc w:val="center"/>
                              <w:rPr>
                                <w:rFonts w:ascii="Arial" w:hAnsi="Arial"/>
                                <w:b/>
                                <w:sz w:val="24"/>
                              </w:rPr>
                            </w:pPr>
                            <w:r>
                              <w:rPr>
                                <w:rFonts w:ascii="Arial" w:hAnsi="Arial" w:cs="Arial"/>
                                <w:b/>
                                <w:bCs/>
                                <w:color w:val="000000"/>
                                <w:sz w:val="36"/>
                                <w:szCs w:val="36"/>
                              </w:rPr>
                              <w:t>Octo</w:t>
                            </w:r>
                            <w:r w:rsidR="00DF31EA">
                              <w:rPr>
                                <w:rFonts w:ascii="Arial" w:hAnsi="Arial" w:cs="Arial"/>
                                <w:b/>
                                <w:bCs/>
                                <w:color w:val="000000"/>
                                <w:sz w:val="36"/>
                                <w:szCs w:val="36"/>
                              </w:rPr>
                              <w:t>ber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E5F4982" id="_x0000_t202" coordsize="21600,21600" o:spt="202" path="m,l,21600r21600,l21600,xe">
                <v:stroke joinstyle="miter"/>
                <v:path gradientshapeok="t" o:connecttype="rect"/>
              </v:shapetype>
              <v:shape id="Text Box 10" o:spid="_x0000_s1026"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CSjhAIAABI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" stroked="f">
                <v:textbox>
                  <w:txbxContent>
                    <w:p w14:paraId="690D50BF" w14:textId="77777777" w:rsidR="00DF31EA" w:rsidRDefault="00DF31EA"/>
                    <w:p w14:paraId="3EDFA6E6" w14:textId="77777777" w:rsidR="00DF31EA" w:rsidRDefault="00DF31EA">
                      <w:pPr>
                        <w:jc w:val="center"/>
                        <w:rPr>
                          <w:rFonts w:ascii="Arial" w:hAnsi="Arial" w:cs="Arial"/>
                          <w:b/>
                          <w:bCs/>
                          <w:color w:val="000000"/>
                          <w:sz w:val="36"/>
                          <w:szCs w:val="36"/>
                          <w:lang w:val="fr-FR"/>
                        </w:rPr>
                      </w:pPr>
                      <w:r>
                        <w:rPr>
                          <w:rFonts w:ascii="Arial" w:hAnsi="Arial" w:cs="Arial"/>
                          <w:b/>
                          <w:bCs/>
                          <w:color w:val="000000"/>
                          <w:sz w:val="36"/>
                          <w:szCs w:val="36"/>
                          <w:lang w:val="fr-FR"/>
                        </w:rPr>
                        <w:t>IALA Guideline  G-XXX</w:t>
                      </w:r>
                    </w:p>
                    <w:p w14:paraId="25129488" w14:textId="77777777" w:rsidR="00DF31EA" w:rsidRDefault="00DF31EA">
                      <w:pPr>
                        <w:jc w:val="center"/>
                        <w:rPr>
                          <w:rFonts w:ascii="Arial" w:hAnsi="Arial"/>
                          <w:b/>
                          <w:sz w:val="36"/>
                          <w:lang w:val="fr-FR"/>
                        </w:rPr>
                      </w:pPr>
                    </w:p>
                    <w:p w14:paraId="54D8EA1D" w14:textId="77777777" w:rsidR="00DF31EA" w:rsidRDefault="00DF31EA">
                      <w:pPr>
                        <w:jc w:val="center"/>
                        <w:rPr>
                          <w:rFonts w:ascii="Arial" w:hAnsi="Arial"/>
                          <w:b/>
                          <w:sz w:val="36"/>
                        </w:rPr>
                      </w:pPr>
                      <w:r>
                        <w:rPr>
                          <w:rFonts w:ascii="Arial" w:hAnsi="Arial"/>
                          <w:b/>
                          <w:sz w:val="36"/>
                        </w:rPr>
                        <w:t>On</w:t>
                      </w:r>
                    </w:p>
                    <w:p w14:paraId="209A4A08" w14:textId="77777777" w:rsidR="00DF31EA" w:rsidRDefault="00DF31EA">
                      <w:pPr>
                        <w:jc w:val="center"/>
                        <w:rPr>
                          <w:rFonts w:ascii="Arial" w:hAnsi="Arial"/>
                          <w:b/>
                          <w:sz w:val="36"/>
                        </w:rPr>
                      </w:pPr>
                      <w:r>
                        <w:rPr>
                          <w:rFonts w:ascii="Arial" w:hAnsi="Arial"/>
                          <w:b/>
                          <w:sz w:val="36"/>
                        </w:rPr>
                        <w:t>the Performance and Monitoring of</w:t>
                      </w:r>
                    </w:p>
                    <w:p w14:paraId="5A16D32C" w14:textId="77777777" w:rsidR="00DF31EA" w:rsidRDefault="00DF31EA" w:rsidP="000A79E1">
                      <w:pPr>
                        <w:jc w:val="center"/>
                        <w:rPr>
                          <w:rFonts w:ascii="Arial" w:hAnsi="Arial"/>
                          <w:b/>
                          <w:sz w:val="48"/>
                          <w:lang w:val="fr-FR"/>
                        </w:rPr>
                      </w:pPr>
                      <w:r>
                        <w:rPr>
                          <w:rFonts w:ascii="Arial" w:hAnsi="Arial"/>
                          <w:b/>
                          <w:sz w:val="36"/>
                        </w:rPr>
                        <w:t>eLoran/Chayka Services</w:t>
                      </w:r>
                      <w:r w:rsidRPr="00D0500E">
                        <w:rPr>
                          <w:rFonts w:ascii="Arial" w:hAnsi="Arial"/>
                          <w:b/>
                          <w:sz w:val="36"/>
                        </w:rPr>
                        <w:t xml:space="preserve"> </w:t>
                      </w:r>
                      <w:r>
                        <w:rPr>
                          <w:rFonts w:ascii="Arial" w:hAnsi="Arial"/>
                          <w:b/>
                          <w:sz w:val="36"/>
                        </w:rPr>
                        <w:t>in the Frequency Band</w:t>
                      </w:r>
                      <w:r>
                        <w:rPr>
                          <w:rFonts w:ascii="Arial" w:hAnsi="Arial"/>
                          <w:b/>
                          <w:sz w:val="36"/>
                          <w:lang w:val="fr-FR"/>
                        </w:rPr>
                        <w:t>90 – 110 kHz</w:t>
                      </w:r>
                    </w:p>
                    <w:p w14:paraId="38B016A7" w14:textId="77777777" w:rsidR="00DF31EA" w:rsidRDefault="00DF31EA">
                      <w:pPr>
                        <w:jc w:val="center"/>
                        <w:rPr>
                          <w:rFonts w:ascii="Arial" w:hAnsi="Arial"/>
                          <w:b/>
                          <w:sz w:val="40"/>
                          <w:lang w:val="fr-FR"/>
                        </w:rPr>
                      </w:pPr>
                      <w:r>
                        <w:rPr>
                          <w:rFonts w:ascii="Arial" w:hAnsi="Arial"/>
                          <w:b/>
                          <w:sz w:val="36"/>
                        </w:rPr>
                        <w:t xml:space="preserve"> </w:t>
                      </w:r>
                    </w:p>
                    <w:p w14:paraId="5661CC13" w14:textId="77777777" w:rsidR="00DF31EA" w:rsidRPr="00AA3FBA" w:rsidRDefault="00DF31EA">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00DED2B7" w14:textId="77777777" w:rsidR="00DF31EA" w:rsidRDefault="00DF31EA">
                      <w:pPr>
                        <w:autoSpaceDE w:val="0"/>
                        <w:autoSpaceDN w:val="0"/>
                        <w:adjustRightInd w:val="0"/>
                        <w:jc w:val="center"/>
                        <w:rPr>
                          <w:rFonts w:ascii="Arial" w:hAnsi="Arial" w:cs="Arial"/>
                          <w:b/>
                          <w:bCs/>
                          <w:color w:val="000000"/>
                          <w:sz w:val="36"/>
                          <w:szCs w:val="36"/>
                        </w:rPr>
                      </w:pPr>
                    </w:p>
                    <w:p w14:paraId="7F4679D6" w14:textId="77777777" w:rsidR="00DF31EA" w:rsidRDefault="00376E6A">
                      <w:pPr>
                        <w:jc w:val="center"/>
                        <w:rPr>
                          <w:rFonts w:ascii="Arial" w:hAnsi="Arial"/>
                          <w:b/>
                          <w:sz w:val="24"/>
                        </w:rPr>
                      </w:pPr>
                      <w:r>
                        <w:rPr>
                          <w:rFonts w:ascii="Arial" w:hAnsi="Arial" w:cs="Arial"/>
                          <w:b/>
                          <w:bCs/>
                          <w:color w:val="000000"/>
                          <w:sz w:val="36"/>
                          <w:szCs w:val="36"/>
                        </w:rPr>
                        <w:t>Octo</w:t>
                      </w:r>
                      <w:r w:rsidR="00DF31EA">
                        <w:rPr>
                          <w:rFonts w:ascii="Arial" w:hAnsi="Arial" w:cs="Arial"/>
                          <w:b/>
                          <w:bCs/>
                          <w:color w:val="000000"/>
                          <w:sz w:val="36"/>
                          <w:szCs w:val="36"/>
                        </w:rPr>
                        <w:t>ber 2015</w:t>
                      </w:r>
                    </w:p>
                  </w:txbxContent>
                </v:textbox>
              </v:shape>
            </w:pict>
          </mc:Fallback>
        </mc:AlternateContent>
      </w:r>
    </w:p>
    <w:p w14:paraId="38938D2C" w14:textId="77777777" w:rsidR="003F4757" w:rsidRPr="00F92C80" w:rsidRDefault="003F4757">
      <w:pPr>
        <w:rPr>
          <w:rFonts w:ascii="Arial" w:hAnsi="Arial"/>
        </w:rPr>
      </w:pPr>
    </w:p>
    <w:p w14:paraId="0F9BA74E" w14:textId="77777777" w:rsidR="003F4757" w:rsidRPr="00F92C80" w:rsidRDefault="003F4757">
      <w:pPr>
        <w:rPr>
          <w:rFonts w:ascii="Arial" w:hAnsi="Arial"/>
        </w:rPr>
      </w:pPr>
    </w:p>
    <w:p w14:paraId="616E1867" w14:textId="77777777" w:rsidR="003F4757" w:rsidRPr="00F92C80" w:rsidRDefault="003F4757">
      <w:pPr>
        <w:rPr>
          <w:rFonts w:ascii="Arial" w:hAnsi="Arial"/>
        </w:rPr>
      </w:pPr>
    </w:p>
    <w:p w14:paraId="57AB02AE" w14:textId="77777777" w:rsidR="003F4757" w:rsidRPr="00F92C80" w:rsidRDefault="003F4757">
      <w:pPr>
        <w:rPr>
          <w:rFonts w:ascii="Arial" w:hAnsi="Arial"/>
        </w:rPr>
      </w:pPr>
    </w:p>
    <w:p w14:paraId="5692B031" w14:textId="77777777" w:rsidR="003F4757" w:rsidRPr="00F92C80" w:rsidRDefault="003F4757">
      <w:pPr>
        <w:rPr>
          <w:rFonts w:ascii="Arial" w:hAnsi="Arial"/>
        </w:rPr>
      </w:pPr>
    </w:p>
    <w:p w14:paraId="547E1F9E" w14:textId="77777777" w:rsidR="003F4757" w:rsidRPr="00F92C80" w:rsidRDefault="003F4757">
      <w:pPr>
        <w:rPr>
          <w:rFonts w:ascii="Arial" w:hAnsi="Arial"/>
        </w:rPr>
      </w:pPr>
    </w:p>
    <w:p w14:paraId="058FC5BF" w14:textId="77777777" w:rsidR="003F4757" w:rsidRPr="00F92C80" w:rsidRDefault="003F4757">
      <w:pPr>
        <w:rPr>
          <w:rFonts w:ascii="Arial" w:hAnsi="Arial"/>
        </w:rPr>
      </w:pPr>
    </w:p>
    <w:p w14:paraId="77A1DF97" w14:textId="77777777" w:rsidR="003F4757" w:rsidRPr="00F92C80" w:rsidRDefault="003F4757">
      <w:pPr>
        <w:rPr>
          <w:rFonts w:ascii="Arial" w:hAnsi="Arial"/>
        </w:rPr>
      </w:pPr>
    </w:p>
    <w:p w14:paraId="180B8E55" w14:textId="77777777" w:rsidR="003F4757" w:rsidRPr="00F92C80" w:rsidRDefault="003F4757">
      <w:pPr>
        <w:rPr>
          <w:rFonts w:ascii="Arial" w:hAnsi="Arial"/>
        </w:rPr>
      </w:pPr>
    </w:p>
    <w:p w14:paraId="0E600AB4" w14:textId="77777777" w:rsidR="003F4757" w:rsidRPr="00F92C80" w:rsidRDefault="00E729A3">
      <w:pPr>
        <w:rPr>
          <w:rFonts w:ascii="Arial" w:hAnsi="Arial"/>
        </w:rPr>
      </w:pPr>
      <w:r>
        <w:rPr>
          <w:noProof/>
          <w:lang w:val="fr-FR" w:eastAsia="fr-FR"/>
        </w:rPr>
        <mc:AlternateContent>
          <mc:Choice Requires="wps">
            <w:drawing>
              <wp:anchor distT="0" distB="0" distL="114300" distR="114300" simplePos="0" relativeHeight="251655680" behindDoc="0" locked="0" layoutInCell="1" allowOverlap="1" wp14:anchorId="693605F6" wp14:editId="588F95EB">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25B98" w14:textId="77777777" w:rsidR="00DF31EA" w:rsidRDefault="00DF31EA">
                            <w:pPr>
                              <w:rPr>
                                <w:rFonts w:ascii="Arial" w:hAnsi="Arial"/>
                                <w:sz w:val="24"/>
                              </w:rPr>
                            </w:pPr>
                            <w:r>
                              <w:rPr>
                                <w:rFonts w:ascii="Arial" w:hAnsi="Arial"/>
                                <w:sz w:val="24"/>
                              </w:rPr>
                              <w:t xml:space="preserve">International Association of Marine Aids to </w:t>
                            </w:r>
                          </w:p>
                          <w:p w14:paraId="6330CC74" w14:textId="77777777" w:rsidR="00DF31EA" w:rsidRDefault="00DF31EA">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3605F6"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AS&#10;/TJchQIAABkFAAAOAAAAAAAAAAAAAAAAAC4CAABkcnMvZTJvRG9jLnhtbFBLAQItABQABgAIAAAA&#10;IQDWc6LY3gAAAAkBAAAPAAAAAAAAAAAAAAAAAN8EAABkcnMvZG93bnJldi54bWxQSwUGAAAAAAQA&#10;BADzAAAA6gUAAAAA&#10;" stroked="f">
                <v:textbox style="layout-flow:vertical;mso-layout-flow-alt:bottom-to-top">
                  <w:txbxContent>
                    <w:p w14:paraId="69725B98" w14:textId="77777777" w:rsidR="00DF31EA" w:rsidRDefault="00DF31EA">
                      <w:pPr>
                        <w:rPr>
                          <w:rFonts w:ascii="Arial" w:hAnsi="Arial"/>
                          <w:sz w:val="24"/>
                        </w:rPr>
                      </w:pPr>
                      <w:r>
                        <w:rPr>
                          <w:rFonts w:ascii="Arial" w:hAnsi="Arial"/>
                          <w:sz w:val="24"/>
                        </w:rPr>
                        <w:t xml:space="preserve">International Association of Marine Aids to </w:t>
                      </w:r>
                    </w:p>
                    <w:p w14:paraId="6330CC74" w14:textId="77777777" w:rsidR="00DF31EA" w:rsidRDefault="00DF31EA">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fr-FR" w:eastAsia="fr-FR"/>
        </w:rPr>
        <mc:AlternateContent>
          <mc:Choice Requires="wps">
            <w:drawing>
              <wp:anchor distT="0" distB="0" distL="114300" distR="114300" simplePos="0" relativeHeight="251654656" behindDoc="0" locked="0" layoutInCell="1" allowOverlap="1" wp14:anchorId="17773343" wp14:editId="52F6517A">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9A037" w14:textId="77777777" w:rsidR="00DF31EA" w:rsidRDefault="00DF31EA">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773343"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ST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mssU&#10;k4UCAAAZBQAADgAAAAAAAAAAAAAAAAAuAgAAZHJzL2Uyb0RvYy54bWxQSwECLQAUAAYACAAAACEA&#10;XukVBdwAAAAIAQAADwAAAAAAAAAAAAAAAADfBAAAZHJzL2Rvd25yZXYueG1sUEsFBgAAAAAEAAQA&#10;8wAAAOgFAAAAAA==&#10;" stroked="f">
                <v:textbox style="layout-flow:vertical;mso-layout-flow-alt:bottom-to-top">
                  <w:txbxContent>
                    <w:p w14:paraId="1179A037" w14:textId="77777777" w:rsidR="00DF31EA" w:rsidRDefault="00DF31EA">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15875B3C" w14:textId="77777777" w:rsidR="003F4757" w:rsidRPr="00F92C80" w:rsidRDefault="003F4757">
      <w:pPr>
        <w:rPr>
          <w:rFonts w:ascii="Arial" w:hAnsi="Arial"/>
        </w:rPr>
      </w:pPr>
    </w:p>
    <w:p w14:paraId="04C3B6FC" w14:textId="77777777" w:rsidR="003F4757" w:rsidRPr="00F92C80" w:rsidRDefault="003F4757">
      <w:pPr>
        <w:rPr>
          <w:rFonts w:ascii="Arial" w:hAnsi="Arial"/>
        </w:rPr>
      </w:pPr>
    </w:p>
    <w:p w14:paraId="634F9F23" w14:textId="77777777" w:rsidR="003F4757" w:rsidRPr="00F92C80" w:rsidRDefault="003F4757">
      <w:pPr>
        <w:rPr>
          <w:rFonts w:ascii="Arial" w:hAnsi="Arial"/>
        </w:rPr>
      </w:pPr>
    </w:p>
    <w:p w14:paraId="0098E766" w14:textId="77777777" w:rsidR="003F4757" w:rsidRPr="00F92C80" w:rsidRDefault="003F4757">
      <w:pPr>
        <w:rPr>
          <w:rFonts w:ascii="Arial" w:hAnsi="Arial"/>
        </w:rPr>
      </w:pPr>
    </w:p>
    <w:p w14:paraId="04F1D3D4" w14:textId="77777777" w:rsidR="003F4757" w:rsidRPr="00F92C80" w:rsidRDefault="003F4757">
      <w:pPr>
        <w:rPr>
          <w:rFonts w:ascii="Arial" w:hAnsi="Arial"/>
        </w:rPr>
      </w:pPr>
    </w:p>
    <w:p w14:paraId="4C582017" w14:textId="77777777" w:rsidR="003F4757" w:rsidRPr="00F92C80" w:rsidRDefault="003F4757">
      <w:pPr>
        <w:rPr>
          <w:rFonts w:ascii="Arial" w:hAnsi="Arial"/>
        </w:rPr>
      </w:pPr>
    </w:p>
    <w:p w14:paraId="6BD400E8" w14:textId="77777777" w:rsidR="003F4757" w:rsidRPr="00F92C80" w:rsidRDefault="003F4757">
      <w:pPr>
        <w:rPr>
          <w:rFonts w:ascii="Arial" w:hAnsi="Arial"/>
        </w:rPr>
      </w:pPr>
    </w:p>
    <w:p w14:paraId="3F33AA1C" w14:textId="77777777" w:rsidR="003F4757" w:rsidRPr="00F92C80" w:rsidRDefault="003F4757">
      <w:pPr>
        <w:rPr>
          <w:rFonts w:ascii="Arial" w:hAnsi="Arial"/>
        </w:rPr>
      </w:pPr>
    </w:p>
    <w:p w14:paraId="3C11C851" w14:textId="77777777" w:rsidR="003F4757" w:rsidRPr="00F92C80" w:rsidRDefault="003F4757">
      <w:pPr>
        <w:rPr>
          <w:rFonts w:ascii="Arial" w:hAnsi="Arial"/>
        </w:rPr>
      </w:pPr>
    </w:p>
    <w:p w14:paraId="113EA498" w14:textId="77777777" w:rsidR="003F4757" w:rsidRPr="00F92C80" w:rsidRDefault="003F4757">
      <w:pPr>
        <w:rPr>
          <w:rFonts w:ascii="Arial" w:hAnsi="Arial"/>
        </w:rPr>
      </w:pPr>
    </w:p>
    <w:p w14:paraId="2B3D148A" w14:textId="77777777" w:rsidR="003F4757" w:rsidRPr="00F92C80" w:rsidRDefault="003F4757">
      <w:pPr>
        <w:rPr>
          <w:rFonts w:ascii="Arial" w:hAnsi="Arial"/>
        </w:rPr>
      </w:pPr>
    </w:p>
    <w:p w14:paraId="6149CA3F" w14:textId="77777777" w:rsidR="003F4757" w:rsidRPr="00F92C80" w:rsidRDefault="003F4757">
      <w:pPr>
        <w:rPr>
          <w:rFonts w:ascii="Arial" w:hAnsi="Arial"/>
        </w:rPr>
      </w:pPr>
    </w:p>
    <w:p w14:paraId="66E0C41A" w14:textId="77777777" w:rsidR="003F4757" w:rsidRPr="00F92C80" w:rsidRDefault="003F4757">
      <w:pPr>
        <w:rPr>
          <w:rFonts w:ascii="Arial" w:hAnsi="Arial"/>
        </w:rPr>
      </w:pPr>
    </w:p>
    <w:p w14:paraId="57D004E4" w14:textId="77777777" w:rsidR="003F4757" w:rsidRPr="00F92C80" w:rsidRDefault="003F4757">
      <w:pPr>
        <w:rPr>
          <w:rFonts w:ascii="Arial" w:hAnsi="Arial"/>
        </w:rPr>
      </w:pPr>
    </w:p>
    <w:p w14:paraId="62588ACC" w14:textId="77777777" w:rsidR="003F4757" w:rsidRPr="00F92C80" w:rsidRDefault="003F4757">
      <w:pPr>
        <w:rPr>
          <w:rFonts w:ascii="Arial" w:hAnsi="Arial"/>
        </w:rPr>
      </w:pPr>
    </w:p>
    <w:p w14:paraId="79D1AA7E" w14:textId="77777777" w:rsidR="003F4757" w:rsidRPr="00F92C80" w:rsidRDefault="003F4757">
      <w:pPr>
        <w:rPr>
          <w:rFonts w:ascii="Arial" w:hAnsi="Arial"/>
        </w:rPr>
      </w:pPr>
    </w:p>
    <w:p w14:paraId="7B86A3AC" w14:textId="77777777" w:rsidR="003F4757" w:rsidRPr="00F92C80" w:rsidRDefault="003F4757">
      <w:pPr>
        <w:rPr>
          <w:rFonts w:ascii="Arial" w:hAnsi="Arial"/>
        </w:rPr>
      </w:pPr>
    </w:p>
    <w:p w14:paraId="77420015" w14:textId="77777777" w:rsidR="003F4757" w:rsidRPr="00F92C80" w:rsidRDefault="003F4757">
      <w:pPr>
        <w:rPr>
          <w:rFonts w:ascii="Arial" w:hAnsi="Arial"/>
        </w:rPr>
      </w:pPr>
    </w:p>
    <w:p w14:paraId="3A0A168C" w14:textId="77777777" w:rsidR="003F4757" w:rsidRPr="00F92C80" w:rsidRDefault="00E729A3">
      <w:pPr>
        <w:rPr>
          <w:rFonts w:ascii="Arial" w:hAnsi="Arial"/>
        </w:rPr>
      </w:pPr>
      <w:r>
        <w:rPr>
          <w:noProof/>
          <w:lang w:val="fr-FR" w:eastAsia="fr-FR"/>
        </w:rPr>
        <mc:AlternateContent>
          <mc:Choice Requires="wps">
            <w:drawing>
              <wp:anchor distT="0" distB="0" distL="114300" distR="114300" simplePos="0" relativeHeight="251660800" behindDoc="0" locked="0" layoutInCell="1" allowOverlap="1" wp14:anchorId="4EA0A1BE" wp14:editId="0369C97F">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8ECCA" w14:textId="77777777" w:rsidR="00DF31EA" w:rsidRDefault="00DF31EA">
                            <w:r>
                              <w:rPr>
                                <w:noProof/>
                                <w:lang w:val="fr-FR" w:eastAsia="fr-FR"/>
                              </w:rPr>
                              <w:drawing>
                                <wp:inline distT="0" distB="0" distL="0" distR="0" wp14:anchorId="1AAAD20C" wp14:editId="2648CA35">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A0A1B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14:paraId="7368ECCA" w14:textId="77777777" w:rsidR="00DF31EA" w:rsidRDefault="00DF31EA">
                      <w:r>
                        <w:rPr>
                          <w:noProof/>
                          <w:lang w:val="en-IE" w:eastAsia="en-IE"/>
                        </w:rPr>
                        <w:drawing>
                          <wp:inline distT="0" distB="0" distL="0" distR="0" wp14:anchorId="1AAAD20C" wp14:editId="2648CA35">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v:textbox>
              </v:shape>
            </w:pict>
          </mc:Fallback>
        </mc:AlternateContent>
      </w:r>
    </w:p>
    <w:p w14:paraId="300FC882" w14:textId="77777777" w:rsidR="003F4757" w:rsidRPr="00F92C80" w:rsidRDefault="003F4757">
      <w:pPr>
        <w:rPr>
          <w:rFonts w:ascii="Arial" w:hAnsi="Arial"/>
        </w:rPr>
      </w:pPr>
    </w:p>
    <w:p w14:paraId="688C0049" w14:textId="77777777" w:rsidR="003F4757" w:rsidRPr="00F92C80" w:rsidRDefault="003F4757">
      <w:pPr>
        <w:rPr>
          <w:rFonts w:ascii="Arial" w:hAnsi="Arial"/>
        </w:rPr>
      </w:pPr>
    </w:p>
    <w:p w14:paraId="5DF3E149" w14:textId="77777777" w:rsidR="003F4757" w:rsidRPr="00F92C80" w:rsidRDefault="003F4757">
      <w:pPr>
        <w:rPr>
          <w:rFonts w:ascii="Arial" w:hAnsi="Arial"/>
        </w:rPr>
      </w:pPr>
    </w:p>
    <w:p w14:paraId="70169584" w14:textId="77777777" w:rsidR="003F4757" w:rsidRPr="00F92C80" w:rsidRDefault="003F4757">
      <w:pPr>
        <w:rPr>
          <w:rFonts w:ascii="Arial" w:hAnsi="Arial"/>
        </w:rPr>
      </w:pPr>
    </w:p>
    <w:p w14:paraId="2D72EDA7" w14:textId="77777777" w:rsidR="003F4757" w:rsidRPr="00F92C80" w:rsidRDefault="003F4757">
      <w:pPr>
        <w:rPr>
          <w:rFonts w:ascii="Arial" w:hAnsi="Arial"/>
        </w:rPr>
      </w:pPr>
    </w:p>
    <w:p w14:paraId="2D13ED85" w14:textId="77777777" w:rsidR="003F4757" w:rsidRPr="00F92C80" w:rsidRDefault="003F4757">
      <w:pPr>
        <w:rPr>
          <w:rFonts w:ascii="Arial" w:hAnsi="Arial"/>
        </w:rPr>
      </w:pPr>
    </w:p>
    <w:p w14:paraId="708BD697" w14:textId="77777777" w:rsidR="003F4757" w:rsidRPr="00F92C80" w:rsidRDefault="003F4757">
      <w:pPr>
        <w:rPr>
          <w:rFonts w:ascii="Arial" w:hAnsi="Arial"/>
        </w:rPr>
      </w:pPr>
    </w:p>
    <w:p w14:paraId="3FB43F70" w14:textId="77777777" w:rsidR="003F4757" w:rsidRPr="00F92C80" w:rsidRDefault="00E729A3">
      <w:pPr>
        <w:rPr>
          <w:rFonts w:ascii="Arial" w:hAnsi="Arial"/>
        </w:rPr>
      </w:pPr>
      <w:r>
        <w:rPr>
          <w:noProof/>
          <w:lang w:val="fr-FR" w:eastAsia="fr-FR"/>
        </w:rPr>
        <mc:AlternateContent>
          <mc:Choice Requires="wps">
            <w:drawing>
              <wp:anchor distT="0" distB="0" distL="114300" distR="114300" simplePos="0" relativeHeight="251659776" behindDoc="0" locked="0" layoutInCell="1" allowOverlap="1" wp14:anchorId="0C63CDF4" wp14:editId="6BE0C1A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3FB42" w14:textId="77777777" w:rsidR="00DF31EA" w:rsidRPr="00F92C80" w:rsidRDefault="00DF31EA" w:rsidP="00F92C80">
                            <w:pPr>
                              <w:jc w:val="center"/>
                              <w:rPr>
                                <w:rFonts w:ascii="Arial" w:hAnsi="Arial"/>
                                <w:lang w:val="fr-FR"/>
                              </w:rPr>
                            </w:pPr>
                            <w:r>
                              <w:rPr>
                                <w:rFonts w:ascii="Arial" w:hAnsi="Arial"/>
                                <w:lang w:val="fr-FR"/>
                              </w:rPr>
                              <w:t xml:space="preserve">20ter rue </w:t>
                            </w:r>
                            <w:proofErr w:type="spellStart"/>
                            <w:r>
                              <w:rPr>
                                <w:rFonts w:ascii="Arial" w:hAnsi="Arial"/>
                                <w:lang w:val="fr-FR"/>
                              </w:rPr>
                              <w:t>Schnapper</w:t>
                            </w:r>
                            <w:proofErr w:type="spellEnd"/>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156AB9CB" w14:textId="77777777" w:rsidR="00DF31EA" w:rsidRDefault="00DF31EA"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14:paraId="3A6657AB" w14:textId="77777777" w:rsidR="00DF31EA" w:rsidRPr="005F53A2" w:rsidRDefault="00DF31EA" w:rsidP="00F92C80">
                            <w:pPr>
                              <w:jc w:val="center"/>
                              <w:rPr>
                                <w:rFonts w:ascii="Arial" w:hAnsi="Arial"/>
                                <w:lang w:val="de-DE"/>
                              </w:rPr>
                            </w:pPr>
                            <w:proofErr w:type="spellStart"/>
                            <w:r w:rsidRPr="005F53A2">
                              <w:rPr>
                                <w:rFonts w:ascii="Arial" w:hAnsi="Arial"/>
                                <w:lang w:val="de-DE"/>
                              </w:rPr>
                              <w:t>e-mail</w:t>
                            </w:r>
                            <w:proofErr w:type="spellEnd"/>
                            <w:r w:rsidRPr="005F53A2">
                              <w:rPr>
                                <w:rFonts w:ascii="Arial" w:hAnsi="Arial"/>
                                <w:lang w:val="de-DE"/>
                              </w:rPr>
                              <w:t xml:space="preserve"> – </w:t>
                            </w:r>
                            <w:hyperlink r:id="rId11" w:history="1">
                              <w:r w:rsidRPr="005F53A2">
                                <w:rPr>
                                  <w:rStyle w:val="Lienhypertexte"/>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63CDF4"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14:paraId="0E23FB42" w14:textId="77777777" w:rsidR="00DF31EA" w:rsidRPr="00F92C80" w:rsidRDefault="00DF31EA"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156AB9CB" w14:textId="77777777" w:rsidR="00DF31EA" w:rsidRDefault="00DF31EA" w:rsidP="00F92C80">
                      <w:pPr>
                        <w:jc w:val="center"/>
                        <w:rPr>
                          <w:rFonts w:ascii="Arial" w:hAnsi="Arial"/>
                        </w:rPr>
                      </w:pPr>
                      <w:r>
                        <w:rPr>
                          <w:rFonts w:ascii="Arial" w:hAnsi="Arial"/>
                        </w:rPr>
                        <w:t>Telephone +33 1 34 51 70 01  Telefax +33 1 34 51 82 05</w:t>
                      </w:r>
                    </w:p>
                    <w:p w14:paraId="3A6657AB" w14:textId="77777777" w:rsidR="00DF31EA" w:rsidRPr="005F53A2" w:rsidRDefault="00DF31EA" w:rsidP="00F92C80">
                      <w:pPr>
                        <w:jc w:val="center"/>
                        <w:rPr>
                          <w:rFonts w:ascii="Arial" w:hAnsi="Arial"/>
                          <w:lang w:val="de-DE"/>
                        </w:rPr>
                      </w:pPr>
                      <w:r w:rsidRPr="005F53A2">
                        <w:rPr>
                          <w:rFonts w:ascii="Arial" w:hAnsi="Arial"/>
                          <w:lang w:val="de-DE"/>
                        </w:rPr>
                        <w:t xml:space="preserve">e-mail – </w:t>
                      </w:r>
                      <w:hyperlink r:id="rId12"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14:paraId="00F28AC7" w14:textId="77777777" w:rsidR="003F4757" w:rsidRPr="00F92C80" w:rsidRDefault="003F4757">
      <w:pPr>
        <w:rPr>
          <w:rFonts w:ascii="Arial" w:hAnsi="Arial"/>
        </w:rPr>
      </w:pPr>
    </w:p>
    <w:p w14:paraId="73C294A9" w14:textId="77777777" w:rsidR="003F4757" w:rsidRPr="00F92C80" w:rsidRDefault="003F4757">
      <w:pPr>
        <w:rPr>
          <w:rFonts w:ascii="Arial" w:hAnsi="Arial"/>
        </w:rPr>
      </w:pPr>
    </w:p>
    <w:p w14:paraId="0ACE0339" w14:textId="77777777" w:rsidR="003F4757" w:rsidRPr="00F92C80" w:rsidRDefault="003F4757">
      <w:pPr>
        <w:rPr>
          <w:rFonts w:ascii="Arial" w:hAnsi="Arial"/>
        </w:rPr>
      </w:pPr>
    </w:p>
    <w:p w14:paraId="1C5E490C" w14:textId="77777777" w:rsidR="003F4757" w:rsidRPr="00F92C80" w:rsidRDefault="003F4757">
      <w:pPr>
        <w:rPr>
          <w:rFonts w:ascii="Arial" w:hAnsi="Arial"/>
        </w:rPr>
      </w:pPr>
    </w:p>
    <w:p w14:paraId="682512B2" w14:textId="77777777" w:rsidR="003F4757" w:rsidRPr="00F92C80" w:rsidRDefault="003F4757">
      <w:pPr>
        <w:rPr>
          <w:rFonts w:ascii="Arial" w:hAnsi="Arial"/>
        </w:rPr>
      </w:pPr>
    </w:p>
    <w:p w14:paraId="714B1F7C" w14:textId="77777777" w:rsidR="003F4757" w:rsidRPr="00F92C80" w:rsidRDefault="003F4757">
      <w:pPr>
        <w:rPr>
          <w:rFonts w:ascii="Arial" w:hAnsi="Arial"/>
        </w:rPr>
      </w:pPr>
    </w:p>
    <w:p w14:paraId="6A03DCAB" w14:textId="77777777" w:rsidR="003F4757" w:rsidRPr="00F92C80" w:rsidRDefault="003F4757">
      <w:pPr>
        <w:pStyle w:val="Titre"/>
      </w:pPr>
      <w:r w:rsidRPr="00F92C80">
        <w:rPr>
          <w:sz w:val="28"/>
        </w:rPr>
        <w:br w:type="page"/>
      </w:r>
      <w:r>
        <w:lastRenderedPageBreak/>
        <w:t>Document Revisions</w:t>
      </w:r>
    </w:p>
    <w:p w14:paraId="31357971" w14:textId="77777777" w:rsidR="003F4757" w:rsidRPr="00F92C80" w:rsidRDefault="003F4757">
      <w:pPr>
        <w:pStyle w:val="Corpsdetexte"/>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4E102258" w14:textId="77777777">
        <w:tc>
          <w:tcPr>
            <w:tcW w:w="1908" w:type="dxa"/>
          </w:tcPr>
          <w:p w14:paraId="6B80BE69" w14:textId="77777777" w:rsidR="003F4757" w:rsidRPr="00637A57" w:rsidRDefault="003F4757">
            <w:pPr>
              <w:pStyle w:val="Corpsdetexte"/>
              <w:jc w:val="center"/>
              <w:rPr>
                <w:rFonts w:ascii="Arial" w:hAnsi="Arial"/>
                <w:b/>
                <w:bCs/>
                <w:sz w:val="24"/>
              </w:rPr>
            </w:pPr>
            <w:r w:rsidRPr="00637A57">
              <w:rPr>
                <w:rFonts w:ascii="Arial" w:hAnsi="Arial"/>
                <w:b/>
                <w:bCs/>
                <w:sz w:val="24"/>
              </w:rPr>
              <w:t>Date</w:t>
            </w:r>
          </w:p>
        </w:tc>
        <w:tc>
          <w:tcPr>
            <w:tcW w:w="3360" w:type="dxa"/>
          </w:tcPr>
          <w:p w14:paraId="4515C498" w14:textId="77777777" w:rsidR="003F4757" w:rsidRPr="00637A57" w:rsidRDefault="003F4757">
            <w:pPr>
              <w:pStyle w:val="Corpsdetexte"/>
              <w:jc w:val="center"/>
              <w:rPr>
                <w:rFonts w:ascii="Arial" w:hAnsi="Arial"/>
                <w:b/>
                <w:bCs/>
                <w:sz w:val="24"/>
              </w:rPr>
            </w:pPr>
            <w:r w:rsidRPr="00637A57">
              <w:rPr>
                <w:rFonts w:ascii="Arial" w:hAnsi="Arial"/>
                <w:b/>
                <w:bCs/>
                <w:sz w:val="24"/>
              </w:rPr>
              <w:t>Page / Section Revised</w:t>
            </w:r>
          </w:p>
        </w:tc>
        <w:tc>
          <w:tcPr>
            <w:tcW w:w="4161" w:type="dxa"/>
          </w:tcPr>
          <w:p w14:paraId="6F23DE32" w14:textId="77777777" w:rsidR="003F4757" w:rsidRPr="00637A57" w:rsidRDefault="003F4757">
            <w:pPr>
              <w:pStyle w:val="Corpsdetexte"/>
              <w:jc w:val="center"/>
              <w:rPr>
                <w:rFonts w:ascii="Arial" w:hAnsi="Arial"/>
                <w:b/>
                <w:bCs/>
                <w:sz w:val="24"/>
              </w:rPr>
            </w:pPr>
            <w:r w:rsidRPr="00637A57">
              <w:rPr>
                <w:rFonts w:ascii="Arial" w:hAnsi="Arial"/>
                <w:b/>
                <w:bCs/>
                <w:sz w:val="24"/>
              </w:rPr>
              <w:t>Requirement for Revision</w:t>
            </w:r>
          </w:p>
        </w:tc>
      </w:tr>
      <w:tr w:rsidR="003F4757" w:rsidRPr="00F92C80" w14:paraId="31ED1A7A" w14:textId="77777777">
        <w:trPr>
          <w:trHeight w:val="1452"/>
        </w:trPr>
        <w:tc>
          <w:tcPr>
            <w:tcW w:w="1908" w:type="dxa"/>
          </w:tcPr>
          <w:p w14:paraId="5C025F50" w14:textId="77777777" w:rsidR="003F4757" w:rsidRPr="00637A57" w:rsidRDefault="003F4757">
            <w:pPr>
              <w:pStyle w:val="Corpsdetexte"/>
              <w:ind w:left="120"/>
              <w:rPr>
                <w:sz w:val="24"/>
              </w:rPr>
            </w:pPr>
          </w:p>
        </w:tc>
        <w:tc>
          <w:tcPr>
            <w:tcW w:w="3360" w:type="dxa"/>
          </w:tcPr>
          <w:p w14:paraId="620F55A1" w14:textId="77777777" w:rsidR="003F4757" w:rsidRPr="00637A57" w:rsidRDefault="003F4757">
            <w:pPr>
              <w:pStyle w:val="Corpsdetexte"/>
              <w:spacing w:after="0"/>
              <w:rPr>
                <w:sz w:val="24"/>
              </w:rPr>
            </w:pPr>
          </w:p>
        </w:tc>
        <w:tc>
          <w:tcPr>
            <w:tcW w:w="4161" w:type="dxa"/>
          </w:tcPr>
          <w:p w14:paraId="0154EBF7" w14:textId="77777777" w:rsidR="003F4757" w:rsidRPr="00637A57" w:rsidRDefault="009C6761">
            <w:pPr>
              <w:pStyle w:val="Corpsdetexte"/>
              <w:rPr>
                <w:sz w:val="24"/>
              </w:rPr>
            </w:pPr>
            <w:ins w:id="1" w:author="Ivan Magni Carlsson" w:date="2015-10-29T14:10:00Z">
              <w:r>
                <w:rPr>
                  <w:sz w:val="24"/>
                </w:rPr>
                <w:t xml:space="preserve">Acceptance of previous track changes to establish </w:t>
              </w:r>
            </w:ins>
          </w:p>
        </w:tc>
      </w:tr>
      <w:tr w:rsidR="003F4757" w:rsidRPr="00F92C80" w14:paraId="38FCA527" w14:textId="77777777">
        <w:trPr>
          <w:trHeight w:val="1812"/>
        </w:trPr>
        <w:tc>
          <w:tcPr>
            <w:tcW w:w="1908" w:type="dxa"/>
          </w:tcPr>
          <w:p w14:paraId="701D998D" w14:textId="77777777" w:rsidR="003F4757" w:rsidRPr="00637A57" w:rsidRDefault="0067016D" w:rsidP="0067016D">
            <w:pPr>
              <w:pStyle w:val="Corpsdetexte"/>
              <w:rPr>
                <w:sz w:val="24"/>
              </w:rPr>
            </w:pPr>
            <w:r>
              <w:rPr>
                <w:sz w:val="24"/>
              </w:rPr>
              <w:t>Oct 2015</w:t>
            </w:r>
          </w:p>
        </w:tc>
        <w:tc>
          <w:tcPr>
            <w:tcW w:w="3360" w:type="dxa"/>
          </w:tcPr>
          <w:p w14:paraId="3A98BCC2" w14:textId="77777777" w:rsidR="003F4757" w:rsidRPr="00637A57" w:rsidRDefault="001225C0" w:rsidP="001225C0">
            <w:pPr>
              <w:pStyle w:val="Corpsdetexte"/>
              <w:rPr>
                <w:sz w:val="24"/>
              </w:rPr>
            </w:pPr>
            <w:r>
              <w:rPr>
                <w:sz w:val="24"/>
              </w:rPr>
              <w:t>New document</w:t>
            </w:r>
          </w:p>
        </w:tc>
        <w:tc>
          <w:tcPr>
            <w:tcW w:w="4161" w:type="dxa"/>
          </w:tcPr>
          <w:p w14:paraId="108E2A62" w14:textId="77777777" w:rsidR="003F4757" w:rsidRPr="00637A57" w:rsidRDefault="001225C0">
            <w:pPr>
              <w:pStyle w:val="Corpsdetexte"/>
              <w:rPr>
                <w:sz w:val="24"/>
              </w:rPr>
            </w:pPr>
            <w:r>
              <w:rPr>
                <w:sz w:val="24"/>
              </w:rPr>
              <w:t>IALA policy on Guidelines and Recommendations</w:t>
            </w:r>
          </w:p>
        </w:tc>
      </w:tr>
      <w:tr w:rsidR="003F4757" w:rsidRPr="00F92C80" w14:paraId="6022F765" w14:textId="77777777">
        <w:trPr>
          <w:trHeight w:val="1812"/>
        </w:trPr>
        <w:tc>
          <w:tcPr>
            <w:tcW w:w="1908" w:type="dxa"/>
          </w:tcPr>
          <w:p w14:paraId="4F58A1CF" w14:textId="77777777" w:rsidR="003F4757" w:rsidRPr="00637A57" w:rsidRDefault="003F4757">
            <w:pPr>
              <w:pStyle w:val="Corpsdetexte"/>
              <w:rPr>
                <w:sz w:val="24"/>
              </w:rPr>
            </w:pPr>
          </w:p>
        </w:tc>
        <w:tc>
          <w:tcPr>
            <w:tcW w:w="3360" w:type="dxa"/>
          </w:tcPr>
          <w:p w14:paraId="16445778" w14:textId="77777777" w:rsidR="003F4757" w:rsidRPr="00637A57" w:rsidRDefault="003F4757">
            <w:pPr>
              <w:pStyle w:val="Corpsdetexte"/>
              <w:rPr>
                <w:sz w:val="24"/>
              </w:rPr>
            </w:pPr>
          </w:p>
        </w:tc>
        <w:tc>
          <w:tcPr>
            <w:tcW w:w="4161" w:type="dxa"/>
          </w:tcPr>
          <w:p w14:paraId="56DC6531" w14:textId="77777777" w:rsidR="003F4757" w:rsidRPr="00637A57" w:rsidRDefault="003F4757">
            <w:pPr>
              <w:pStyle w:val="Corpsdetexte"/>
              <w:rPr>
                <w:sz w:val="24"/>
              </w:rPr>
            </w:pPr>
          </w:p>
        </w:tc>
      </w:tr>
      <w:tr w:rsidR="003F4757" w:rsidRPr="00F92C80" w14:paraId="58885BCD" w14:textId="77777777">
        <w:trPr>
          <w:trHeight w:val="1812"/>
        </w:trPr>
        <w:tc>
          <w:tcPr>
            <w:tcW w:w="1908" w:type="dxa"/>
          </w:tcPr>
          <w:p w14:paraId="3879BB6D" w14:textId="77777777" w:rsidR="003F4757" w:rsidRPr="00637A57" w:rsidRDefault="003F4757">
            <w:pPr>
              <w:pStyle w:val="Corpsdetexte"/>
              <w:rPr>
                <w:sz w:val="24"/>
              </w:rPr>
            </w:pPr>
          </w:p>
        </w:tc>
        <w:tc>
          <w:tcPr>
            <w:tcW w:w="3360" w:type="dxa"/>
          </w:tcPr>
          <w:p w14:paraId="3118275B" w14:textId="77777777" w:rsidR="003F4757" w:rsidRPr="00637A57" w:rsidRDefault="003F4757">
            <w:pPr>
              <w:pStyle w:val="Corpsdetexte"/>
              <w:rPr>
                <w:sz w:val="24"/>
              </w:rPr>
            </w:pPr>
          </w:p>
        </w:tc>
        <w:tc>
          <w:tcPr>
            <w:tcW w:w="4161" w:type="dxa"/>
          </w:tcPr>
          <w:p w14:paraId="06AA90F9" w14:textId="77777777" w:rsidR="003F4757" w:rsidRPr="00637A57" w:rsidRDefault="003F4757">
            <w:pPr>
              <w:pStyle w:val="Corpsdetexte"/>
              <w:rPr>
                <w:sz w:val="24"/>
              </w:rPr>
            </w:pPr>
          </w:p>
        </w:tc>
      </w:tr>
      <w:tr w:rsidR="003F4757" w:rsidRPr="00F92C80" w14:paraId="56BE6A8E" w14:textId="77777777">
        <w:trPr>
          <w:trHeight w:val="1812"/>
        </w:trPr>
        <w:tc>
          <w:tcPr>
            <w:tcW w:w="1908" w:type="dxa"/>
          </w:tcPr>
          <w:p w14:paraId="02369BEC" w14:textId="77777777" w:rsidR="003F4757" w:rsidRPr="00637A57" w:rsidRDefault="003F4757">
            <w:pPr>
              <w:pStyle w:val="Corpsdetexte"/>
              <w:rPr>
                <w:sz w:val="24"/>
              </w:rPr>
            </w:pPr>
          </w:p>
        </w:tc>
        <w:tc>
          <w:tcPr>
            <w:tcW w:w="3360" w:type="dxa"/>
          </w:tcPr>
          <w:p w14:paraId="0408550D" w14:textId="77777777" w:rsidR="003F4757" w:rsidRPr="00637A57" w:rsidRDefault="003F4757">
            <w:pPr>
              <w:pStyle w:val="Corpsdetexte"/>
              <w:rPr>
                <w:sz w:val="24"/>
              </w:rPr>
            </w:pPr>
          </w:p>
        </w:tc>
        <w:tc>
          <w:tcPr>
            <w:tcW w:w="4161" w:type="dxa"/>
          </w:tcPr>
          <w:p w14:paraId="4EB37C8F" w14:textId="77777777" w:rsidR="003F4757" w:rsidRPr="00637A57" w:rsidRDefault="003F4757">
            <w:pPr>
              <w:pStyle w:val="Corpsdetexte"/>
              <w:rPr>
                <w:sz w:val="24"/>
              </w:rPr>
            </w:pPr>
          </w:p>
        </w:tc>
      </w:tr>
      <w:tr w:rsidR="003F4757" w:rsidRPr="00F92C80" w14:paraId="609C03CA" w14:textId="77777777">
        <w:trPr>
          <w:trHeight w:val="1812"/>
        </w:trPr>
        <w:tc>
          <w:tcPr>
            <w:tcW w:w="1908" w:type="dxa"/>
          </w:tcPr>
          <w:p w14:paraId="620ABABA" w14:textId="77777777" w:rsidR="003F4757" w:rsidRPr="00637A57" w:rsidRDefault="003F4757">
            <w:pPr>
              <w:pStyle w:val="Corpsdetexte"/>
              <w:rPr>
                <w:sz w:val="24"/>
              </w:rPr>
            </w:pPr>
          </w:p>
        </w:tc>
        <w:tc>
          <w:tcPr>
            <w:tcW w:w="3360" w:type="dxa"/>
          </w:tcPr>
          <w:p w14:paraId="50AA560C" w14:textId="77777777" w:rsidR="003F4757" w:rsidRPr="00637A57" w:rsidRDefault="003F4757">
            <w:pPr>
              <w:pStyle w:val="Corpsdetexte"/>
              <w:rPr>
                <w:sz w:val="24"/>
              </w:rPr>
            </w:pPr>
          </w:p>
        </w:tc>
        <w:tc>
          <w:tcPr>
            <w:tcW w:w="4161" w:type="dxa"/>
          </w:tcPr>
          <w:p w14:paraId="31B3FA74" w14:textId="77777777" w:rsidR="003F4757" w:rsidRPr="00637A57" w:rsidRDefault="003F4757">
            <w:pPr>
              <w:pStyle w:val="Corpsdetexte"/>
              <w:rPr>
                <w:sz w:val="24"/>
              </w:rPr>
            </w:pPr>
          </w:p>
        </w:tc>
      </w:tr>
    </w:tbl>
    <w:p w14:paraId="5C4A3971" w14:textId="77777777" w:rsidR="003F4757" w:rsidRPr="00F92C80" w:rsidRDefault="003F4757">
      <w:pPr>
        <w:ind w:firstLine="1"/>
        <w:jc w:val="center"/>
        <w:rPr>
          <w:rFonts w:ascii="Arial" w:hAnsi="Arial"/>
        </w:rPr>
      </w:pPr>
      <w:r w:rsidRPr="00F92C80">
        <w:rPr>
          <w:sz w:val="28"/>
        </w:rPr>
        <w:br w:type="page"/>
      </w:r>
    </w:p>
    <w:p w14:paraId="268A94D2" w14:textId="77777777"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w:t>
      </w:r>
      <w:r w:rsidR="001225C0">
        <w:rPr>
          <w:rFonts w:ascii="Arial" w:hAnsi="Arial"/>
          <w:b/>
          <w:sz w:val="28"/>
        </w:rPr>
        <w:t>Guideline</w:t>
      </w:r>
      <w:r w:rsidRPr="00F92C80">
        <w:rPr>
          <w:rFonts w:ascii="Arial" w:hAnsi="Arial"/>
          <w:b/>
          <w:sz w:val="28"/>
        </w:rPr>
        <w:t xml:space="preserve"> on the Performance and Monitoring of </w:t>
      </w:r>
      <w:proofErr w:type="gramStart"/>
      <w:r w:rsidRPr="00F92C80">
        <w:rPr>
          <w:rFonts w:ascii="Arial" w:hAnsi="Arial"/>
          <w:b/>
          <w:sz w:val="28"/>
        </w:rPr>
        <w:t>a</w:t>
      </w:r>
      <w:proofErr w:type="gramEnd"/>
      <w:r w:rsidRPr="00F92C80">
        <w:rPr>
          <w:rFonts w:ascii="Arial" w:hAnsi="Arial"/>
          <w:b/>
          <w:sz w:val="28"/>
        </w:rPr>
        <w:t xml:space="preserve"> </w:t>
      </w:r>
      <w:proofErr w:type="spellStart"/>
      <w:r w:rsidR="001D79CC">
        <w:rPr>
          <w:rFonts w:ascii="Arial" w:hAnsi="Arial"/>
          <w:b/>
          <w:sz w:val="28"/>
        </w:rPr>
        <w:t>eLoran</w:t>
      </w:r>
      <w:proofErr w:type="spellEnd"/>
      <w:r w:rsidR="000A79E1">
        <w:rPr>
          <w:rFonts w:ascii="Arial" w:hAnsi="Arial"/>
          <w:b/>
          <w:sz w:val="28"/>
        </w:rPr>
        <w:t>/</w:t>
      </w:r>
      <w:proofErr w:type="spellStart"/>
      <w:r w:rsidR="000A79E1">
        <w:rPr>
          <w:rFonts w:ascii="Arial" w:hAnsi="Arial"/>
          <w:b/>
          <w:sz w:val="28"/>
        </w:rPr>
        <w:t>Chayka</w:t>
      </w:r>
      <w:proofErr w:type="spellEnd"/>
      <w:r w:rsidR="001D79CC" w:rsidRPr="00F92C80">
        <w:rPr>
          <w:rFonts w:ascii="Arial" w:hAnsi="Arial"/>
          <w:b/>
          <w:sz w:val="28"/>
        </w:rPr>
        <w:t xml:space="preserve"> </w:t>
      </w:r>
      <w:r w:rsidRPr="00F92C80">
        <w:rPr>
          <w:rFonts w:ascii="Arial" w:hAnsi="Arial"/>
          <w:b/>
          <w:sz w:val="28"/>
        </w:rPr>
        <w:t xml:space="preserve">Service in the frequency band </w:t>
      </w:r>
      <w:r w:rsidR="001D79CC">
        <w:rPr>
          <w:rFonts w:ascii="Arial" w:hAnsi="Arial"/>
          <w:b/>
          <w:sz w:val="28"/>
        </w:rPr>
        <w:t>90-110</w:t>
      </w:r>
      <w:r w:rsidRPr="00F92C80">
        <w:rPr>
          <w:rFonts w:ascii="Arial" w:hAnsi="Arial"/>
          <w:b/>
          <w:sz w:val="28"/>
        </w:rPr>
        <w:t xml:space="preserve"> kHz</w:t>
      </w:r>
    </w:p>
    <w:p w14:paraId="2D7BFDED" w14:textId="77777777" w:rsidR="003F4757" w:rsidRDefault="003F4757">
      <w:pPr>
        <w:pStyle w:val="Corpsdetexte"/>
        <w:rPr>
          <w:rFonts w:ascii="Arial" w:hAnsi="Arial"/>
          <w:b/>
          <w:sz w:val="28"/>
        </w:rPr>
      </w:pPr>
    </w:p>
    <w:p w14:paraId="08C94B70" w14:textId="77777777" w:rsidR="003F4757" w:rsidRPr="00F92C80" w:rsidRDefault="003F4757">
      <w:pPr>
        <w:pStyle w:val="Corpsdetexte"/>
        <w:rPr>
          <w:rFonts w:ascii="Arial" w:hAnsi="Arial"/>
          <w:b/>
          <w:sz w:val="28"/>
        </w:rPr>
      </w:pPr>
      <w:r w:rsidRPr="00F92C80">
        <w:rPr>
          <w:rFonts w:ascii="Arial" w:hAnsi="Arial"/>
          <w:b/>
          <w:sz w:val="28"/>
        </w:rPr>
        <w:t>THE COUNCIL</w:t>
      </w:r>
    </w:p>
    <w:p w14:paraId="2D5FAF1A"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4ACD40C0" w14:textId="77777777" w:rsidR="003F4757" w:rsidRPr="00F92C80" w:rsidRDefault="003F4757">
      <w:pPr>
        <w:ind w:left="426" w:right="368"/>
        <w:jc w:val="both"/>
        <w:rPr>
          <w:rFonts w:ascii="Arial" w:hAnsi="Arial"/>
          <w:sz w:val="24"/>
        </w:rPr>
      </w:pPr>
    </w:p>
    <w:p w14:paraId="3F39EA74"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IMO resolution</w:t>
      </w:r>
      <w:r w:rsidR="00EF0D69">
        <w:rPr>
          <w:rFonts w:ascii="Arial" w:hAnsi="Arial"/>
          <w:sz w:val="24"/>
        </w:rPr>
        <w:t xml:space="preserve">s </w:t>
      </w:r>
      <w:proofErr w:type="gramStart"/>
      <w:r w:rsidR="00EF0D69">
        <w:rPr>
          <w:rFonts w:ascii="Arial" w:hAnsi="Arial"/>
          <w:sz w:val="24"/>
        </w:rPr>
        <w:t>A.915(</w:t>
      </w:r>
      <w:proofErr w:type="gramEnd"/>
      <w:r w:rsidR="00EF0D69">
        <w:rPr>
          <w:rFonts w:ascii="Arial" w:hAnsi="Arial"/>
          <w:sz w:val="24"/>
        </w:rPr>
        <w:t>22)</w:t>
      </w:r>
      <w:r w:rsidR="00805DF3">
        <w:rPr>
          <w:rFonts w:ascii="Arial" w:hAnsi="Arial"/>
          <w:sz w:val="24"/>
        </w:rPr>
        <w:t xml:space="preserve"> on Maritime Policy for the Future Global Navigation Satellite System (GNSS)</w:t>
      </w:r>
      <w:r w:rsidR="00EF0D69">
        <w:rPr>
          <w:rFonts w:ascii="Arial" w:hAnsi="Arial"/>
          <w:sz w:val="24"/>
        </w:rPr>
        <w:t xml:space="preserve"> and</w:t>
      </w:r>
      <w:r w:rsidRPr="00D87901">
        <w:rPr>
          <w:rFonts w:ascii="Arial" w:hAnsi="Arial"/>
          <w:sz w:val="24"/>
        </w:rPr>
        <w:t xml:space="preserve"> </w:t>
      </w:r>
      <w:bookmarkStart w:id="2"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2"/>
      <w:r w:rsidRPr="00D87901">
        <w:rPr>
          <w:rFonts w:ascii="Arial" w:hAnsi="Arial"/>
          <w:sz w:val="24"/>
        </w:rPr>
        <w:t xml:space="preserve">on World Wide </w:t>
      </w:r>
      <w:proofErr w:type="spellStart"/>
      <w:r w:rsidRPr="00D87901">
        <w:rPr>
          <w:rFonts w:ascii="Arial" w:hAnsi="Arial"/>
          <w:sz w:val="24"/>
        </w:rPr>
        <w:t>Radionavigation</w:t>
      </w:r>
      <w:proofErr w:type="spellEnd"/>
      <w:r w:rsidRPr="00D87901">
        <w:rPr>
          <w:rFonts w:ascii="Arial" w:hAnsi="Arial"/>
          <w:sz w:val="24"/>
        </w:rPr>
        <w:t xml:space="preserve"> System,</w:t>
      </w:r>
    </w:p>
    <w:p w14:paraId="2BE442C7" w14:textId="77777777" w:rsidR="003F4757" w:rsidRPr="00D87901" w:rsidRDefault="003F4757" w:rsidP="00D87901">
      <w:pPr>
        <w:ind w:left="426" w:right="-45"/>
        <w:jc w:val="both"/>
        <w:rPr>
          <w:rFonts w:ascii="Arial" w:hAnsi="Arial"/>
          <w:b/>
          <w:sz w:val="24"/>
        </w:rPr>
      </w:pPr>
    </w:p>
    <w:p w14:paraId="6EE28F93" w14:textId="77777777"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ITU-R Recommendation</w:t>
      </w:r>
      <w:r w:rsidR="00D87901" w:rsidRPr="00D87901">
        <w:rPr>
          <w:rFonts w:ascii="Arial" w:hAnsi="Arial"/>
          <w:sz w:val="24"/>
        </w:rPr>
        <w:t xml:space="preserve"> </w:t>
      </w:r>
      <w:r w:rsidR="00D87901" w:rsidRPr="00805DF3">
        <w:rPr>
          <w:rFonts w:ascii="Arial" w:hAnsi="Arial"/>
          <w:sz w:val="24"/>
          <w:highlight w:val="yellow"/>
        </w:rPr>
        <w:t>M.589-3</w:t>
      </w:r>
      <w:r w:rsidR="00D87901" w:rsidRPr="00D87901">
        <w:rPr>
          <w:rFonts w:ascii="Arial" w:hAnsi="Arial"/>
          <w:sz w:val="24"/>
        </w:rPr>
        <w:t xml:space="preserve"> Technical characteristics of methods of data transmission and interference protection for </w:t>
      </w:r>
      <w:proofErr w:type="spellStart"/>
      <w:r w:rsidR="00D87901" w:rsidRPr="00D87901">
        <w:rPr>
          <w:rFonts w:ascii="Arial" w:hAnsi="Arial"/>
          <w:sz w:val="24"/>
        </w:rPr>
        <w:t>radionavigation</w:t>
      </w:r>
      <w:proofErr w:type="spellEnd"/>
      <w:r w:rsidR="00D87901" w:rsidRPr="00D87901">
        <w:rPr>
          <w:rFonts w:ascii="Arial" w:hAnsi="Arial"/>
          <w:sz w:val="24"/>
        </w:rPr>
        <w:t xml:space="preserve"> services in the frequency bands between 70 and 130 kHz</w:t>
      </w:r>
      <w:r w:rsidR="00D87901">
        <w:rPr>
          <w:rFonts w:ascii="Arial" w:hAnsi="Arial"/>
          <w:sz w:val="24"/>
        </w:rPr>
        <w:t>,</w:t>
      </w:r>
    </w:p>
    <w:p w14:paraId="04AAFEF4" w14:textId="77777777" w:rsidR="003F4757" w:rsidRPr="00F92C80" w:rsidRDefault="003F4757">
      <w:pPr>
        <w:ind w:left="426" w:right="368"/>
        <w:jc w:val="both"/>
        <w:rPr>
          <w:rFonts w:ascii="Arial" w:hAnsi="Arial"/>
          <w:sz w:val="24"/>
        </w:rPr>
      </w:pPr>
    </w:p>
    <w:p w14:paraId="2F03968E" w14:textId="77777777"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proofErr w:type="spellStart"/>
      <w:r w:rsidR="00C801AD">
        <w:rPr>
          <w:rFonts w:ascii="Arial" w:hAnsi="Arial"/>
          <w:sz w:val="24"/>
        </w:rPr>
        <w:t>eLoran</w:t>
      </w:r>
      <w:proofErr w:type="spellEnd"/>
      <w:r w:rsidR="000A79E1">
        <w:rPr>
          <w:rFonts w:ascii="Arial" w:hAnsi="Arial"/>
          <w:sz w:val="24"/>
        </w:rPr>
        <w:t>/</w:t>
      </w:r>
      <w:proofErr w:type="spellStart"/>
      <w:r w:rsidR="00060E68">
        <w:rPr>
          <w:rFonts w:ascii="Arial" w:hAnsi="Arial"/>
          <w:sz w:val="24"/>
        </w:rPr>
        <w:t>C</w:t>
      </w:r>
      <w:r w:rsidR="000A79E1">
        <w:rPr>
          <w:rFonts w:ascii="Arial" w:hAnsi="Arial"/>
          <w:sz w:val="24"/>
        </w:rPr>
        <w:t>hayka</w:t>
      </w:r>
      <w:proofErr w:type="spellEnd"/>
      <w:r w:rsidR="00C801AD">
        <w:rPr>
          <w:rFonts w:ascii="Arial" w:hAnsi="Arial"/>
          <w:sz w:val="24"/>
        </w:rPr>
        <w:t xml:space="preserve">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ITU</w:t>
      </w:r>
      <w:r w:rsidR="00C801AD">
        <w:rPr>
          <w:rFonts w:ascii="Arial" w:hAnsi="Arial"/>
          <w:sz w:val="24"/>
        </w:rPr>
        <w:noBreakHyphen/>
      </w:r>
      <w:r w:rsidRPr="00F92C80">
        <w:rPr>
          <w:rFonts w:ascii="Arial" w:hAnsi="Arial"/>
          <w:sz w:val="24"/>
        </w:rPr>
        <w:t>R Recommendations and IMO Resolutions,</w:t>
      </w:r>
    </w:p>
    <w:p w14:paraId="37B39D1A" w14:textId="77777777" w:rsidR="003F4757" w:rsidRPr="00F92C80" w:rsidRDefault="003F4757">
      <w:pPr>
        <w:ind w:left="426" w:right="-45"/>
        <w:jc w:val="both"/>
        <w:rPr>
          <w:rFonts w:ascii="Arial" w:hAnsi="Arial"/>
          <w:sz w:val="24"/>
        </w:rPr>
      </w:pPr>
    </w:p>
    <w:p w14:paraId="009ECE48"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675C5FD8" w14:textId="77777777" w:rsidR="003F4757" w:rsidRPr="00F92C80" w:rsidRDefault="003F4757">
      <w:pPr>
        <w:ind w:left="426" w:right="368"/>
        <w:jc w:val="both"/>
        <w:rPr>
          <w:rFonts w:ascii="Arial" w:hAnsi="Arial"/>
          <w:sz w:val="24"/>
        </w:rPr>
      </w:pPr>
    </w:p>
    <w:p w14:paraId="5DD5CA71"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6DC448B5" w14:textId="77777777" w:rsidR="003F4757" w:rsidRPr="00F92C80" w:rsidRDefault="003F4757">
      <w:pPr>
        <w:ind w:left="426" w:right="-45" w:hanging="1440"/>
        <w:jc w:val="both"/>
        <w:rPr>
          <w:rFonts w:ascii="Arial" w:hAnsi="Arial"/>
          <w:sz w:val="24"/>
        </w:rPr>
      </w:pPr>
    </w:p>
    <w:p w14:paraId="1E264B08" w14:textId="77777777"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Minimum Standards for the Performance and Monitoring of </w:t>
      </w:r>
      <w:proofErr w:type="spellStart"/>
      <w:r w:rsidR="00C801AD">
        <w:rPr>
          <w:rFonts w:ascii="Arial" w:hAnsi="Arial"/>
          <w:sz w:val="24"/>
        </w:rPr>
        <w:t>eLoran</w:t>
      </w:r>
      <w:proofErr w:type="spellEnd"/>
      <w:r w:rsidR="000A79E1">
        <w:rPr>
          <w:rFonts w:ascii="Arial" w:hAnsi="Arial"/>
          <w:sz w:val="24"/>
        </w:rPr>
        <w:t>/</w:t>
      </w:r>
      <w:proofErr w:type="spellStart"/>
      <w:r w:rsidR="000A79E1">
        <w:rPr>
          <w:rFonts w:ascii="Arial" w:hAnsi="Arial"/>
          <w:sz w:val="24"/>
        </w:rPr>
        <w:t>Chayka</w:t>
      </w:r>
      <w:proofErr w:type="spellEnd"/>
      <w:r w:rsidR="00C801AD">
        <w:rPr>
          <w:rFonts w:ascii="Arial" w:hAnsi="Arial"/>
          <w:sz w:val="24"/>
        </w:rPr>
        <w:t xml:space="preserve"> </w:t>
      </w:r>
      <w:r w:rsidR="00D0500E" w:rsidRPr="00D0500E">
        <w:rPr>
          <w:rFonts w:ascii="Arial" w:hAnsi="Arial"/>
          <w:sz w:val="24"/>
        </w:rPr>
        <w:t xml:space="preserve">Services in the frequency band 90 – 110 kHz set out in the annex </w:t>
      </w:r>
      <w:r w:rsidRPr="00A60E3A">
        <w:rPr>
          <w:rFonts w:ascii="Arial" w:hAnsi="Arial"/>
          <w:sz w:val="24"/>
        </w:rPr>
        <w:t xml:space="preserve">of this </w:t>
      </w:r>
      <w:r w:rsidR="00805DF3">
        <w:rPr>
          <w:rFonts w:ascii="Arial" w:hAnsi="Arial"/>
          <w:sz w:val="24"/>
        </w:rPr>
        <w:t>guideline</w:t>
      </w:r>
      <w:r w:rsidRPr="00A60E3A">
        <w:rPr>
          <w:rFonts w:ascii="Arial" w:hAnsi="Arial"/>
          <w:sz w:val="24"/>
        </w:rPr>
        <w:t>; and</w:t>
      </w:r>
    </w:p>
    <w:p w14:paraId="3E192E60"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6714E2C1" w14:textId="77777777"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proofErr w:type="spellStart"/>
      <w:r w:rsidR="00D0500E">
        <w:rPr>
          <w:rFonts w:ascii="Arial" w:hAnsi="Arial"/>
          <w:sz w:val="24"/>
        </w:rPr>
        <w:t>eLoran</w:t>
      </w:r>
      <w:proofErr w:type="spellEnd"/>
      <w:r w:rsidR="000A79E1">
        <w:rPr>
          <w:rFonts w:ascii="Arial" w:hAnsi="Arial"/>
          <w:sz w:val="24"/>
        </w:rPr>
        <w:t>/</w:t>
      </w:r>
      <w:proofErr w:type="spellStart"/>
      <w:r w:rsidR="000A79E1">
        <w:rPr>
          <w:rFonts w:ascii="Arial" w:hAnsi="Arial"/>
          <w:sz w:val="24"/>
        </w:rPr>
        <w:t>Chayka</w:t>
      </w:r>
      <w:proofErr w:type="spellEnd"/>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 to use the Minimum Standards set out in the annex to this </w:t>
      </w:r>
      <w:r w:rsidR="001225C0">
        <w:rPr>
          <w:rFonts w:ascii="Arial" w:hAnsi="Arial"/>
          <w:sz w:val="24"/>
        </w:rPr>
        <w:t>guideline</w:t>
      </w:r>
      <w:r w:rsidR="00D0500E" w:rsidRPr="00F92C80">
        <w:rPr>
          <w:rFonts w:ascii="Arial" w:hAnsi="Arial"/>
          <w:sz w:val="24"/>
        </w:rPr>
        <w:t>.</w:t>
      </w:r>
    </w:p>
    <w:p w14:paraId="274BE3B3" w14:textId="77777777" w:rsidR="003F4757" w:rsidRPr="00F92C80" w:rsidRDefault="003F4757">
      <w:pPr>
        <w:ind w:left="1440" w:right="368" w:hanging="720"/>
        <w:jc w:val="both"/>
        <w:rPr>
          <w:rFonts w:ascii="Arial" w:hAnsi="Arial"/>
          <w:sz w:val="24"/>
        </w:rPr>
      </w:pPr>
    </w:p>
    <w:p w14:paraId="256B1ED9" w14:textId="77777777" w:rsidR="003F4757" w:rsidRPr="00F92C80" w:rsidRDefault="003F4757">
      <w:pPr>
        <w:ind w:left="1440" w:right="368" w:hanging="720"/>
        <w:jc w:val="both"/>
        <w:rPr>
          <w:sz w:val="24"/>
        </w:rPr>
      </w:pPr>
    </w:p>
    <w:p w14:paraId="198B35FD" w14:textId="77777777" w:rsidR="003F4757" w:rsidRPr="001C5060" w:rsidRDefault="003F4757">
      <w:pPr>
        <w:pStyle w:val="Titre"/>
        <w:rPr>
          <w:rFonts w:ascii="Arial" w:hAnsi="Arial" w:cs="Arial"/>
          <w:lang w:val="en-US"/>
        </w:rPr>
      </w:pPr>
      <w:r w:rsidRPr="00F92C80">
        <w:rPr>
          <w:sz w:val="22"/>
        </w:rPr>
        <w:br w:type="page"/>
      </w:r>
      <w:r w:rsidRPr="001C5060">
        <w:rPr>
          <w:rFonts w:ascii="Arial" w:hAnsi="Arial" w:cs="Arial"/>
        </w:rPr>
        <w:lastRenderedPageBreak/>
        <w:t>Annex</w:t>
      </w:r>
    </w:p>
    <w:p w14:paraId="0CA2E582" w14:textId="77777777" w:rsidR="003F4757" w:rsidRPr="001C5060" w:rsidRDefault="003F4757">
      <w:pPr>
        <w:rPr>
          <w:rFonts w:ascii="Arial" w:hAnsi="Arial" w:cs="Arial"/>
        </w:rPr>
      </w:pPr>
    </w:p>
    <w:p w14:paraId="604B6159" w14:textId="77777777" w:rsidR="003F4757" w:rsidRPr="001C5060" w:rsidRDefault="003F4757">
      <w:pPr>
        <w:pStyle w:val="Titre"/>
        <w:rPr>
          <w:rFonts w:ascii="Arial" w:hAnsi="Arial" w:cs="Arial"/>
        </w:rPr>
      </w:pPr>
      <w:r w:rsidRPr="001C5060">
        <w:rPr>
          <w:rFonts w:ascii="Arial" w:hAnsi="Arial" w:cs="Arial"/>
        </w:rPr>
        <w:t xml:space="preserve">Minimum Standards for the Performance and Monitoring of </w:t>
      </w:r>
      <w:proofErr w:type="spellStart"/>
      <w:r w:rsidR="00D12CDA" w:rsidRPr="001C5060">
        <w:rPr>
          <w:rFonts w:ascii="Arial" w:hAnsi="Arial" w:cs="Arial"/>
        </w:rPr>
        <w:t>eLoran</w:t>
      </w:r>
      <w:proofErr w:type="spellEnd"/>
      <w:r w:rsidR="000A79E1" w:rsidRPr="001C5060">
        <w:rPr>
          <w:rFonts w:ascii="Arial" w:hAnsi="Arial" w:cs="Arial"/>
        </w:rPr>
        <w:t>/</w:t>
      </w:r>
      <w:proofErr w:type="spellStart"/>
      <w:r w:rsidR="000A79E1" w:rsidRPr="001C5060">
        <w:rPr>
          <w:rFonts w:ascii="Arial" w:hAnsi="Arial" w:cs="Arial"/>
        </w:rPr>
        <w:t>Chayka</w:t>
      </w:r>
      <w:proofErr w:type="spellEnd"/>
      <w:r w:rsidR="00D12CDA" w:rsidRPr="001C5060">
        <w:rPr>
          <w:rFonts w:ascii="Arial" w:hAnsi="Arial" w:cs="Arial"/>
        </w:rPr>
        <w:t xml:space="preserve"> Services</w:t>
      </w:r>
      <w:r w:rsidR="001D79CC" w:rsidRPr="001C5060">
        <w:rPr>
          <w:rFonts w:ascii="Arial" w:hAnsi="Arial" w:cs="Arial"/>
        </w:rPr>
        <w:t xml:space="preserve"> in the frequency band 90 - 110 kHz.</w:t>
      </w:r>
    </w:p>
    <w:p w14:paraId="46E28B38" w14:textId="77777777" w:rsidR="003F4757" w:rsidRPr="001C5060" w:rsidRDefault="003F4757">
      <w:pPr>
        <w:widowControl w:val="0"/>
        <w:rPr>
          <w:rFonts w:ascii="Arial" w:hAnsi="Arial" w:cs="Arial"/>
          <w:sz w:val="24"/>
        </w:rPr>
      </w:pPr>
    </w:p>
    <w:p w14:paraId="7C03AECB" w14:textId="77777777" w:rsidR="003F4757" w:rsidRPr="001C5060" w:rsidRDefault="003F4757">
      <w:pPr>
        <w:widowControl w:val="0"/>
        <w:jc w:val="center"/>
        <w:rPr>
          <w:rFonts w:ascii="Arial" w:hAnsi="Arial" w:cs="Arial"/>
          <w:b/>
          <w:sz w:val="24"/>
        </w:rPr>
      </w:pPr>
    </w:p>
    <w:p w14:paraId="34559E94" w14:textId="77777777" w:rsidR="003F4757" w:rsidRPr="00DF2085" w:rsidRDefault="003F4757">
      <w:pPr>
        <w:pStyle w:val="Titre4"/>
        <w:numPr>
          <w:ilvl w:val="0"/>
          <w:numId w:val="0"/>
        </w:numPr>
        <w:tabs>
          <w:tab w:val="clear" w:pos="8640"/>
          <w:tab w:val="clear" w:pos="9360"/>
          <w:tab w:val="clear" w:pos="10080"/>
          <w:tab w:val="left" w:pos="-1134"/>
        </w:tabs>
        <w:spacing w:after="120"/>
        <w:ind w:right="-48"/>
        <w:rPr>
          <w:rFonts w:cs="Arial"/>
          <w:sz w:val="24"/>
        </w:rPr>
      </w:pPr>
      <w:r w:rsidRPr="00DF2085">
        <w:rPr>
          <w:rFonts w:cs="Arial"/>
          <w:sz w:val="24"/>
        </w:rPr>
        <w:t>List of Contents</w:t>
      </w:r>
    </w:p>
    <w:p w14:paraId="53B15EEB" w14:textId="77777777" w:rsidR="0093008E" w:rsidRDefault="003F4757">
      <w:pPr>
        <w:pStyle w:val="TM1"/>
        <w:tabs>
          <w:tab w:val="left" w:pos="400"/>
          <w:tab w:val="right" w:leader="dot" w:pos="9017"/>
        </w:tabs>
        <w:rPr>
          <w:rFonts w:asciiTheme="minorHAnsi" w:eastAsiaTheme="minorEastAsia" w:hAnsiTheme="minorHAnsi" w:cstheme="minorBidi"/>
          <w:b w:val="0"/>
          <w:bCs w:val="0"/>
          <w:caps w:val="0"/>
          <w:noProof/>
          <w:sz w:val="22"/>
          <w:szCs w:val="22"/>
          <w:lang w:val="da-DK" w:eastAsia="da-DK"/>
        </w:rPr>
      </w:pPr>
      <w:r w:rsidRPr="001C5060">
        <w:rPr>
          <w:rFonts w:ascii="Arial" w:hAnsi="Arial" w:cs="Arial"/>
          <w:b w:val="0"/>
          <w:smallCaps/>
          <w:sz w:val="22"/>
        </w:rPr>
        <w:fldChar w:fldCharType="begin"/>
      </w:r>
      <w:r w:rsidRPr="001C5060">
        <w:rPr>
          <w:rFonts w:ascii="Arial" w:hAnsi="Arial" w:cs="Arial"/>
          <w:b w:val="0"/>
          <w:smallCaps/>
          <w:sz w:val="22"/>
        </w:rPr>
        <w:instrText xml:space="preserve"> TOC \o "1-3" \h \z \u </w:instrText>
      </w:r>
      <w:r w:rsidRPr="001C5060">
        <w:rPr>
          <w:rFonts w:ascii="Arial" w:hAnsi="Arial" w:cs="Arial"/>
          <w:b w:val="0"/>
          <w:smallCaps/>
          <w:sz w:val="22"/>
        </w:rPr>
        <w:fldChar w:fldCharType="separate"/>
      </w:r>
      <w:hyperlink w:anchor="_Toc433886632" w:history="1">
        <w:r w:rsidR="0093008E" w:rsidRPr="00A91F7B">
          <w:rPr>
            <w:rStyle w:val="Lienhypertexte"/>
            <w:noProof/>
          </w:rPr>
          <w:t>1</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Lienhypertexte"/>
            <w:rFonts w:cs="Arial"/>
            <w:noProof/>
          </w:rPr>
          <w:t>Introduction</w:t>
        </w:r>
        <w:r w:rsidR="0093008E">
          <w:rPr>
            <w:noProof/>
            <w:webHidden/>
          </w:rPr>
          <w:tab/>
        </w:r>
        <w:r w:rsidR="0093008E">
          <w:rPr>
            <w:noProof/>
            <w:webHidden/>
          </w:rPr>
          <w:fldChar w:fldCharType="begin"/>
        </w:r>
        <w:r w:rsidR="0093008E">
          <w:rPr>
            <w:noProof/>
            <w:webHidden/>
          </w:rPr>
          <w:instrText xml:space="preserve"> PAGEREF _Toc433886632 \h </w:instrText>
        </w:r>
        <w:r w:rsidR="0093008E">
          <w:rPr>
            <w:noProof/>
            <w:webHidden/>
          </w:rPr>
        </w:r>
        <w:r w:rsidR="0093008E">
          <w:rPr>
            <w:noProof/>
            <w:webHidden/>
          </w:rPr>
          <w:fldChar w:fldCharType="separate"/>
        </w:r>
        <w:r w:rsidR="0093008E">
          <w:rPr>
            <w:noProof/>
            <w:webHidden/>
          </w:rPr>
          <w:t>7</w:t>
        </w:r>
        <w:r w:rsidR="0093008E">
          <w:rPr>
            <w:noProof/>
            <w:webHidden/>
          </w:rPr>
          <w:fldChar w:fldCharType="end"/>
        </w:r>
      </w:hyperlink>
    </w:p>
    <w:p w14:paraId="56933E54"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33" w:history="1">
        <w:r w:rsidR="0093008E" w:rsidRPr="00A91F7B">
          <w:rPr>
            <w:rStyle w:val="Lienhypertexte"/>
            <w:noProof/>
          </w:rPr>
          <w:t>1.1</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Document overview</w:t>
        </w:r>
        <w:r w:rsidR="0093008E">
          <w:rPr>
            <w:noProof/>
            <w:webHidden/>
          </w:rPr>
          <w:tab/>
        </w:r>
        <w:r w:rsidR="0093008E">
          <w:rPr>
            <w:noProof/>
            <w:webHidden/>
          </w:rPr>
          <w:fldChar w:fldCharType="begin"/>
        </w:r>
        <w:r w:rsidR="0093008E">
          <w:rPr>
            <w:noProof/>
            <w:webHidden/>
          </w:rPr>
          <w:instrText xml:space="preserve"> PAGEREF _Toc433886633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69CAF800"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4" w:history="1">
        <w:r w:rsidR="0093008E" w:rsidRPr="00A91F7B">
          <w:rPr>
            <w:rStyle w:val="Lienhypertexte"/>
            <w:noProof/>
          </w:rPr>
          <w:t>1.1.1</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Chapter 2: Performance Requirements</w:t>
        </w:r>
        <w:r w:rsidR="0093008E">
          <w:rPr>
            <w:noProof/>
            <w:webHidden/>
          </w:rPr>
          <w:tab/>
        </w:r>
        <w:r w:rsidR="0093008E">
          <w:rPr>
            <w:noProof/>
            <w:webHidden/>
          </w:rPr>
          <w:fldChar w:fldCharType="begin"/>
        </w:r>
        <w:r w:rsidR="0093008E">
          <w:rPr>
            <w:noProof/>
            <w:webHidden/>
          </w:rPr>
          <w:instrText xml:space="preserve"> PAGEREF _Toc433886634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2A990FE3"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5" w:history="1">
        <w:r w:rsidR="0093008E" w:rsidRPr="00A91F7B">
          <w:rPr>
            <w:rStyle w:val="Lienhypertexte"/>
            <w:noProof/>
          </w:rPr>
          <w:t>1.1.2</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Chapter 3: Technical Aspects</w:t>
        </w:r>
        <w:r w:rsidR="0093008E">
          <w:rPr>
            <w:noProof/>
            <w:webHidden/>
          </w:rPr>
          <w:tab/>
        </w:r>
        <w:r w:rsidR="0093008E">
          <w:rPr>
            <w:noProof/>
            <w:webHidden/>
          </w:rPr>
          <w:fldChar w:fldCharType="begin"/>
        </w:r>
        <w:r w:rsidR="0093008E">
          <w:rPr>
            <w:noProof/>
            <w:webHidden/>
          </w:rPr>
          <w:instrText xml:space="preserve"> PAGEREF _Toc433886635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4D0342EB"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6" w:history="1">
        <w:r w:rsidR="0093008E" w:rsidRPr="00A91F7B">
          <w:rPr>
            <w:rStyle w:val="Lienhypertexte"/>
            <w:noProof/>
          </w:rPr>
          <w:t>1.1.3</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Chapter 4: Operational Aspects</w:t>
        </w:r>
        <w:r w:rsidR="0093008E">
          <w:rPr>
            <w:noProof/>
            <w:webHidden/>
          </w:rPr>
          <w:tab/>
        </w:r>
        <w:r w:rsidR="0093008E">
          <w:rPr>
            <w:noProof/>
            <w:webHidden/>
          </w:rPr>
          <w:fldChar w:fldCharType="begin"/>
        </w:r>
        <w:r w:rsidR="0093008E">
          <w:rPr>
            <w:noProof/>
            <w:webHidden/>
          </w:rPr>
          <w:instrText xml:space="preserve"> PAGEREF _Toc433886636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112B07D7"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7" w:history="1">
        <w:r w:rsidR="0093008E" w:rsidRPr="00A91F7B">
          <w:rPr>
            <w:rStyle w:val="Lienhypertexte"/>
            <w:noProof/>
          </w:rPr>
          <w:t>1.1.4</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Chapter 5: Publication of Information</w:t>
        </w:r>
        <w:r w:rsidR="0093008E">
          <w:rPr>
            <w:noProof/>
            <w:webHidden/>
          </w:rPr>
          <w:tab/>
        </w:r>
        <w:r w:rsidR="0093008E">
          <w:rPr>
            <w:noProof/>
            <w:webHidden/>
          </w:rPr>
          <w:fldChar w:fldCharType="begin"/>
        </w:r>
        <w:r w:rsidR="0093008E">
          <w:rPr>
            <w:noProof/>
            <w:webHidden/>
          </w:rPr>
          <w:instrText xml:space="preserve"> PAGEREF _Toc433886637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3AD88E1C"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8" w:history="1">
        <w:r w:rsidR="0093008E" w:rsidRPr="00A91F7B">
          <w:rPr>
            <w:rStyle w:val="Lienhypertexte"/>
            <w:noProof/>
          </w:rPr>
          <w:t>1.1.5</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Chapter 6: References</w:t>
        </w:r>
        <w:r w:rsidR="0093008E">
          <w:rPr>
            <w:noProof/>
            <w:webHidden/>
          </w:rPr>
          <w:tab/>
        </w:r>
        <w:r w:rsidR="0093008E">
          <w:rPr>
            <w:noProof/>
            <w:webHidden/>
          </w:rPr>
          <w:fldChar w:fldCharType="begin"/>
        </w:r>
        <w:r w:rsidR="0093008E">
          <w:rPr>
            <w:noProof/>
            <w:webHidden/>
          </w:rPr>
          <w:instrText xml:space="preserve"> PAGEREF _Toc433886638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20D09B32"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9" w:history="1">
        <w:r w:rsidR="0093008E" w:rsidRPr="00A91F7B">
          <w:rPr>
            <w:rStyle w:val="Lienhypertexte"/>
            <w:noProof/>
          </w:rPr>
          <w:t>1.1.6</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Appendices</w:t>
        </w:r>
        <w:r w:rsidR="0093008E">
          <w:rPr>
            <w:noProof/>
            <w:webHidden/>
          </w:rPr>
          <w:tab/>
        </w:r>
        <w:r w:rsidR="0093008E">
          <w:rPr>
            <w:noProof/>
            <w:webHidden/>
          </w:rPr>
          <w:fldChar w:fldCharType="begin"/>
        </w:r>
        <w:r w:rsidR="0093008E">
          <w:rPr>
            <w:noProof/>
            <w:webHidden/>
          </w:rPr>
          <w:instrText xml:space="preserve"> PAGEREF _Toc433886639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7DDE8A87" w14:textId="77777777" w:rsidR="0093008E" w:rsidRDefault="00EB0F67">
      <w:pPr>
        <w:pStyle w:val="TM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42" w:history="1">
        <w:r w:rsidR="0093008E" w:rsidRPr="00A91F7B">
          <w:rPr>
            <w:rStyle w:val="Lienhypertexte"/>
            <w:noProof/>
          </w:rPr>
          <w:t>2</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Lienhypertexte"/>
            <w:rFonts w:cs="Arial"/>
            <w:noProof/>
          </w:rPr>
          <w:t>Performance Requirements</w:t>
        </w:r>
        <w:r w:rsidR="0093008E">
          <w:rPr>
            <w:noProof/>
            <w:webHidden/>
          </w:rPr>
          <w:tab/>
        </w:r>
        <w:r w:rsidR="0093008E">
          <w:rPr>
            <w:noProof/>
            <w:webHidden/>
          </w:rPr>
          <w:fldChar w:fldCharType="begin"/>
        </w:r>
        <w:r w:rsidR="0093008E">
          <w:rPr>
            <w:noProof/>
            <w:webHidden/>
          </w:rPr>
          <w:instrText xml:space="preserve"> PAGEREF _Toc433886642 \h </w:instrText>
        </w:r>
        <w:r w:rsidR="0093008E">
          <w:rPr>
            <w:noProof/>
            <w:webHidden/>
          </w:rPr>
        </w:r>
        <w:r w:rsidR="0093008E">
          <w:rPr>
            <w:noProof/>
            <w:webHidden/>
          </w:rPr>
          <w:fldChar w:fldCharType="separate"/>
        </w:r>
        <w:r w:rsidR="0093008E">
          <w:rPr>
            <w:noProof/>
            <w:webHidden/>
          </w:rPr>
          <w:t>9</w:t>
        </w:r>
        <w:r w:rsidR="0093008E">
          <w:rPr>
            <w:noProof/>
            <w:webHidden/>
          </w:rPr>
          <w:fldChar w:fldCharType="end"/>
        </w:r>
      </w:hyperlink>
    </w:p>
    <w:p w14:paraId="5D75542D" w14:textId="77777777" w:rsidR="0093008E" w:rsidRDefault="00EB0F67">
      <w:pPr>
        <w:pStyle w:val="TM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44" w:history="1">
        <w:r w:rsidR="0093008E" w:rsidRPr="00A91F7B">
          <w:rPr>
            <w:rStyle w:val="Lienhypertexte"/>
            <w:noProof/>
          </w:rPr>
          <w:t>3</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Lienhypertexte"/>
            <w:rFonts w:cs="Arial"/>
            <w:noProof/>
          </w:rPr>
          <w:t>Technical Aspects</w:t>
        </w:r>
        <w:r w:rsidR="0093008E">
          <w:rPr>
            <w:noProof/>
            <w:webHidden/>
          </w:rPr>
          <w:tab/>
        </w:r>
        <w:r w:rsidR="0093008E">
          <w:rPr>
            <w:noProof/>
            <w:webHidden/>
          </w:rPr>
          <w:fldChar w:fldCharType="begin"/>
        </w:r>
        <w:r w:rsidR="0093008E">
          <w:rPr>
            <w:noProof/>
            <w:webHidden/>
          </w:rPr>
          <w:instrText xml:space="preserve"> PAGEREF _Toc433886644 \h </w:instrText>
        </w:r>
        <w:r w:rsidR="0093008E">
          <w:rPr>
            <w:noProof/>
            <w:webHidden/>
          </w:rPr>
        </w:r>
        <w:r w:rsidR="0093008E">
          <w:rPr>
            <w:noProof/>
            <w:webHidden/>
          </w:rPr>
          <w:fldChar w:fldCharType="separate"/>
        </w:r>
        <w:r w:rsidR="0093008E">
          <w:rPr>
            <w:noProof/>
            <w:webHidden/>
          </w:rPr>
          <w:t>9</w:t>
        </w:r>
        <w:r w:rsidR="0093008E">
          <w:rPr>
            <w:noProof/>
            <w:webHidden/>
          </w:rPr>
          <w:fldChar w:fldCharType="end"/>
        </w:r>
      </w:hyperlink>
    </w:p>
    <w:p w14:paraId="792B3B5B"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6" w:history="1">
        <w:r w:rsidR="0093008E" w:rsidRPr="00A91F7B">
          <w:rPr>
            <w:rStyle w:val="Lienhypertexte"/>
            <w:noProof/>
          </w:rPr>
          <w:t>3.1</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eLoran signal provision</w:t>
        </w:r>
        <w:r w:rsidR="0093008E">
          <w:rPr>
            <w:noProof/>
            <w:webHidden/>
          </w:rPr>
          <w:tab/>
        </w:r>
        <w:r w:rsidR="0093008E">
          <w:rPr>
            <w:noProof/>
            <w:webHidden/>
          </w:rPr>
          <w:fldChar w:fldCharType="begin"/>
        </w:r>
        <w:r w:rsidR="0093008E">
          <w:rPr>
            <w:noProof/>
            <w:webHidden/>
          </w:rPr>
          <w:instrText xml:space="preserve"> PAGEREF _Toc433886646 \h </w:instrText>
        </w:r>
        <w:r w:rsidR="0093008E">
          <w:rPr>
            <w:noProof/>
            <w:webHidden/>
          </w:rPr>
        </w:r>
        <w:r w:rsidR="0093008E">
          <w:rPr>
            <w:noProof/>
            <w:webHidden/>
          </w:rPr>
          <w:fldChar w:fldCharType="separate"/>
        </w:r>
        <w:r w:rsidR="0093008E">
          <w:rPr>
            <w:noProof/>
            <w:webHidden/>
          </w:rPr>
          <w:t>9</w:t>
        </w:r>
        <w:r w:rsidR="0093008E">
          <w:rPr>
            <w:noProof/>
            <w:webHidden/>
          </w:rPr>
          <w:fldChar w:fldCharType="end"/>
        </w:r>
      </w:hyperlink>
    </w:p>
    <w:p w14:paraId="0A90F950"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7" w:history="1">
        <w:r w:rsidR="0093008E" w:rsidRPr="00A91F7B">
          <w:rPr>
            <w:rStyle w:val="Lienhypertexte"/>
            <w:noProof/>
          </w:rPr>
          <w:t>3.2</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Time Synchronisation</w:t>
        </w:r>
        <w:r w:rsidR="0093008E">
          <w:rPr>
            <w:noProof/>
            <w:webHidden/>
          </w:rPr>
          <w:tab/>
        </w:r>
        <w:r w:rsidR="0093008E">
          <w:rPr>
            <w:noProof/>
            <w:webHidden/>
          </w:rPr>
          <w:fldChar w:fldCharType="begin"/>
        </w:r>
        <w:r w:rsidR="0093008E">
          <w:rPr>
            <w:noProof/>
            <w:webHidden/>
          </w:rPr>
          <w:instrText xml:space="preserve"> PAGEREF _Toc433886647 \h </w:instrText>
        </w:r>
        <w:r w:rsidR="0093008E">
          <w:rPr>
            <w:noProof/>
            <w:webHidden/>
          </w:rPr>
        </w:r>
        <w:r w:rsidR="0093008E">
          <w:rPr>
            <w:noProof/>
            <w:webHidden/>
          </w:rPr>
          <w:fldChar w:fldCharType="separate"/>
        </w:r>
        <w:r w:rsidR="0093008E">
          <w:rPr>
            <w:noProof/>
            <w:webHidden/>
          </w:rPr>
          <w:t>10</w:t>
        </w:r>
        <w:r w:rsidR="0093008E">
          <w:rPr>
            <w:noProof/>
            <w:webHidden/>
          </w:rPr>
          <w:fldChar w:fldCharType="end"/>
        </w:r>
      </w:hyperlink>
    </w:p>
    <w:p w14:paraId="76B93139"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8" w:history="1">
        <w:r w:rsidR="0093008E" w:rsidRPr="00A91F7B">
          <w:rPr>
            <w:rStyle w:val="Lienhypertexte"/>
            <w:noProof/>
          </w:rPr>
          <w:t>3.3</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The eLoran Data Channel</w:t>
        </w:r>
        <w:r w:rsidR="0093008E">
          <w:rPr>
            <w:noProof/>
            <w:webHidden/>
          </w:rPr>
          <w:tab/>
        </w:r>
        <w:r w:rsidR="0093008E">
          <w:rPr>
            <w:noProof/>
            <w:webHidden/>
          </w:rPr>
          <w:fldChar w:fldCharType="begin"/>
        </w:r>
        <w:r w:rsidR="0093008E">
          <w:rPr>
            <w:noProof/>
            <w:webHidden/>
          </w:rPr>
          <w:instrText xml:space="preserve"> PAGEREF _Toc433886648 \h </w:instrText>
        </w:r>
        <w:r w:rsidR="0093008E">
          <w:rPr>
            <w:noProof/>
            <w:webHidden/>
          </w:rPr>
        </w:r>
        <w:r w:rsidR="0093008E">
          <w:rPr>
            <w:noProof/>
            <w:webHidden/>
          </w:rPr>
          <w:fldChar w:fldCharType="separate"/>
        </w:r>
        <w:r w:rsidR="0093008E">
          <w:rPr>
            <w:noProof/>
            <w:webHidden/>
          </w:rPr>
          <w:t>10</w:t>
        </w:r>
        <w:r w:rsidR="0093008E">
          <w:rPr>
            <w:noProof/>
            <w:webHidden/>
          </w:rPr>
          <w:fldChar w:fldCharType="end"/>
        </w:r>
      </w:hyperlink>
    </w:p>
    <w:p w14:paraId="39A25CA1"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9" w:history="1">
        <w:r w:rsidR="0093008E" w:rsidRPr="00A91F7B">
          <w:rPr>
            <w:rStyle w:val="Lienhypertexte"/>
            <w:noProof/>
          </w:rPr>
          <w:t>3.4</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ASF measurements</w:t>
        </w:r>
        <w:r w:rsidR="0093008E">
          <w:rPr>
            <w:noProof/>
            <w:webHidden/>
          </w:rPr>
          <w:tab/>
        </w:r>
        <w:r w:rsidR="0093008E">
          <w:rPr>
            <w:noProof/>
            <w:webHidden/>
          </w:rPr>
          <w:fldChar w:fldCharType="begin"/>
        </w:r>
        <w:r w:rsidR="0093008E">
          <w:rPr>
            <w:noProof/>
            <w:webHidden/>
          </w:rPr>
          <w:instrText xml:space="preserve"> PAGEREF _Toc433886649 \h </w:instrText>
        </w:r>
        <w:r w:rsidR="0093008E">
          <w:rPr>
            <w:noProof/>
            <w:webHidden/>
          </w:rPr>
        </w:r>
        <w:r w:rsidR="0093008E">
          <w:rPr>
            <w:noProof/>
            <w:webHidden/>
          </w:rPr>
          <w:fldChar w:fldCharType="separate"/>
        </w:r>
        <w:r w:rsidR="0093008E">
          <w:rPr>
            <w:noProof/>
            <w:webHidden/>
          </w:rPr>
          <w:t>11</w:t>
        </w:r>
        <w:r w:rsidR="0093008E">
          <w:rPr>
            <w:noProof/>
            <w:webHidden/>
          </w:rPr>
          <w:fldChar w:fldCharType="end"/>
        </w:r>
      </w:hyperlink>
    </w:p>
    <w:p w14:paraId="24C86F52"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50" w:history="1">
        <w:r w:rsidR="0093008E" w:rsidRPr="00A91F7B">
          <w:rPr>
            <w:rStyle w:val="Lienhypertexte"/>
            <w:noProof/>
          </w:rPr>
          <w:t>3.5</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Differential eLoran reference stations</w:t>
        </w:r>
        <w:r w:rsidR="0093008E">
          <w:rPr>
            <w:noProof/>
            <w:webHidden/>
          </w:rPr>
          <w:tab/>
        </w:r>
        <w:r w:rsidR="0093008E">
          <w:rPr>
            <w:noProof/>
            <w:webHidden/>
          </w:rPr>
          <w:fldChar w:fldCharType="begin"/>
        </w:r>
        <w:r w:rsidR="0093008E">
          <w:rPr>
            <w:noProof/>
            <w:webHidden/>
          </w:rPr>
          <w:instrText xml:space="preserve"> PAGEREF _Toc433886650 \h </w:instrText>
        </w:r>
        <w:r w:rsidR="0093008E">
          <w:rPr>
            <w:noProof/>
            <w:webHidden/>
          </w:rPr>
        </w:r>
        <w:r w:rsidR="0093008E">
          <w:rPr>
            <w:noProof/>
            <w:webHidden/>
          </w:rPr>
          <w:fldChar w:fldCharType="separate"/>
        </w:r>
        <w:r w:rsidR="0093008E">
          <w:rPr>
            <w:noProof/>
            <w:webHidden/>
          </w:rPr>
          <w:t>11</w:t>
        </w:r>
        <w:r w:rsidR="0093008E">
          <w:rPr>
            <w:noProof/>
            <w:webHidden/>
          </w:rPr>
          <w:fldChar w:fldCharType="end"/>
        </w:r>
      </w:hyperlink>
    </w:p>
    <w:p w14:paraId="386366AB"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1" w:history="1">
        <w:r w:rsidR="0093008E" w:rsidRPr="00A91F7B">
          <w:rPr>
            <w:rStyle w:val="Lienhypertexte"/>
            <w:noProof/>
          </w:rPr>
          <w:t>3.6</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Transmitter Performance</w:t>
        </w:r>
        <w:r w:rsidR="0093008E">
          <w:rPr>
            <w:noProof/>
            <w:webHidden/>
          </w:rPr>
          <w:tab/>
        </w:r>
        <w:r w:rsidR="0093008E">
          <w:rPr>
            <w:noProof/>
            <w:webHidden/>
          </w:rPr>
          <w:fldChar w:fldCharType="begin"/>
        </w:r>
        <w:r w:rsidR="0093008E">
          <w:rPr>
            <w:noProof/>
            <w:webHidden/>
          </w:rPr>
          <w:instrText xml:space="preserve"> PAGEREF _Toc433886661 \h </w:instrText>
        </w:r>
        <w:r w:rsidR="0093008E">
          <w:rPr>
            <w:noProof/>
            <w:webHidden/>
          </w:rPr>
        </w:r>
        <w:r w:rsidR="0093008E">
          <w:rPr>
            <w:noProof/>
            <w:webHidden/>
          </w:rPr>
          <w:fldChar w:fldCharType="separate"/>
        </w:r>
        <w:r w:rsidR="0093008E">
          <w:rPr>
            <w:noProof/>
            <w:webHidden/>
          </w:rPr>
          <w:t>11</w:t>
        </w:r>
        <w:r w:rsidR="0093008E">
          <w:rPr>
            <w:noProof/>
            <w:webHidden/>
          </w:rPr>
          <w:fldChar w:fldCharType="end"/>
        </w:r>
      </w:hyperlink>
    </w:p>
    <w:p w14:paraId="58668BB5"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2" w:history="1">
        <w:r w:rsidR="0093008E" w:rsidRPr="00A91F7B">
          <w:rPr>
            <w:rStyle w:val="Lienhypertexte"/>
            <w:noProof/>
          </w:rPr>
          <w:t>3.7</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Receiver Performance</w:t>
        </w:r>
        <w:r w:rsidR="0093008E">
          <w:rPr>
            <w:noProof/>
            <w:webHidden/>
          </w:rPr>
          <w:tab/>
        </w:r>
        <w:r w:rsidR="0093008E">
          <w:rPr>
            <w:noProof/>
            <w:webHidden/>
          </w:rPr>
          <w:fldChar w:fldCharType="begin"/>
        </w:r>
        <w:r w:rsidR="0093008E">
          <w:rPr>
            <w:noProof/>
            <w:webHidden/>
          </w:rPr>
          <w:instrText xml:space="preserve"> PAGEREF _Toc433886662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710A7392" w14:textId="77777777" w:rsidR="0093008E" w:rsidRDefault="00EB0F67">
      <w:pPr>
        <w:pStyle w:val="TM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63" w:history="1">
        <w:r w:rsidR="0093008E" w:rsidRPr="00A91F7B">
          <w:rPr>
            <w:rStyle w:val="Lienhypertexte"/>
            <w:noProof/>
          </w:rPr>
          <w:t>4</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Lienhypertexte"/>
            <w:rFonts w:cs="Arial"/>
            <w:noProof/>
          </w:rPr>
          <w:t>Operational Aspects</w:t>
        </w:r>
        <w:r w:rsidR="0093008E">
          <w:rPr>
            <w:noProof/>
            <w:webHidden/>
          </w:rPr>
          <w:tab/>
        </w:r>
        <w:r w:rsidR="0093008E">
          <w:rPr>
            <w:noProof/>
            <w:webHidden/>
          </w:rPr>
          <w:fldChar w:fldCharType="begin"/>
        </w:r>
        <w:r w:rsidR="0093008E">
          <w:rPr>
            <w:noProof/>
            <w:webHidden/>
          </w:rPr>
          <w:instrText xml:space="preserve"> PAGEREF _Toc433886663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3900998E"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4" w:history="1">
        <w:r w:rsidR="0093008E" w:rsidRPr="00A91F7B">
          <w:rPr>
            <w:rStyle w:val="Lienhypertexte"/>
            <w:noProof/>
          </w:rPr>
          <w:t>4.1</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Reference Datum</w:t>
        </w:r>
        <w:r w:rsidR="0093008E">
          <w:rPr>
            <w:noProof/>
            <w:webHidden/>
          </w:rPr>
          <w:tab/>
        </w:r>
        <w:r w:rsidR="0093008E">
          <w:rPr>
            <w:noProof/>
            <w:webHidden/>
          </w:rPr>
          <w:fldChar w:fldCharType="begin"/>
        </w:r>
        <w:r w:rsidR="0093008E">
          <w:rPr>
            <w:noProof/>
            <w:webHidden/>
          </w:rPr>
          <w:instrText xml:space="preserve"> PAGEREF _Toc433886664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670FBD9E"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5" w:history="1">
        <w:r w:rsidR="0093008E" w:rsidRPr="00A91F7B">
          <w:rPr>
            <w:rStyle w:val="Lienhypertexte"/>
            <w:noProof/>
          </w:rPr>
          <w:t>4.2</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Monitoring</w:t>
        </w:r>
        <w:r w:rsidR="0093008E">
          <w:rPr>
            <w:noProof/>
            <w:webHidden/>
          </w:rPr>
          <w:tab/>
        </w:r>
        <w:r w:rsidR="0093008E">
          <w:rPr>
            <w:noProof/>
            <w:webHidden/>
          </w:rPr>
          <w:fldChar w:fldCharType="begin"/>
        </w:r>
        <w:r w:rsidR="0093008E">
          <w:rPr>
            <w:noProof/>
            <w:webHidden/>
          </w:rPr>
          <w:instrText xml:space="preserve"> PAGEREF _Toc433886665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61EA38DA"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6" w:history="1">
        <w:r w:rsidR="0093008E" w:rsidRPr="00A91F7B">
          <w:rPr>
            <w:rStyle w:val="Lienhypertexte"/>
            <w:noProof/>
          </w:rPr>
          <w:t>4.3</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Publication of information</w:t>
        </w:r>
        <w:r w:rsidR="0093008E">
          <w:rPr>
            <w:noProof/>
            <w:webHidden/>
          </w:rPr>
          <w:tab/>
        </w:r>
        <w:r w:rsidR="0093008E">
          <w:rPr>
            <w:noProof/>
            <w:webHidden/>
          </w:rPr>
          <w:fldChar w:fldCharType="begin"/>
        </w:r>
        <w:r w:rsidR="0093008E">
          <w:rPr>
            <w:noProof/>
            <w:webHidden/>
          </w:rPr>
          <w:instrText xml:space="preserve"> PAGEREF _Toc433886666 \h </w:instrText>
        </w:r>
        <w:r w:rsidR="0093008E">
          <w:rPr>
            <w:noProof/>
            <w:webHidden/>
          </w:rPr>
        </w:r>
        <w:r w:rsidR="0093008E">
          <w:rPr>
            <w:noProof/>
            <w:webHidden/>
          </w:rPr>
          <w:fldChar w:fldCharType="separate"/>
        </w:r>
        <w:r w:rsidR="0093008E">
          <w:rPr>
            <w:noProof/>
            <w:webHidden/>
          </w:rPr>
          <w:t>13</w:t>
        </w:r>
        <w:r w:rsidR="0093008E">
          <w:rPr>
            <w:noProof/>
            <w:webHidden/>
          </w:rPr>
          <w:fldChar w:fldCharType="end"/>
        </w:r>
      </w:hyperlink>
    </w:p>
    <w:p w14:paraId="7193F6F5" w14:textId="77777777" w:rsidR="0093008E" w:rsidRDefault="00EB0F67">
      <w:pPr>
        <w:pStyle w:val="TM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7" w:history="1">
        <w:r w:rsidR="0093008E" w:rsidRPr="00A91F7B">
          <w:rPr>
            <w:rStyle w:val="Lienhypertexte"/>
            <w:noProof/>
          </w:rPr>
          <w:t>4.4</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Performance verification</w:t>
        </w:r>
        <w:r w:rsidR="0093008E">
          <w:rPr>
            <w:noProof/>
            <w:webHidden/>
          </w:rPr>
          <w:tab/>
        </w:r>
        <w:r w:rsidR="0093008E">
          <w:rPr>
            <w:noProof/>
            <w:webHidden/>
          </w:rPr>
          <w:fldChar w:fldCharType="begin"/>
        </w:r>
        <w:r w:rsidR="0093008E">
          <w:rPr>
            <w:noProof/>
            <w:webHidden/>
          </w:rPr>
          <w:instrText xml:space="preserve"> PAGEREF _Toc433886667 \h </w:instrText>
        </w:r>
        <w:r w:rsidR="0093008E">
          <w:rPr>
            <w:noProof/>
            <w:webHidden/>
          </w:rPr>
        </w:r>
        <w:r w:rsidR="0093008E">
          <w:rPr>
            <w:noProof/>
            <w:webHidden/>
          </w:rPr>
          <w:fldChar w:fldCharType="separate"/>
        </w:r>
        <w:r w:rsidR="0093008E">
          <w:rPr>
            <w:noProof/>
            <w:webHidden/>
          </w:rPr>
          <w:t>14</w:t>
        </w:r>
        <w:r w:rsidR="0093008E">
          <w:rPr>
            <w:noProof/>
            <w:webHidden/>
          </w:rPr>
          <w:fldChar w:fldCharType="end"/>
        </w:r>
      </w:hyperlink>
    </w:p>
    <w:p w14:paraId="54760732"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68" w:history="1">
        <w:r w:rsidR="0093008E" w:rsidRPr="00A91F7B">
          <w:rPr>
            <w:rStyle w:val="Lienhypertexte"/>
            <w:noProof/>
          </w:rPr>
          <w:t>4.4.1</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Coverage verification</w:t>
        </w:r>
        <w:r w:rsidR="0093008E">
          <w:rPr>
            <w:noProof/>
            <w:webHidden/>
          </w:rPr>
          <w:tab/>
        </w:r>
        <w:r w:rsidR="0093008E">
          <w:rPr>
            <w:noProof/>
            <w:webHidden/>
          </w:rPr>
          <w:fldChar w:fldCharType="begin"/>
        </w:r>
        <w:r w:rsidR="0093008E">
          <w:rPr>
            <w:noProof/>
            <w:webHidden/>
          </w:rPr>
          <w:instrText xml:space="preserve"> PAGEREF _Toc433886668 \h </w:instrText>
        </w:r>
        <w:r w:rsidR="0093008E">
          <w:rPr>
            <w:noProof/>
            <w:webHidden/>
          </w:rPr>
        </w:r>
        <w:r w:rsidR="0093008E">
          <w:rPr>
            <w:noProof/>
            <w:webHidden/>
          </w:rPr>
          <w:fldChar w:fldCharType="separate"/>
        </w:r>
        <w:r w:rsidR="0093008E">
          <w:rPr>
            <w:noProof/>
            <w:webHidden/>
          </w:rPr>
          <w:t>14</w:t>
        </w:r>
        <w:r w:rsidR="0093008E">
          <w:rPr>
            <w:noProof/>
            <w:webHidden/>
          </w:rPr>
          <w:fldChar w:fldCharType="end"/>
        </w:r>
      </w:hyperlink>
    </w:p>
    <w:p w14:paraId="4EFEDC1C"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69" w:history="1">
        <w:r w:rsidR="0093008E" w:rsidRPr="00A91F7B">
          <w:rPr>
            <w:rStyle w:val="Lienhypertexte"/>
            <w:noProof/>
          </w:rPr>
          <w:t>4.4.2</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Availability verification</w:t>
        </w:r>
        <w:r w:rsidR="0093008E">
          <w:rPr>
            <w:noProof/>
            <w:webHidden/>
          </w:rPr>
          <w:tab/>
        </w:r>
        <w:r w:rsidR="0093008E">
          <w:rPr>
            <w:noProof/>
            <w:webHidden/>
          </w:rPr>
          <w:fldChar w:fldCharType="begin"/>
        </w:r>
        <w:r w:rsidR="0093008E">
          <w:rPr>
            <w:noProof/>
            <w:webHidden/>
          </w:rPr>
          <w:instrText xml:space="preserve"> PAGEREF _Toc433886669 \h </w:instrText>
        </w:r>
        <w:r w:rsidR="0093008E">
          <w:rPr>
            <w:noProof/>
            <w:webHidden/>
          </w:rPr>
        </w:r>
        <w:r w:rsidR="0093008E">
          <w:rPr>
            <w:noProof/>
            <w:webHidden/>
          </w:rPr>
          <w:fldChar w:fldCharType="separate"/>
        </w:r>
        <w:r w:rsidR="0093008E">
          <w:rPr>
            <w:noProof/>
            <w:webHidden/>
          </w:rPr>
          <w:t>15</w:t>
        </w:r>
        <w:r w:rsidR="0093008E">
          <w:rPr>
            <w:noProof/>
            <w:webHidden/>
          </w:rPr>
          <w:fldChar w:fldCharType="end"/>
        </w:r>
      </w:hyperlink>
    </w:p>
    <w:p w14:paraId="224EFAEF"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70" w:history="1">
        <w:r w:rsidR="0093008E" w:rsidRPr="00A91F7B">
          <w:rPr>
            <w:rStyle w:val="Lienhypertexte"/>
            <w:noProof/>
          </w:rPr>
          <w:t>4.4.3</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Continuity verification</w:t>
        </w:r>
        <w:r w:rsidR="0093008E">
          <w:rPr>
            <w:noProof/>
            <w:webHidden/>
          </w:rPr>
          <w:tab/>
        </w:r>
        <w:r w:rsidR="0093008E">
          <w:rPr>
            <w:noProof/>
            <w:webHidden/>
          </w:rPr>
          <w:fldChar w:fldCharType="begin"/>
        </w:r>
        <w:r w:rsidR="0093008E">
          <w:rPr>
            <w:noProof/>
            <w:webHidden/>
          </w:rPr>
          <w:instrText xml:space="preserve"> PAGEREF _Toc433886670 \h </w:instrText>
        </w:r>
        <w:r w:rsidR="0093008E">
          <w:rPr>
            <w:noProof/>
            <w:webHidden/>
          </w:rPr>
        </w:r>
        <w:r w:rsidR="0093008E">
          <w:rPr>
            <w:noProof/>
            <w:webHidden/>
          </w:rPr>
          <w:fldChar w:fldCharType="separate"/>
        </w:r>
        <w:r w:rsidR="0093008E">
          <w:rPr>
            <w:noProof/>
            <w:webHidden/>
          </w:rPr>
          <w:t>15</w:t>
        </w:r>
        <w:r w:rsidR="0093008E">
          <w:rPr>
            <w:noProof/>
            <w:webHidden/>
          </w:rPr>
          <w:fldChar w:fldCharType="end"/>
        </w:r>
      </w:hyperlink>
    </w:p>
    <w:p w14:paraId="4AFD77B8"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71" w:history="1">
        <w:r w:rsidR="0093008E" w:rsidRPr="00A91F7B">
          <w:rPr>
            <w:rStyle w:val="Lienhypertexte"/>
            <w:noProof/>
          </w:rPr>
          <w:t>4.4.4</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Integrity verification</w:t>
        </w:r>
        <w:r w:rsidR="0093008E">
          <w:rPr>
            <w:noProof/>
            <w:webHidden/>
          </w:rPr>
          <w:tab/>
        </w:r>
        <w:r w:rsidR="0093008E">
          <w:rPr>
            <w:noProof/>
            <w:webHidden/>
          </w:rPr>
          <w:fldChar w:fldCharType="begin"/>
        </w:r>
        <w:r w:rsidR="0093008E">
          <w:rPr>
            <w:noProof/>
            <w:webHidden/>
          </w:rPr>
          <w:instrText xml:space="preserve"> PAGEREF _Toc433886671 \h </w:instrText>
        </w:r>
        <w:r w:rsidR="0093008E">
          <w:rPr>
            <w:noProof/>
            <w:webHidden/>
          </w:rPr>
        </w:r>
        <w:r w:rsidR="0093008E">
          <w:rPr>
            <w:noProof/>
            <w:webHidden/>
          </w:rPr>
          <w:fldChar w:fldCharType="separate"/>
        </w:r>
        <w:r w:rsidR="0093008E">
          <w:rPr>
            <w:noProof/>
            <w:webHidden/>
          </w:rPr>
          <w:t>16</w:t>
        </w:r>
        <w:r w:rsidR="0093008E">
          <w:rPr>
            <w:noProof/>
            <w:webHidden/>
          </w:rPr>
          <w:fldChar w:fldCharType="end"/>
        </w:r>
      </w:hyperlink>
    </w:p>
    <w:p w14:paraId="78E69FF6" w14:textId="77777777" w:rsidR="0093008E" w:rsidRDefault="00EB0F67">
      <w:pPr>
        <w:pStyle w:val="TM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72" w:history="1">
        <w:r w:rsidR="0093008E" w:rsidRPr="00A91F7B">
          <w:rPr>
            <w:rStyle w:val="Lienhypertexte"/>
            <w:noProof/>
          </w:rPr>
          <w:t>4.4.5</w:t>
        </w:r>
        <w:r w:rsidR="0093008E">
          <w:rPr>
            <w:rFonts w:asciiTheme="minorHAnsi" w:eastAsiaTheme="minorEastAsia" w:hAnsiTheme="minorHAnsi" w:cstheme="minorBidi"/>
            <w:i w:val="0"/>
            <w:iCs w:val="0"/>
            <w:noProof/>
            <w:sz w:val="22"/>
            <w:szCs w:val="22"/>
            <w:lang w:val="da-DK" w:eastAsia="da-DK"/>
          </w:rPr>
          <w:tab/>
        </w:r>
        <w:r w:rsidR="0093008E" w:rsidRPr="00A91F7B">
          <w:rPr>
            <w:rStyle w:val="Lienhypertexte"/>
            <w:rFonts w:cs="Arial"/>
            <w:noProof/>
          </w:rPr>
          <w:t>Accuracy verification</w:t>
        </w:r>
        <w:r w:rsidR="0093008E">
          <w:rPr>
            <w:noProof/>
            <w:webHidden/>
          </w:rPr>
          <w:tab/>
        </w:r>
        <w:r w:rsidR="0093008E">
          <w:rPr>
            <w:noProof/>
            <w:webHidden/>
          </w:rPr>
          <w:fldChar w:fldCharType="begin"/>
        </w:r>
        <w:r w:rsidR="0093008E">
          <w:rPr>
            <w:noProof/>
            <w:webHidden/>
          </w:rPr>
          <w:instrText xml:space="preserve"> PAGEREF _Toc433886672 \h </w:instrText>
        </w:r>
        <w:r w:rsidR="0093008E">
          <w:rPr>
            <w:noProof/>
            <w:webHidden/>
          </w:rPr>
        </w:r>
        <w:r w:rsidR="0093008E">
          <w:rPr>
            <w:noProof/>
            <w:webHidden/>
          </w:rPr>
          <w:fldChar w:fldCharType="separate"/>
        </w:r>
        <w:r w:rsidR="0093008E">
          <w:rPr>
            <w:noProof/>
            <w:webHidden/>
          </w:rPr>
          <w:t>16</w:t>
        </w:r>
        <w:r w:rsidR="0093008E">
          <w:rPr>
            <w:noProof/>
            <w:webHidden/>
          </w:rPr>
          <w:fldChar w:fldCharType="end"/>
        </w:r>
      </w:hyperlink>
    </w:p>
    <w:p w14:paraId="4293A391" w14:textId="77777777" w:rsidR="0093008E" w:rsidRDefault="00EB0F67">
      <w:pPr>
        <w:pStyle w:val="TM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73" w:history="1">
        <w:r w:rsidR="0093008E" w:rsidRPr="00A91F7B">
          <w:rPr>
            <w:rStyle w:val="Lienhypertexte"/>
            <w:noProof/>
          </w:rPr>
          <w:t>5</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Lienhypertexte"/>
            <w:rFonts w:cs="Arial"/>
            <w:noProof/>
          </w:rPr>
          <w:t>References</w:t>
        </w:r>
        <w:r w:rsidR="0093008E">
          <w:rPr>
            <w:noProof/>
            <w:webHidden/>
          </w:rPr>
          <w:tab/>
        </w:r>
        <w:r w:rsidR="0093008E">
          <w:rPr>
            <w:noProof/>
            <w:webHidden/>
          </w:rPr>
          <w:fldChar w:fldCharType="begin"/>
        </w:r>
        <w:r w:rsidR="0093008E">
          <w:rPr>
            <w:noProof/>
            <w:webHidden/>
          </w:rPr>
          <w:instrText xml:space="preserve"> PAGEREF _Toc433886673 \h </w:instrText>
        </w:r>
        <w:r w:rsidR="0093008E">
          <w:rPr>
            <w:noProof/>
            <w:webHidden/>
          </w:rPr>
        </w:r>
        <w:r w:rsidR="0093008E">
          <w:rPr>
            <w:noProof/>
            <w:webHidden/>
          </w:rPr>
          <w:fldChar w:fldCharType="separate"/>
        </w:r>
        <w:r w:rsidR="0093008E">
          <w:rPr>
            <w:noProof/>
            <w:webHidden/>
          </w:rPr>
          <w:t>17</w:t>
        </w:r>
        <w:r w:rsidR="0093008E">
          <w:rPr>
            <w:noProof/>
            <w:webHidden/>
          </w:rPr>
          <w:fldChar w:fldCharType="end"/>
        </w:r>
      </w:hyperlink>
    </w:p>
    <w:p w14:paraId="34F6CD9D" w14:textId="77777777" w:rsidR="0093008E" w:rsidRDefault="00EB0F67">
      <w:pPr>
        <w:pStyle w:val="TM1"/>
        <w:tabs>
          <w:tab w:val="right" w:leader="dot" w:pos="9017"/>
        </w:tabs>
        <w:rPr>
          <w:rFonts w:asciiTheme="minorHAnsi" w:eastAsiaTheme="minorEastAsia" w:hAnsiTheme="minorHAnsi" w:cstheme="minorBidi"/>
          <w:b w:val="0"/>
          <w:bCs w:val="0"/>
          <w:caps w:val="0"/>
          <w:noProof/>
          <w:sz w:val="22"/>
          <w:szCs w:val="22"/>
          <w:lang w:val="da-DK" w:eastAsia="da-DK"/>
        </w:rPr>
      </w:pPr>
      <w:hyperlink w:anchor="_Toc433886674" w:history="1">
        <w:r w:rsidR="0093008E" w:rsidRPr="00A91F7B">
          <w:rPr>
            <w:rStyle w:val="Lienhypertexte"/>
            <w:rFonts w:cs="Arial"/>
            <w:noProof/>
          </w:rPr>
          <w:t>ANNEXES</w:t>
        </w:r>
        <w:r w:rsidR="0093008E">
          <w:rPr>
            <w:noProof/>
            <w:webHidden/>
          </w:rPr>
          <w:tab/>
        </w:r>
        <w:r w:rsidR="0093008E">
          <w:rPr>
            <w:noProof/>
            <w:webHidden/>
          </w:rPr>
          <w:fldChar w:fldCharType="begin"/>
        </w:r>
        <w:r w:rsidR="0093008E">
          <w:rPr>
            <w:noProof/>
            <w:webHidden/>
          </w:rPr>
          <w:instrText xml:space="preserve"> PAGEREF _Toc433886674 \h </w:instrText>
        </w:r>
        <w:r w:rsidR="0093008E">
          <w:rPr>
            <w:noProof/>
            <w:webHidden/>
          </w:rPr>
        </w:r>
        <w:r w:rsidR="0093008E">
          <w:rPr>
            <w:noProof/>
            <w:webHidden/>
          </w:rPr>
          <w:fldChar w:fldCharType="separate"/>
        </w:r>
        <w:r w:rsidR="0093008E">
          <w:rPr>
            <w:noProof/>
            <w:webHidden/>
          </w:rPr>
          <w:t>19</w:t>
        </w:r>
        <w:r w:rsidR="0093008E">
          <w:rPr>
            <w:noProof/>
            <w:webHidden/>
          </w:rPr>
          <w:fldChar w:fldCharType="end"/>
        </w:r>
      </w:hyperlink>
    </w:p>
    <w:p w14:paraId="7B3AD500" w14:textId="77777777" w:rsidR="0093008E" w:rsidRDefault="00EB0F67">
      <w:pPr>
        <w:pStyle w:val="TM2"/>
        <w:tabs>
          <w:tab w:val="left" w:pos="1400"/>
          <w:tab w:val="right" w:leader="dot" w:pos="9017"/>
        </w:tabs>
        <w:rPr>
          <w:rFonts w:asciiTheme="minorHAnsi" w:eastAsiaTheme="minorEastAsia" w:hAnsiTheme="minorHAnsi" w:cstheme="minorBidi"/>
          <w:smallCaps w:val="0"/>
          <w:noProof/>
          <w:sz w:val="22"/>
          <w:szCs w:val="22"/>
          <w:lang w:val="da-DK" w:eastAsia="da-DK"/>
        </w:rPr>
      </w:pPr>
      <w:hyperlink w:anchor="_Toc433886675" w:history="1">
        <w:r w:rsidR="0093008E" w:rsidRPr="00A91F7B">
          <w:rPr>
            <w:rStyle w:val="Lienhypertexte"/>
            <w:rFonts w:cs="Arial"/>
            <w:noProof/>
          </w:rPr>
          <w:t>ANNEX A</w:t>
        </w:r>
        <w:r w:rsidR="0093008E">
          <w:rPr>
            <w:rFonts w:asciiTheme="minorHAnsi" w:eastAsiaTheme="minorEastAsia" w:hAnsiTheme="minorHAnsi" w:cstheme="minorBidi"/>
            <w:smallCaps w:val="0"/>
            <w:noProof/>
            <w:sz w:val="22"/>
            <w:szCs w:val="22"/>
            <w:lang w:val="da-DK" w:eastAsia="da-DK"/>
          </w:rPr>
          <w:tab/>
        </w:r>
        <w:r w:rsidR="0093008E" w:rsidRPr="00A91F7B">
          <w:rPr>
            <w:rStyle w:val="Lienhypertexte"/>
            <w:rFonts w:cs="Arial"/>
            <w:noProof/>
          </w:rPr>
          <w:t>Definitions</w:t>
        </w:r>
        <w:r w:rsidR="0093008E">
          <w:rPr>
            <w:noProof/>
            <w:webHidden/>
          </w:rPr>
          <w:tab/>
        </w:r>
        <w:r w:rsidR="0093008E">
          <w:rPr>
            <w:noProof/>
            <w:webHidden/>
          </w:rPr>
          <w:fldChar w:fldCharType="begin"/>
        </w:r>
        <w:r w:rsidR="0093008E">
          <w:rPr>
            <w:noProof/>
            <w:webHidden/>
          </w:rPr>
          <w:instrText xml:space="preserve"> PAGEREF _Toc433886675 \h </w:instrText>
        </w:r>
        <w:r w:rsidR="0093008E">
          <w:rPr>
            <w:noProof/>
            <w:webHidden/>
          </w:rPr>
        </w:r>
        <w:r w:rsidR="0093008E">
          <w:rPr>
            <w:noProof/>
            <w:webHidden/>
          </w:rPr>
          <w:fldChar w:fldCharType="separate"/>
        </w:r>
        <w:r w:rsidR="0093008E">
          <w:rPr>
            <w:noProof/>
            <w:webHidden/>
          </w:rPr>
          <w:t>19</w:t>
        </w:r>
        <w:r w:rsidR="0093008E">
          <w:rPr>
            <w:noProof/>
            <w:webHidden/>
          </w:rPr>
          <w:fldChar w:fldCharType="end"/>
        </w:r>
      </w:hyperlink>
    </w:p>
    <w:p w14:paraId="1B0A6075"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76" w:history="1">
        <w:r w:rsidR="0093008E" w:rsidRPr="00A91F7B">
          <w:rPr>
            <w:rStyle w:val="Lienhypertexte"/>
            <w:rFonts w:cs="Arial"/>
            <w:noProof/>
          </w:rPr>
          <w:t>eLoran pulse</w:t>
        </w:r>
        <w:r w:rsidR="0093008E">
          <w:rPr>
            <w:noProof/>
            <w:webHidden/>
          </w:rPr>
          <w:tab/>
        </w:r>
        <w:r w:rsidR="0093008E">
          <w:rPr>
            <w:noProof/>
            <w:webHidden/>
          </w:rPr>
          <w:fldChar w:fldCharType="begin"/>
        </w:r>
        <w:r w:rsidR="0093008E">
          <w:rPr>
            <w:noProof/>
            <w:webHidden/>
          </w:rPr>
          <w:instrText xml:space="preserve"> PAGEREF _Toc433886676 \h </w:instrText>
        </w:r>
        <w:r w:rsidR="0093008E">
          <w:rPr>
            <w:noProof/>
            <w:webHidden/>
          </w:rPr>
        </w:r>
        <w:r w:rsidR="0093008E">
          <w:rPr>
            <w:noProof/>
            <w:webHidden/>
          </w:rPr>
          <w:fldChar w:fldCharType="separate"/>
        </w:r>
        <w:r w:rsidR="0093008E">
          <w:rPr>
            <w:noProof/>
            <w:webHidden/>
          </w:rPr>
          <w:t>19</w:t>
        </w:r>
        <w:r w:rsidR="0093008E">
          <w:rPr>
            <w:noProof/>
            <w:webHidden/>
          </w:rPr>
          <w:fldChar w:fldCharType="end"/>
        </w:r>
      </w:hyperlink>
    </w:p>
    <w:p w14:paraId="78231AED"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77" w:history="1">
        <w:r w:rsidR="0093008E" w:rsidRPr="00A91F7B">
          <w:rPr>
            <w:rStyle w:val="Lienhypertexte"/>
            <w:rFonts w:cs="Arial"/>
            <w:noProof/>
          </w:rPr>
          <w:t>Loran Data Channel</w:t>
        </w:r>
        <w:r w:rsidR="0093008E">
          <w:rPr>
            <w:noProof/>
            <w:webHidden/>
          </w:rPr>
          <w:tab/>
        </w:r>
        <w:r w:rsidR="0093008E">
          <w:rPr>
            <w:noProof/>
            <w:webHidden/>
          </w:rPr>
          <w:fldChar w:fldCharType="begin"/>
        </w:r>
        <w:r w:rsidR="0093008E">
          <w:rPr>
            <w:noProof/>
            <w:webHidden/>
          </w:rPr>
          <w:instrText xml:space="preserve"> PAGEREF _Toc433886677 \h </w:instrText>
        </w:r>
        <w:r w:rsidR="0093008E">
          <w:rPr>
            <w:noProof/>
            <w:webHidden/>
          </w:rPr>
        </w:r>
        <w:r w:rsidR="0093008E">
          <w:rPr>
            <w:noProof/>
            <w:webHidden/>
          </w:rPr>
          <w:fldChar w:fldCharType="separate"/>
        </w:r>
        <w:r w:rsidR="0093008E">
          <w:rPr>
            <w:noProof/>
            <w:webHidden/>
          </w:rPr>
          <w:t>20</w:t>
        </w:r>
        <w:r w:rsidR="0093008E">
          <w:rPr>
            <w:noProof/>
            <w:webHidden/>
          </w:rPr>
          <w:fldChar w:fldCharType="end"/>
        </w:r>
      </w:hyperlink>
    </w:p>
    <w:p w14:paraId="75CCFFAA"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78" w:history="1">
        <w:r w:rsidR="0093008E" w:rsidRPr="00A91F7B">
          <w:rPr>
            <w:rStyle w:val="Lienhypertexte"/>
            <w:rFonts w:cs="Arial"/>
            <w:noProof/>
          </w:rPr>
          <w:t>Additional Secondary Phase Factor Grid</w:t>
        </w:r>
        <w:r w:rsidR="0093008E">
          <w:rPr>
            <w:noProof/>
            <w:webHidden/>
          </w:rPr>
          <w:tab/>
        </w:r>
        <w:r w:rsidR="0093008E">
          <w:rPr>
            <w:noProof/>
            <w:webHidden/>
          </w:rPr>
          <w:fldChar w:fldCharType="begin"/>
        </w:r>
        <w:r w:rsidR="0093008E">
          <w:rPr>
            <w:noProof/>
            <w:webHidden/>
          </w:rPr>
          <w:instrText xml:space="preserve"> PAGEREF _Toc433886678 \h </w:instrText>
        </w:r>
        <w:r w:rsidR="0093008E">
          <w:rPr>
            <w:noProof/>
            <w:webHidden/>
          </w:rPr>
        </w:r>
        <w:r w:rsidR="0093008E">
          <w:rPr>
            <w:noProof/>
            <w:webHidden/>
          </w:rPr>
          <w:fldChar w:fldCharType="separate"/>
        </w:r>
        <w:r w:rsidR="0093008E">
          <w:rPr>
            <w:noProof/>
            <w:webHidden/>
          </w:rPr>
          <w:t>20</w:t>
        </w:r>
        <w:r w:rsidR="0093008E">
          <w:rPr>
            <w:noProof/>
            <w:webHidden/>
          </w:rPr>
          <w:fldChar w:fldCharType="end"/>
        </w:r>
      </w:hyperlink>
    </w:p>
    <w:p w14:paraId="5479097A"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79" w:history="1">
        <w:r w:rsidR="0093008E" w:rsidRPr="00A91F7B">
          <w:rPr>
            <w:rStyle w:val="Lienhypertexte"/>
            <w:rFonts w:cs="Arial"/>
            <w:noProof/>
          </w:rPr>
          <w:t>eLoran Receiving Equipment</w:t>
        </w:r>
        <w:r w:rsidR="0093008E">
          <w:rPr>
            <w:noProof/>
            <w:webHidden/>
          </w:rPr>
          <w:tab/>
        </w:r>
        <w:r w:rsidR="0093008E">
          <w:rPr>
            <w:noProof/>
            <w:webHidden/>
          </w:rPr>
          <w:fldChar w:fldCharType="begin"/>
        </w:r>
        <w:r w:rsidR="0093008E">
          <w:rPr>
            <w:noProof/>
            <w:webHidden/>
          </w:rPr>
          <w:instrText xml:space="preserve"> PAGEREF _Toc433886679 \h </w:instrText>
        </w:r>
        <w:r w:rsidR="0093008E">
          <w:rPr>
            <w:noProof/>
            <w:webHidden/>
          </w:rPr>
        </w:r>
        <w:r w:rsidR="0093008E">
          <w:rPr>
            <w:noProof/>
            <w:webHidden/>
          </w:rPr>
          <w:fldChar w:fldCharType="separate"/>
        </w:r>
        <w:r w:rsidR="0093008E">
          <w:rPr>
            <w:noProof/>
            <w:webHidden/>
          </w:rPr>
          <w:t>20</w:t>
        </w:r>
        <w:r w:rsidR="0093008E">
          <w:rPr>
            <w:noProof/>
            <w:webHidden/>
          </w:rPr>
          <w:fldChar w:fldCharType="end"/>
        </w:r>
      </w:hyperlink>
    </w:p>
    <w:p w14:paraId="426D7CBD"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0" w:history="1">
        <w:r w:rsidR="0093008E" w:rsidRPr="00A91F7B">
          <w:rPr>
            <w:rStyle w:val="Lienhypertexte"/>
            <w:rFonts w:cs="Arial"/>
            <w:noProof/>
          </w:rPr>
          <w:t>Nominal eLoran Antenna</w:t>
        </w:r>
        <w:r w:rsidR="0093008E">
          <w:rPr>
            <w:noProof/>
            <w:webHidden/>
          </w:rPr>
          <w:tab/>
        </w:r>
        <w:r w:rsidR="0093008E">
          <w:rPr>
            <w:noProof/>
            <w:webHidden/>
          </w:rPr>
          <w:fldChar w:fldCharType="begin"/>
        </w:r>
        <w:r w:rsidR="0093008E">
          <w:rPr>
            <w:noProof/>
            <w:webHidden/>
          </w:rPr>
          <w:instrText xml:space="preserve"> PAGEREF _Toc433886680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7D573C51"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1" w:history="1">
        <w:r w:rsidR="0093008E" w:rsidRPr="00A91F7B">
          <w:rPr>
            <w:rStyle w:val="Lienhypertexte"/>
            <w:rFonts w:cs="Arial"/>
            <w:noProof/>
          </w:rPr>
          <w:t>Legacy Loran-C Receiver</w:t>
        </w:r>
        <w:r w:rsidR="0093008E">
          <w:rPr>
            <w:noProof/>
            <w:webHidden/>
          </w:rPr>
          <w:tab/>
        </w:r>
        <w:r w:rsidR="0093008E">
          <w:rPr>
            <w:noProof/>
            <w:webHidden/>
          </w:rPr>
          <w:fldChar w:fldCharType="begin"/>
        </w:r>
        <w:r w:rsidR="0093008E">
          <w:rPr>
            <w:noProof/>
            <w:webHidden/>
          </w:rPr>
          <w:instrText xml:space="preserve"> PAGEREF _Toc433886681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16B1F194"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2" w:history="1">
        <w:r w:rsidR="0093008E" w:rsidRPr="00A91F7B">
          <w:rPr>
            <w:rStyle w:val="Lienhypertexte"/>
            <w:rFonts w:cs="Arial"/>
            <w:noProof/>
          </w:rPr>
          <w:t>All-in-View</w:t>
        </w:r>
        <w:r w:rsidR="0093008E">
          <w:rPr>
            <w:noProof/>
            <w:webHidden/>
          </w:rPr>
          <w:tab/>
        </w:r>
        <w:r w:rsidR="0093008E">
          <w:rPr>
            <w:noProof/>
            <w:webHidden/>
          </w:rPr>
          <w:fldChar w:fldCharType="begin"/>
        </w:r>
        <w:r w:rsidR="0093008E">
          <w:rPr>
            <w:noProof/>
            <w:webHidden/>
          </w:rPr>
          <w:instrText xml:space="preserve"> PAGEREF _Toc433886682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438D81DF"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3" w:history="1">
        <w:r w:rsidR="0093008E" w:rsidRPr="00A91F7B">
          <w:rPr>
            <w:rStyle w:val="Lienhypertexte"/>
            <w:rFonts w:cs="Arial"/>
            <w:noProof/>
          </w:rPr>
          <w:t>Error budget</w:t>
        </w:r>
        <w:r w:rsidR="0093008E">
          <w:rPr>
            <w:noProof/>
            <w:webHidden/>
          </w:rPr>
          <w:tab/>
        </w:r>
        <w:r w:rsidR="0093008E">
          <w:rPr>
            <w:noProof/>
            <w:webHidden/>
          </w:rPr>
          <w:fldChar w:fldCharType="begin"/>
        </w:r>
        <w:r w:rsidR="0093008E">
          <w:rPr>
            <w:noProof/>
            <w:webHidden/>
          </w:rPr>
          <w:instrText xml:space="preserve"> PAGEREF _Toc433886683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26BC3050"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4" w:history="1">
        <w:r w:rsidR="0093008E" w:rsidRPr="00A91F7B">
          <w:rPr>
            <w:rStyle w:val="Lienhypertexte"/>
            <w:rFonts w:cs="Arial"/>
            <w:noProof/>
          </w:rPr>
          <w:t>2drms</w:t>
        </w:r>
        <w:r w:rsidR="0093008E">
          <w:rPr>
            <w:noProof/>
            <w:webHidden/>
          </w:rPr>
          <w:tab/>
        </w:r>
        <w:r w:rsidR="0093008E">
          <w:rPr>
            <w:noProof/>
            <w:webHidden/>
          </w:rPr>
          <w:fldChar w:fldCharType="begin"/>
        </w:r>
        <w:r w:rsidR="0093008E">
          <w:rPr>
            <w:noProof/>
            <w:webHidden/>
          </w:rPr>
          <w:instrText xml:space="preserve"> PAGEREF _Toc433886684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1C9640E9" w14:textId="77777777" w:rsidR="0093008E" w:rsidRDefault="00EB0F67">
      <w:pPr>
        <w:pStyle w:val="TM1"/>
        <w:tabs>
          <w:tab w:val="right" w:leader="dot" w:pos="9017"/>
        </w:tabs>
        <w:rPr>
          <w:rStyle w:val="Lienhypertexte"/>
          <w:noProof/>
        </w:rPr>
      </w:pPr>
      <w:hyperlink w:anchor="_Toc433886685" w:history="1">
        <w:r w:rsidR="0093008E" w:rsidRPr="00A91F7B">
          <w:rPr>
            <w:rStyle w:val="Lienhypertexte"/>
            <w:rFonts w:cs="Arial"/>
            <w:noProof/>
          </w:rPr>
          <w:t>APPENDIX B Service Definitions</w:t>
        </w:r>
        <w:r w:rsidR="0093008E">
          <w:rPr>
            <w:noProof/>
            <w:webHidden/>
          </w:rPr>
          <w:tab/>
        </w:r>
        <w:r w:rsidR="0093008E">
          <w:rPr>
            <w:noProof/>
            <w:webHidden/>
          </w:rPr>
          <w:fldChar w:fldCharType="begin"/>
        </w:r>
        <w:r w:rsidR="0093008E">
          <w:rPr>
            <w:noProof/>
            <w:webHidden/>
          </w:rPr>
          <w:instrText xml:space="preserve"> PAGEREF _Toc433886685 \h </w:instrText>
        </w:r>
        <w:r w:rsidR="0093008E">
          <w:rPr>
            <w:noProof/>
            <w:webHidden/>
          </w:rPr>
        </w:r>
        <w:r w:rsidR="0093008E">
          <w:rPr>
            <w:noProof/>
            <w:webHidden/>
          </w:rPr>
          <w:fldChar w:fldCharType="separate"/>
        </w:r>
        <w:r w:rsidR="0093008E">
          <w:rPr>
            <w:noProof/>
            <w:webHidden/>
          </w:rPr>
          <w:t>22</w:t>
        </w:r>
        <w:r w:rsidR="0093008E">
          <w:rPr>
            <w:noProof/>
            <w:webHidden/>
          </w:rPr>
          <w:fldChar w:fldCharType="end"/>
        </w:r>
      </w:hyperlink>
    </w:p>
    <w:p w14:paraId="4B44E7EF" w14:textId="77777777" w:rsidR="00E92FF2" w:rsidRPr="001C5060" w:rsidRDefault="00E92FF2" w:rsidP="001C5060">
      <w:pPr>
        <w:rPr>
          <w:rFonts w:eastAsiaTheme="minorEastAsia"/>
          <w:b/>
        </w:rPr>
      </w:pPr>
      <w:r w:rsidRPr="001C5060">
        <w:rPr>
          <w:rFonts w:eastAsiaTheme="minorEastAsia"/>
          <w:b/>
        </w:rPr>
        <w:t>APPENDIX C ABBREVATIONS</w:t>
      </w:r>
      <w:r>
        <w:rPr>
          <w:rFonts w:eastAsiaTheme="minorEastAsia"/>
          <w:b/>
        </w:rPr>
        <w:t>……………………………………………………………………………..33</w:t>
      </w:r>
    </w:p>
    <w:p w14:paraId="2D82ABFE" w14:textId="77777777" w:rsidR="0093008E" w:rsidRDefault="00EB0F67">
      <w:pPr>
        <w:pStyle w:val="TM1"/>
        <w:tabs>
          <w:tab w:val="right" w:leader="dot" w:pos="9017"/>
        </w:tabs>
        <w:rPr>
          <w:rFonts w:asciiTheme="minorHAnsi" w:eastAsiaTheme="minorEastAsia" w:hAnsiTheme="minorHAnsi" w:cstheme="minorBidi"/>
          <w:b w:val="0"/>
          <w:bCs w:val="0"/>
          <w:caps w:val="0"/>
          <w:noProof/>
          <w:sz w:val="22"/>
          <w:szCs w:val="22"/>
          <w:lang w:val="da-DK" w:eastAsia="da-DK"/>
        </w:rPr>
      </w:pPr>
      <w:hyperlink w:anchor="_Toc433886686" w:history="1">
        <w:r w:rsidR="0093008E" w:rsidRPr="00A91F7B">
          <w:rPr>
            <w:rStyle w:val="Lienhypertexte"/>
            <w:rFonts w:cs="Arial"/>
            <w:noProof/>
            <w:lang w:val="it-IT"/>
          </w:rPr>
          <w:t>APPENDIX D Receiver Algortithms</w:t>
        </w:r>
        <w:r w:rsidR="0093008E">
          <w:rPr>
            <w:noProof/>
            <w:webHidden/>
          </w:rPr>
          <w:tab/>
        </w:r>
        <w:r w:rsidR="0093008E">
          <w:rPr>
            <w:noProof/>
            <w:webHidden/>
          </w:rPr>
          <w:fldChar w:fldCharType="begin"/>
        </w:r>
        <w:r w:rsidR="0093008E">
          <w:rPr>
            <w:noProof/>
            <w:webHidden/>
          </w:rPr>
          <w:instrText xml:space="preserve"> PAGEREF _Toc433886686 \h </w:instrText>
        </w:r>
        <w:r w:rsidR="0093008E">
          <w:rPr>
            <w:noProof/>
            <w:webHidden/>
          </w:rPr>
        </w:r>
        <w:r w:rsidR="0093008E">
          <w:rPr>
            <w:noProof/>
            <w:webHidden/>
          </w:rPr>
          <w:fldChar w:fldCharType="separate"/>
        </w:r>
        <w:r w:rsidR="0093008E">
          <w:rPr>
            <w:noProof/>
            <w:webHidden/>
          </w:rPr>
          <w:t>34</w:t>
        </w:r>
        <w:r w:rsidR="0093008E">
          <w:rPr>
            <w:noProof/>
            <w:webHidden/>
          </w:rPr>
          <w:fldChar w:fldCharType="end"/>
        </w:r>
      </w:hyperlink>
    </w:p>
    <w:p w14:paraId="090D05E5"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7" w:history="1">
        <w:r w:rsidR="0093008E" w:rsidRPr="00A91F7B">
          <w:rPr>
            <w:rStyle w:val="Lienhypertexte"/>
            <w:rFonts w:cs="Arial"/>
            <w:noProof/>
          </w:rPr>
          <w:t>D.1 ASF calculation</w:t>
        </w:r>
        <w:r w:rsidR="0093008E">
          <w:rPr>
            <w:noProof/>
            <w:webHidden/>
          </w:rPr>
          <w:tab/>
        </w:r>
        <w:r w:rsidR="0093008E">
          <w:rPr>
            <w:noProof/>
            <w:webHidden/>
          </w:rPr>
          <w:fldChar w:fldCharType="begin"/>
        </w:r>
        <w:r w:rsidR="0093008E">
          <w:rPr>
            <w:noProof/>
            <w:webHidden/>
          </w:rPr>
          <w:instrText xml:space="preserve"> PAGEREF _Toc433886687 \h </w:instrText>
        </w:r>
        <w:r w:rsidR="0093008E">
          <w:rPr>
            <w:noProof/>
            <w:webHidden/>
          </w:rPr>
        </w:r>
        <w:r w:rsidR="0093008E">
          <w:rPr>
            <w:noProof/>
            <w:webHidden/>
          </w:rPr>
          <w:fldChar w:fldCharType="separate"/>
        </w:r>
        <w:r w:rsidR="0093008E">
          <w:rPr>
            <w:noProof/>
            <w:webHidden/>
          </w:rPr>
          <w:t>34</w:t>
        </w:r>
        <w:r w:rsidR="0093008E">
          <w:rPr>
            <w:noProof/>
            <w:webHidden/>
          </w:rPr>
          <w:fldChar w:fldCharType="end"/>
        </w:r>
      </w:hyperlink>
    </w:p>
    <w:p w14:paraId="53A7D4C4"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8" w:history="1">
        <w:r w:rsidR="0093008E" w:rsidRPr="00A91F7B">
          <w:rPr>
            <w:rStyle w:val="Lienhypertexte"/>
            <w:rFonts w:cs="Arial"/>
            <w:noProof/>
          </w:rPr>
          <w:t>D.2 RTCM SC-127 ASF Data Format</w:t>
        </w:r>
        <w:r w:rsidR="0093008E">
          <w:rPr>
            <w:noProof/>
            <w:webHidden/>
          </w:rPr>
          <w:tab/>
        </w:r>
        <w:r w:rsidR="0093008E">
          <w:rPr>
            <w:noProof/>
            <w:webHidden/>
          </w:rPr>
          <w:fldChar w:fldCharType="begin"/>
        </w:r>
        <w:r w:rsidR="0093008E">
          <w:rPr>
            <w:noProof/>
            <w:webHidden/>
          </w:rPr>
          <w:instrText xml:space="preserve"> PAGEREF _Toc433886688 \h </w:instrText>
        </w:r>
        <w:r w:rsidR="0093008E">
          <w:rPr>
            <w:noProof/>
            <w:webHidden/>
          </w:rPr>
        </w:r>
        <w:r w:rsidR="0093008E">
          <w:rPr>
            <w:noProof/>
            <w:webHidden/>
          </w:rPr>
          <w:fldChar w:fldCharType="separate"/>
        </w:r>
        <w:r w:rsidR="0093008E">
          <w:rPr>
            <w:noProof/>
            <w:webHidden/>
          </w:rPr>
          <w:t>35</w:t>
        </w:r>
        <w:r w:rsidR="0093008E">
          <w:rPr>
            <w:noProof/>
            <w:webHidden/>
          </w:rPr>
          <w:fldChar w:fldCharType="end"/>
        </w:r>
      </w:hyperlink>
    </w:p>
    <w:p w14:paraId="689A5458"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89" w:history="1">
        <w:r w:rsidR="0093008E" w:rsidRPr="00A91F7B">
          <w:rPr>
            <w:rStyle w:val="Lienhypertexte"/>
            <w:rFonts w:cs="Arial"/>
            <w:noProof/>
          </w:rPr>
          <w:t>D3. Interpolating ASF and ASF Measurement Error Data</w:t>
        </w:r>
        <w:r w:rsidR="0093008E">
          <w:rPr>
            <w:noProof/>
            <w:webHidden/>
          </w:rPr>
          <w:tab/>
        </w:r>
        <w:r w:rsidR="0093008E">
          <w:rPr>
            <w:noProof/>
            <w:webHidden/>
          </w:rPr>
          <w:fldChar w:fldCharType="begin"/>
        </w:r>
        <w:r w:rsidR="0093008E">
          <w:rPr>
            <w:noProof/>
            <w:webHidden/>
          </w:rPr>
          <w:instrText xml:space="preserve"> PAGEREF _Toc433886689 \h </w:instrText>
        </w:r>
        <w:r w:rsidR="0093008E">
          <w:rPr>
            <w:noProof/>
            <w:webHidden/>
          </w:rPr>
        </w:r>
        <w:r w:rsidR="0093008E">
          <w:rPr>
            <w:noProof/>
            <w:webHidden/>
          </w:rPr>
          <w:fldChar w:fldCharType="separate"/>
        </w:r>
        <w:r w:rsidR="0093008E">
          <w:rPr>
            <w:noProof/>
            <w:webHidden/>
          </w:rPr>
          <w:t>37</w:t>
        </w:r>
        <w:r w:rsidR="0093008E">
          <w:rPr>
            <w:noProof/>
            <w:webHidden/>
          </w:rPr>
          <w:fldChar w:fldCharType="end"/>
        </w:r>
      </w:hyperlink>
    </w:p>
    <w:p w14:paraId="03A29874" w14:textId="77777777" w:rsidR="0093008E" w:rsidRDefault="00EB0F67">
      <w:pPr>
        <w:pStyle w:val="TM2"/>
        <w:tabs>
          <w:tab w:val="right" w:leader="dot" w:pos="9017"/>
        </w:tabs>
        <w:rPr>
          <w:rFonts w:asciiTheme="minorHAnsi" w:eastAsiaTheme="minorEastAsia" w:hAnsiTheme="minorHAnsi" w:cstheme="minorBidi"/>
          <w:smallCaps w:val="0"/>
          <w:noProof/>
          <w:sz w:val="22"/>
          <w:szCs w:val="22"/>
          <w:lang w:val="da-DK" w:eastAsia="da-DK"/>
        </w:rPr>
      </w:pPr>
      <w:hyperlink w:anchor="_Toc433886690" w:history="1">
        <w:r w:rsidR="0093008E" w:rsidRPr="00A91F7B">
          <w:rPr>
            <w:rStyle w:val="Lienhypertexte"/>
            <w:rFonts w:cs="Arial"/>
            <w:noProof/>
          </w:rPr>
          <w:t>D.4  Integrity Algorithm</w:t>
        </w:r>
        <w:r w:rsidR="0093008E">
          <w:rPr>
            <w:noProof/>
            <w:webHidden/>
          </w:rPr>
          <w:tab/>
        </w:r>
        <w:r w:rsidR="0093008E">
          <w:rPr>
            <w:noProof/>
            <w:webHidden/>
          </w:rPr>
          <w:fldChar w:fldCharType="begin"/>
        </w:r>
        <w:r w:rsidR="0093008E">
          <w:rPr>
            <w:noProof/>
            <w:webHidden/>
          </w:rPr>
          <w:instrText xml:space="preserve"> PAGEREF _Toc433886690 \h </w:instrText>
        </w:r>
        <w:r w:rsidR="0093008E">
          <w:rPr>
            <w:noProof/>
            <w:webHidden/>
          </w:rPr>
        </w:r>
        <w:r w:rsidR="0093008E">
          <w:rPr>
            <w:noProof/>
            <w:webHidden/>
          </w:rPr>
          <w:fldChar w:fldCharType="separate"/>
        </w:r>
        <w:r w:rsidR="0093008E">
          <w:rPr>
            <w:noProof/>
            <w:webHidden/>
          </w:rPr>
          <w:t>39</w:t>
        </w:r>
        <w:r w:rsidR="0093008E">
          <w:rPr>
            <w:noProof/>
            <w:webHidden/>
          </w:rPr>
          <w:fldChar w:fldCharType="end"/>
        </w:r>
      </w:hyperlink>
    </w:p>
    <w:p w14:paraId="0FBF3D83" w14:textId="77777777" w:rsidR="0093008E" w:rsidRDefault="00EB0F67">
      <w:pPr>
        <w:pStyle w:val="TM1"/>
        <w:tabs>
          <w:tab w:val="right" w:leader="dot" w:pos="9017"/>
        </w:tabs>
        <w:rPr>
          <w:rFonts w:asciiTheme="minorHAnsi" w:eastAsiaTheme="minorEastAsia" w:hAnsiTheme="minorHAnsi" w:cstheme="minorBidi"/>
          <w:b w:val="0"/>
          <w:bCs w:val="0"/>
          <w:caps w:val="0"/>
          <w:noProof/>
          <w:sz w:val="22"/>
          <w:szCs w:val="22"/>
          <w:lang w:val="da-DK" w:eastAsia="da-DK"/>
        </w:rPr>
      </w:pPr>
      <w:hyperlink w:anchor="_Toc433886691" w:history="1">
        <w:r w:rsidR="0093008E" w:rsidRPr="00A91F7B">
          <w:rPr>
            <w:rStyle w:val="Lienhypertexte"/>
            <w:rFonts w:cs="Arial"/>
            <w:iCs/>
            <w:noProof/>
            <w:lang w:val="it-IT"/>
          </w:rPr>
          <w:t>APPENDIX E List of stations and GRI</w:t>
        </w:r>
        <w:r w:rsidR="0093008E">
          <w:rPr>
            <w:noProof/>
            <w:webHidden/>
          </w:rPr>
          <w:tab/>
        </w:r>
        <w:r w:rsidR="0093008E">
          <w:rPr>
            <w:noProof/>
            <w:webHidden/>
          </w:rPr>
          <w:fldChar w:fldCharType="begin"/>
        </w:r>
        <w:r w:rsidR="0093008E">
          <w:rPr>
            <w:noProof/>
            <w:webHidden/>
          </w:rPr>
          <w:instrText xml:space="preserve"> PAGEREF _Toc433886691 \h </w:instrText>
        </w:r>
        <w:r w:rsidR="0093008E">
          <w:rPr>
            <w:noProof/>
            <w:webHidden/>
          </w:rPr>
        </w:r>
        <w:r w:rsidR="0093008E">
          <w:rPr>
            <w:noProof/>
            <w:webHidden/>
          </w:rPr>
          <w:fldChar w:fldCharType="separate"/>
        </w:r>
        <w:r w:rsidR="0093008E">
          <w:rPr>
            <w:noProof/>
            <w:webHidden/>
          </w:rPr>
          <w:t>45</w:t>
        </w:r>
        <w:r w:rsidR="0093008E">
          <w:rPr>
            <w:noProof/>
            <w:webHidden/>
          </w:rPr>
          <w:fldChar w:fldCharType="end"/>
        </w:r>
      </w:hyperlink>
    </w:p>
    <w:p w14:paraId="36A773E0" w14:textId="77777777" w:rsidR="003F4757" w:rsidRPr="001C5060" w:rsidRDefault="003F4757" w:rsidP="00A60E3A">
      <w:pPr>
        <w:rPr>
          <w:rFonts w:ascii="Arial" w:hAnsi="Arial" w:cs="Arial"/>
        </w:rPr>
      </w:pPr>
      <w:r w:rsidRPr="001C5060">
        <w:rPr>
          <w:rFonts w:ascii="Arial" w:hAnsi="Arial" w:cs="Arial"/>
          <w:b/>
          <w:smallCaps/>
          <w:sz w:val="22"/>
        </w:rPr>
        <w:fldChar w:fldCharType="end"/>
      </w:r>
    </w:p>
    <w:p w14:paraId="5115356F" w14:textId="77777777" w:rsidR="003F4757" w:rsidRPr="00DF2085" w:rsidRDefault="003F4757" w:rsidP="00A60E3A">
      <w:pPr>
        <w:pStyle w:val="Titre1"/>
        <w:rPr>
          <w:rFonts w:cs="Arial"/>
        </w:rPr>
      </w:pPr>
      <w:r w:rsidRPr="00DF2085">
        <w:rPr>
          <w:rFonts w:cs="Arial"/>
        </w:rPr>
        <w:br w:type="page"/>
      </w:r>
      <w:bookmarkStart w:id="3" w:name="_Toc433886632"/>
      <w:r w:rsidRPr="00DF2085">
        <w:rPr>
          <w:rFonts w:cs="Arial"/>
        </w:rPr>
        <w:lastRenderedPageBreak/>
        <w:t>Introduction</w:t>
      </w:r>
      <w:bookmarkEnd w:id="3"/>
    </w:p>
    <w:p w14:paraId="35AFD418" w14:textId="77777777" w:rsidR="00D017EB" w:rsidRPr="001C5060" w:rsidRDefault="001D79CC" w:rsidP="00D017EB">
      <w:pPr>
        <w:pStyle w:val="Default"/>
        <w:spacing w:before="120" w:after="120"/>
        <w:jc w:val="both"/>
        <w:rPr>
          <w:color w:val="auto"/>
          <w:sz w:val="22"/>
          <w:szCs w:val="22"/>
          <w:lang w:val="en-GB" w:eastAsia="fi-FI"/>
        </w:rPr>
      </w:pPr>
      <w:r w:rsidRPr="001C5060">
        <w:rPr>
          <w:color w:val="auto"/>
          <w:sz w:val="22"/>
          <w:szCs w:val="22"/>
          <w:lang w:val="en-GB" w:eastAsia="fi-FI"/>
        </w:rPr>
        <w:t xml:space="preserve">Enhanced </w:t>
      </w:r>
      <w:r w:rsidR="00D017EB" w:rsidRPr="001C5060">
        <w:rPr>
          <w:color w:val="auto"/>
          <w:sz w:val="22"/>
          <w:szCs w:val="22"/>
          <w:lang w:val="en-GB" w:eastAsia="fi-FI"/>
        </w:rPr>
        <w:t>Loran</w:t>
      </w:r>
      <w:r w:rsidRPr="001C5060">
        <w:rPr>
          <w:color w:val="auto"/>
          <w:sz w:val="22"/>
          <w:szCs w:val="22"/>
          <w:lang w:val="en-GB" w:eastAsia="fi-FI"/>
        </w:rPr>
        <w:t xml:space="preserve"> (</w:t>
      </w:r>
      <w:proofErr w:type="spellStart"/>
      <w:r w:rsidRPr="001C5060">
        <w:rPr>
          <w:color w:val="auto"/>
          <w:sz w:val="22"/>
          <w:szCs w:val="22"/>
          <w:lang w:val="en-GB" w:eastAsia="fi-FI"/>
        </w:rPr>
        <w:t>eLoran</w:t>
      </w:r>
      <w:proofErr w:type="spellEnd"/>
      <w:r w:rsidRPr="001C5060">
        <w:rPr>
          <w:color w:val="auto"/>
          <w:sz w:val="22"/>
          <w:szCs w:val="22"/>
          <w:lang w:val="en-GB" w:eastAsia="fi-FI"/>
        </w:rPr>
        <w:t>)</w:t>
      </w:r>
      <w:r w:rsidR="00D017EB" w:rsidRPr="001C5060">
        <w:rPr>
          <w:color w:val="auto"/>
          <w:sz w:val="22"/>
          <w:szCs w:val="22"/>
          <w:lang w:val="en-GB" w:eastAsia="fi-FI"/>
        </w:rPr>
        <w:t xml:space="preserve"> is a low-frequency, </w:t>
      </w:r>
      <w:r w:rsidR="002F2665" w:rsidRPr="001C5060">
        <w:rPr>
          <w:color w:val="auto"/>
          <w:sz w:val="22"/>
          <w:szCs w:val="22"/>
          <w:lang w:val="en-GB" w:eastAsia="fi-FI"/>
        </w:rPr>
        <w:t xml:space="preserve">long </w:t>
      </w:r>
      <w:proofErr w:type="gramStart"/>
      <w:r w:rsidR="002F2665" w:rsidRPr="001C5060">
        <w:rPr>
          <w:color w:val="auto"/>
          <w:sz w:val="22"/>
          <w:szCs w:val="22"/>
          <w:lang w:val="en-GB" w:eastAsia="fi-FI"/>
        </w:rPr>
        <w:t xml:space="preserve">range </w:t>
      </w:r>
      <w:r w:rsidR="00D017EB" w:rsidRPr="001C5060">
        <w:rPr>
          <w:color w:val="auto"/>
          <w:sz w:val="22"/>
          <w:szCs w:val="22"/>
          <w:lang w:val="en-GB" w:eastAsia="fi-FI"/>
        </w:rPr>
        <w:t xml:space="preserve"> </w:t>
      </w:r>
      <w:r w:rsidR="00FE1303" w:rsidRPr="001C5060">
        <w:rPr>
          <w:color w:val="auto"/>
          <w:sz w:val="22"/>
          <w:szCs w:val="22"/>
          <w:lang w:val="en-GB" w:eastAsia="fi-FI"/>
        </w:rPr>
        <w:t>Terrestrial</w:t>
      </w:r>
      <w:proofErr w:type="gramEnd"/>
      <w:r w:rsidR="00FE1303" w:rsidRPr="001C5060">
        <w:rPr>
          <w:color w:val="auto"/>
          <w:sz w:val="22"/>
          <w:szCs w:val="22"/>
          <w:lang w:val="en-GB" w:eastAsia="fi-FI"/>
        </w:rPr>
        <w:t xml:space="preserve"> </w:t>
      </w:r>
      <w:proofErr w:type="spellStart"/>
      <w:r w:rsidR="00FE1303" w:rsidRPr="001C5060">
        <w:rPr>
          <w:color w:val="auto"/>
          <w:sz w:val="22"/>
          <w:szCs w:val="22"/>
          <w:lang w:val="en-GB" w:eastAsia="fi-FI"/>
        </w:rPr>
        <w:t>Radionavigation</w:t>
      </w:r>
      <w:proofErr w:type="spellEnd"/>
      <w:r w:rsidR="00FE1303" w:rsidRPr="001C5060">
        <w:rPr>
          <w:color w:val="auto"/>
          <w:sz w:val="22"/>
          <w:szCs w:val="22"/>
          <w:lang w:val="en-GB" w:eastAsia="fi-FI"/>
        </w:rPr>
        <w:t xml:space="preserve"> </w:t>
      </w:r>
      <w:r w:rsidR="0067016D" w:rsidRPr="001C5060">
        <w:rPr>
          <w:color w:val="auto"/>
          <w:sz w:val="22"/>
          <w:szCs w:val="22"/>
          <w:lang w:val="en-GB" w:eastAsia="fi-FI"/>
        </w:rPr>
        <w:t>S</w:t>
      </w:r>
      <w:r w:rsidR="00D017EB" w:rsidRPr="001C5060">
        <w:rPr>
          <w:color w:val="auto"/>
          <w:sz w:val="22"/>
          <w:szCs w:val="22"/>
          <w:lang w:val="en-GB" w:eastAsia="fi-FI"/>
        </w:rPr>
        <w:t>ystem, capable of providing positioning, navigation and timing (PNT) service for use by many modes of transport</w:t>
      </w:r>
      <w:r w:rsidR="00805DF3" w:rsidRPr="001C5060">
        <w:rPr>
          <w:color w:val="auto"/>
          <w:sz w:val="22"/>
          <w:szCs w:val="22"/>
          <w:lang w:val="en-GB" w:eastAsia="fi-FI"/>
        </w:rPr>
        <w:t xml:space="preserve"> and in other applications</w:t>
      </w:r>
      <w:r w:rsidR="00D017EB" w:rsidRPr="001C5060">
        <w:rPr>
          <w:color w:val="auto"/>
          <w:sz w:val="22"/>
          <w:szCs w:val="22"/>
          <w:lang w:val="en-GB" w:eastAsia="fi-FI"/>
        </w:rPr>
        <w:t xml:space="preserve"> including maritime.  It is a PNT system operating at an assigned frequency of 100 kHz utilizing pulse</w:t>
      </w:r>
      <w:r w:rsidR="004C409F" w:rsidRPr="001C5060">
        <w:rPr>
          <w:color w:val="auto"/>
          <w:sz w:val="22"/>
          <w:szCs w:val="22"/>
          <w:lang w:val="en-GB" w:eastAsia="fi-FI"/>
        </w:rPr>
        <w:t>d signals</w:t>
      </w:r>
      <w:r w:rsidR="00D017EB" w:rsidRPr="001C5060">
        <w:rPr>
          <w:color w:val="auto"/>
          <w:sz w:val="22"/>
          <w:szCs w:val="22"/>
          <w:lang w:val="en-GB" w:eastAsia="fi-FI"/>
        </w:rPr>
        <w:t xml:space="preserve"> from widely spaced transmitting stations in which the receiver’s position is determined by the measurement of the times of arrival of these pulses. </w:t>
      </w:r>
    </w:p>
    <w:p w14:paraId="35685E5B" w14:textId="77777777" w:rsidR="000A79E1" w:rsidRPr="001C5060" w:rsidRDefault="000A79E1" w:rsidP="00D017EB">
      <w:pPr>
        <w:pStyle w:val="Default"/>
        <w:spacing w:before="120" w:after="120"/>
        <w:jc w:val="both"/>
        <w:rPr>
          <w:color w:val="auto"/>
          <w:sz w:val="22"/>
          <w:szCs w:val="22"/>
          <w:lang w:val="en-GB" w:eastAsia="fi-FI"/>
        </w:rPr>
      </w:pPr>
      <w:r w:rsidRPr="001C5060">
        <w:rPr>
          <w:color w:val="auto"/>
          <w:sz w:val="22"/>
          <w:szCs w:val="22"/>
          <w:lang w:val="en-GB" w:eastAsia="fi-FI"/>
        </w:rPr>
        <w:t xml:space="preserve">An </w:t>
      </w:r>
      <w:proofErr w:type="spellStart"/>
      <w:r w:rsidRPr="001C5060">
        <w:rPr>
          <w:color w:val="auto"/>
          <w:sz w:val="22"/>
          <w:szCs w:val="22"/>
          <w:lang w:val="en-GB" w:eastAsia="fi-FI"/>
        </w:rPr>
        <w:t>eLoran</w:t>
      </w:r>
      <w:proofErr w:type="spellEnd"/>
      <w:r w:rsidRPr="001C5060">
        <w:rPr>
          <w:color w:val="auto"/>
          <w:sz w:val="22"/>
          <w:szCs w:val="22"/>
          <w:lang w:val="en-GB" w:eastAsia="fi-FI"/>
        </w:rPr>
        <w:t xml:space="preserve"> system includes the following elements:</w:t>
      </w:r>
    </w:p>
    <w:p w14:paraId="7FF8A764" w14:textId="77777777" w:rsidR="000A79E1" w:rsidRPr="001C5060" w:rsidRDefault="000A79E1"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 xml:space="preserve">A number of stations transmitting synchronised </w:t>
      </w:r>
      <w:r w:rsidR="004A4DFD" w:rsidRPr="001C5060">
        <w:rPr>
          <w:color w:val="auto"/>
          <w:sz w:val="22"/>
          <w:szCs w:val="22"/>
          <w:lang w:val="en-GB" w:eastAsia="fi-FI"/>
        </w:rPr>
        <w:t>PNT signals, incorporating a data message</w:t>
      </w:r>
    </w:p>
    <w:p w14:paraId="013A9B79" w14:textId="77777777" w:rsidR="004A4DFD" w:rsidRPr="001C5060" w:rsidRDefault="004A4DFD"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An identified service area, in which the signal propagation characteristic have been surveyed</w:t>
      </w:r>
    </w:p>
    <w:p w14:paraId="406B130D" w14:textId="77777777" w:rsidR="000A79E1" w:rsidRPr="001C5060" w:rsidRDefault="004A4DFD"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Where higher levels of accuracy are required, reference stations are installed, to input corrections into the transmitter data message</w:t>
      </w:r>
    </w:p>
    <w:p w14:paraId="66C6A600" w14:textId="77777777" w:rsidR="003F4757" w:rsidRPr="001C5060" w:rsidRDefault="00D017EB" w:rsidP="00D017EB">
      <w:pPr>
        <w:rPr>
          <w:rFonts w:ascii="Arial" w:hAnsi="Arial" w:cs="Arial"/>
          <w:sz w:val="22"/>
          <w:szCs w:val="22"/>
          <w:lang w:val="en-US"/>
        </w:rPr>
      </w:pPr>
      <w:r w:rsidRPr="001C5060">
        <w:rPr>
          <w:rFonts w:ascii="Arial" w:hAnsi="Arial" w:cs="Arial"/>
          <w:sz w:val="22"/>
          <w:szCs w:val="22"/>
        </w:rPr>
        <w:t xml:space="preserve">Service providers are opting to provide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services as part of a robust PNT solution, as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is dissimilar and complementary to GNSS</w:t>
      </w:r>
      <w:r w:rsidR="002F2665" w:rsidRPr="001C5060">
        <w:rPr>
          <w:rFonts w:ascii="Arial" w:hAnsi="Arial" w:cs="Arial"/>
          <w:sz w:val="22"/>
          <w:szCs w:val="22"/>
        </w:rPr>
        <w:t xml:space="preserve"> services</w:t>
      </w:r>
      <w:r w:rsidRPr="001C5060">
        <w:rPr>
          <w:rFonts w:ascii="Arial" w:hAnsi="Arial" w:cs="Arial"/>
          <w:sz w:val="22"/>
          <w:szCs w:val="22"/>
        </w:rPr>
        <w:t xml:space="preserve">.   </w:t>
      </w:r>
      <w:r w:rsidR="00E446EA" w:rsidRPr="001C5060">
        <w:rPr>
          <w:rFonts w:ascii="Arial" w:hAnsi="Arial" w:cs="Arial"/>
          <w:sz w:val="22"/>
          <w:szCs w:val="22"/>
        </w:rPr>
        <w:t xml:space="preserve">The aim of this </w:t>
      </w:r>
      <w:r w:rsidR="004C409F" w:rsidRPr="001C5060">
        <w:rPr>
          <w:rFonts w:ascii="Arial" w:hAnsi="Arial" w:cs="Arial"/>
          <w:sz w:val="22"/>
          <w:szCs w:val="22"/>
        </w:rPr>
        <w:t>Guideline</w:t>
      </w:r>
      <w:r w:rsidR="00E446EA" w:rsidRPr="001C5060">
        <w:rPr>
          <w:rFonts w:ascii="Arial" w:hAnsi="Arial" w:cs="Arial"/>
          <w:sz w:val="22"/>
          <w:szCs w:val="22"/>
        </w:rPr>
        <w:t xml:space="preserve"> is </w:t>
      </w:r>
      <w:r w:rsidR="00D87901" w:rsidRPr="001C5060">
        <w:rPr>
          <w:rFonts w:ascii="Arial" w:hAnsi="Arial" w:cs="Arial"/>
          <w:sz w:val="22"/>
          <w:szCs w:val="22"/>
        </w:rPr>
        <w:t>to</w:t>
      </w:r>
      <w:r w:rsidR="00E446EA" w:rsidRPr="001C5060">
        <w:rPr>
          <w:rFonts w:ascii="Arial" w:hAnsi="Arial" w:cs="Arial"/>
          <w:sz w:val="22"/>
          <w:szCs w:val="22"/>
        </w:rPr>
        <w:t xml:space="preserve"> enable service providers to deliver, monitor and assess the performance of </w:t>
      </w:r>
      <w:proofErr w:type="spellStart"/>
      <w:r w:rsidR="00E446EA" w:rsidRPr="001C5060">
        <w:rPr>
          <w:rFonts w:ascii="Arial" w:hAnsi="Arial" w:cs="Arial"/>
          <w:sz w:val="22"/>
          <w:szCs w:val="22"/>
        </w:rPr>
        <w:t>eLoran</w:t>
      </w:r>
      <w:proofErr w:type="spellEnd"/>
      <w:r w:rsidR="00E446EA" w:rsidRPr="001C5060">
        <w:rPr>
          <w:rFonts w:ascii="Arial" w:hAnsi="Arial" w:cs="Arial"/>
          <w:sz w:val="22"/>
          <w:szCs w:val="22"/>
        </w:rPr>
        <w:t xml:space="preserve"> services in a common manner.   </w:t>
      </w:r>
    </w:p>
    <w:p w14:paraId="6DDB2FDB" w14:textId="77777777" w:rsidR="00736860" w:rsidRPr="001C5060" w:rsidRDefault="003F4757" w:rsidP="00B53D0E">
      <w:pPr>
        <w:jc w:val="both"/>
        <w:rPr>
          <w:rFonts w:ascii="Arial" w:hAnsi="Arial" w:cs="Arial"/>
          <w:sz w:val="22"/>
          <w:szCs w:val="22"/>
        </w:rPr>
      </w:pPr>
      <w:r w:rsidRPr="001C5060">
        <w:rPr>
          <w:rFonts w:ascii="Arial" w:hAnsi="Arial" w:cs="Arial"/>
          <w:sz w:val="22"/>
          <w:szCs w:val="22"/>
        </w:rPr>
        <w:t xml:space="preserve">System performance is based on the assumptions that the system provider conforms to these </w:t>
      </w:r>
      <w:r w:rsidR="004C409F" w:rsidRPr="001C5060">
        <w:rPr>
          <w:rFonts w:ascii="Arial" w:hAnsi="Arial" w:cs="Arial"/>
          <w:sz w:val="22"/>
          <w:szCs w:val="22"/>
        </w:rPr>
        <w:t>Guidelines</w:t>
      </w:r>
      <w:r w:rsidRPr="001C5060">
        <w:rPr>
          <w:rFonts w:ascii="Arial" w:hAnsi="Arial" w:cs="Arial"/>
          <w:sz w:val="22"/>
          <w:szCs w:val="22"/>
        </w:rPr>
        <w:t xml:space="preserve"> and that the user equipment meets the design and installation standards as specified. </w:t>
      </w:r>
    </w:p>
    <w:p w14:paraId="0CC7C6F1" w14:textId="77777777" w:rsidR="003F4757" w:rsidRPr="001C5060" w:rsidRDefault="003F4757" w:rsidP="00B53D0E">
      <w:pPr>
        <w:jc w:val="both"/>
        <w:rPr>
          <w:rFonts w:ascii="Arial" w:hAnsi="Arial" w:cs="Arial"/>
          <w:sz w:val="24"/>
        </w:rPr>
      </w:pPr>
    </w:p>
    <w:p w14:paraId="6727D20E" w14:textId="77777777" w:rsidR="004A4DFD" w:rsidRPr="001C5060" w:rsidRDefault="004A4DFD" w:rsidP="001C5060">
      <w:pPr>
        <w:jc w:val="center"/>
        <w:rPr>
          <w:rFonts w:ascii="Arial" w:hAnsi="Arial" w:cs="Arial"/>
          <w:sz w:val="24"/>
        </w:rPr>
      </w:pPr>
      <w:r w:rsidRPr="001C5060">
        <w:rPr>
          <w:rFonts w:ascii="Arial" w:hAnsi="Arial" w:cs="Arial"/>
          <w:noProof/>
          <w:lang w:val="fr-FR" w:eastAsia="fr-FR"/>
        </w:rPr>
        <w:drawing>
          <wp:inline distT="0" distB="0" distL="0" distR="0" wp14:anchorId="287351AF" wp14:editId="6B116AD5">
            <wp:extent cx="5095875" cy="3609975"/>
            <wp:effectExtent l="0" t="0" r="9525" b="9525"/>
            <wp:docPr id="4" name="Billede 4" descr="C:\Users\B002226\Desktop\eNAV-17\eloran_background_informa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002226\Desktop\eNAV-17\eloran_background_information_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95875" cy="3609975"/>
                    </a:xfrm>
                    <a:prstGeom prst="rect">
                      <a:avLst/>
                    </a:prstGeom>
                    <a:noFill/>
                    <a:ln>
                      <a:noFill/>
                    </a:ln>
                  </pic:spPr>
                </pic:pic>
              </a:graphicData>
            </a:graphic>
          </wp:inline>
        </w:drawing>
      </w:r>
    </w:p>
    <w:p w14:paraId="7DB2605D" w14:textId="77777777" w:rsidR="00736860" w:rsidRPr="001C5060" w:rsidRDefault="00736860" w:rsidP="001C5060">
      <w:pPr>
        <w:jc w:val="center"/>
        <w:rPr>
          <w:rFonts w:ascii="Arial" w:hAnsi="Arial" w:cs="Arial"/>
          <w:sz w:val="22"/>
          <w:szCs w:val="22"/>
        </w:rPr>
      </w:pPr>
      <w:r w:rsidRPr="001C5060">
        <w:rPr>
          <w:rFonts w:ascii="Arial" w:hAnsi="Arial" w:cs="Arial"/>
          <w:sz w:val="22"/>
          <w:szCs w:val="22"/>
        </w:rPr>
        <w:t xml:space="preserve">Fig </w:t>
      </w:r>
      <w:r w:rsidR="00216763" w:rsidRPr="001C5060">
        <w:rPr>
          <w:rFonts w:ascii="Arial" w:hAnsi="Arial" w:cs="Arial"/>
          <w:sz w:val="22"/>
          <w:szCs w:val="22"/>
        </w:rPr>
        <w:t>1:</w:t>
      </w:r>
      <w:r w:rsidRPr="001C5060">
        <w:rPr>
          <w:rFonts w:ascii="Arial" w:hAnsi="Arial" w:cs="Arial"/>
          <w:sz w:val="22"/>
          <w:szCs w:val="22"/>
        </w:rPr>
        <w:t xml:space="preserve"> </w:t>
      </w:r>
      <w:r w:rsidR="00216763">
        <w:rPr>
          <w:rFonts w:ascii="Arial" w:hAnsi="Arial" w:cs="Arial"/>
          <w:sz w:val="22"/>
          <w:szCs w:val="22"/>
        </w:rPr>
        <w:t>T</w:t>
      </w:r>
      <w:r w:rsidRPr="001C5060">
        <w:rPr>
          <w:rFonts w:ascii="Arial" w:hAnsi="Arial" w:cs="Arial"/>
          <w:sz w:val="22"/>
          <w:szCs w:val="22"/>
        </w:rPr>
        <w:t xml:space="preserve">he service architecture for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and the components required.</w:t>
      </w:r>
    </w:p>
    <w:p w14:paraId="3F27C499" w14:textId="77777777" w:rsidR="004A4DFD" w:rsidRPr="001C5060" w:rsidRDefault="004A4DFD" w:rsidP="00B53D0E">
      <w:pPr>
        <w:jc w:val="both"/>
        <w:rPr>
          <w:rFonts w:ascii="Arial" w:hAnsi="Arial" w:cs="Arial"/>
          <w:sz w:val="24"/>
        </w:rPr>
      </w:pPr>
    </w:p>
    <w:p w14:paraId="73AE0250" w14:textId="77777777" w:rsidR="004A4DFD" w:rsidRPr="001C5060" w:rsidRDefault="004A4DFD" w:rsidP="00B53D0E">
      <w:pPr>
        <w:jc w:val="both"/>
        <w:rPr>
          <w:rFonts w:ascii="Arial" w:hAnsi="Arial" w:cs="Arial"/>
          <w:sz w:val="24"/>
        </w:rPr>
      </w:pPr>
    </w:p>
    <w:p w14:paraId="759BA401" w14:textId="77777777" w:rsidR="003F4757" w:rsidRPr="00DF2085" w:rsidRDefault="003F4757" w:rsidP="001C5060">
      <w:pPr>
        <w:pStyle w:val="Titre2"/>
        <w:tabs>
          <w:tab w:val="num" w:pos="840"/>
        </w:tabs>
        <w:ind w:left="576"/>
        <w:rPr>
          <w:rFonts w:cs="Arial"/>
        </w:rPr>
      </w:pPr>
      <w:bookmarkStart w:id="4" w:name="_Toc433886633"/>
      <w:r w:rsidRPr="00DF2085">
        <w:rPr>
          <w:rFonts w:cs="Arial"/>
        </w:rPr>
        <w:lastRenderedPageBreak/>
        <w:t>Document overview</w:t>
      </w:r>
      <w:bookmarkEnd w:id="4"/>
    </w:p>
    <w:p w14:paraId="6EEFBEC2" w14:textId="77777777" w:rsidR="003F4757" w:rsidRPr="001C5060" w:rsidRDefault="003F4757" w:rsidP="00B53D0E">
      <w:pPr>
        <w:pStyle w:val="Titre3"/>
        <w:rPr>
          <w:rFonts w:cs="Arial"/>
        </w:rPr>
      </w:pPr>
      <w:bookmarkStart w:id="5" w:name="_Toc433886634"/>
      <w:r w:rsidRPr="001C5060">
        <w:rPr>
          <w:rFonts w:cs="Arial"/>
        </w:rPr>
        <w:t>Chapter 2: Performance Requirements</w:t>
      </w:r>
      <w:bookmarkEnd w:id="5"/>
    </w:p>
    <w:p w14:paraId="7E76172D" w14:textId="77777777" w:rsidR="003F4757" w:rsidRPr="001C5060" w:rsidRDefault="003F4757" w:rsidP="00B53D0E">
      <w:pPr>
        <w:rPr>
          <w:rFonts w:ascii="Arial" w:hAnsi="Arial" w:cs="Arial"/>
          <w:sz w:val="22"/>
          <w:szCs w:val="22"/>
        </w:rPr>
      </w:pPr>
      <w:r w:rsidRPr="001C5060">
        <w:rPr>
          <w:rFonts w:ascii="Arial" w:hAnsi="Arial" w:cs="Arial"/>
          <w:sz w:val="22"/>
          <w:szCs w:val="22"/>
        </w:rPr>
        <w:t xml:space="preserve">The chapter defines and details the overall performance requirements for the broadcast </w:t>
      </w:r>
      <w:r w:rsidR="001849BB" w:rsidRPr="001C5060">
        <w:rPr>
          <w:rFonts w:ascii="Arial" w:hAnsi="Arial" w:cs="Arial"/>
          <w:sz w:val="22"/>
          <w:szCs w:val="22"/>
        </w:rPr>
        <w:t>with main focus on</w:t>
      </w:r>
      <w:r w:rsidRPr="001C5060">
        <w:rPr>
          <w:rFonts w:ascii="Arial" w:hAnsi="Arial" w:cs="Arial"/>
          <w:sz w:val="22"/>
          <w:szCs w:val="22"/>
        </w:rPr>
        <w:t xml:space="preserve"> IMO resolution A.1046 (27). The performance requirements are absolute accuracy, integrity, continuity, availability and coverage.</w:t>
      </w:r>
    </w:p>
    <w:p w14:paraId="13641F8C" w14:textId="77777777" w:rsidR="003F4757" w:rsidRPr="00DF2085" w:rsidRDefault="003F4757" w:rsidP="00B53D0E">
      <w:pPr>
        <w:pStyle w:val="Titre3"/>
        <w:rPr>
          <w:rFonts w:cs="Arial"/>
        </w:rPr>
      </w:pPr>
      <w:bookmarkStart w:id="6" w:name="_Toc433886635"/>
      <w:r w:rsidRPr="00DF2085">
        <w:rPr>
          <w:rFonts w:cs="Arial"/>
        </w:rPr>
        <w:t>Chapter 3: Technical Aspects</w:t>
      </w:r>
      <w:bookmarkEnd w:id="6"/>
    </w:p>
    <w:p w14:paraId="031AFDA1" w14:textId="77777777" w:rsidR="003F4757" w:rsidRPr="001C5060" w:rsidRDefault="003F4757" w:rsidP="00B53D0E">
      <w:pPr>
        <w:rPr>
          <w:rFonts w:ascii="Arial" w:hAnsi="Arial" w:cs="Arial"/>
          <w:sz w:val="22"/>
          <w:szCs w:val="22"/>
        </w:rPr>
      </w:pPr>
      <w:r w:rsidRPr="001C5060">
        <w:rPr>
          <w:rFonts w:ascii="Arial" w:hAnsi="Arial" w:cs="Arial"/>
          <w:sz w:val="22"/>
          <w:szCs w:val="22"/>
        </w:rPr>
        <w:t>The chapter provides technical aspects for a service pro</w:t>
      </w:r>
      <w:r w:rsidR="001849BB" w:rsidRPr="001C5060">
        <w:rPr>
          <w:rFonts w:ascii="Arial" w:hAnsi="Arial" w:cs="Arial"/>
          <w:sz w:val="22"/>
          <w:szCs w:val="22"/>
        </w:rPr>
        <w:t xml:space="preserve">vider to develop and maintain </w:t>
      </w:r>
      <w:proofErr w:type="spellStart"/>
      <w:r w:rsidR="001849BB" w:rsidRPr="001C5060">
        <w:rPr>
          <w:rFonts w:ascii="Arial" w:hAnsi="Arial" w:cs="Arial"/>
          <w:sz w:val="22"/>
          <w:szCs w:val="22"/>
        </w:rPr>
        <w:t>eLoran</w:t>
      </w:r>
      <w:proofErr w:type="spellEnd"/>
      <w:r w:rsidR="001849BB" w:rsidRPr="001C5060">
        <w:rPr>
          <w:rFonts w:ascii="Arial" w:hAnsi="Arial" w:cs="Arial"/>
          <w:sz w:val="22"/>
          <w:szCs w:val="22"/>
        </w:rPr>
        <w:t xml:space="preserve"> services</w:t>
      </w:r>
      <w:r w:rsidRPr="001C5060">
        <w:rPr>
          <w:rFonts w:ascii="Arial" w:hAnsi="Arial" w:cs="Arial"/>
          <w:sz w:val="22"/>
          <w:szCs w:val="22"/>
        </w:rPr>
        <w:t xml:space="preserve">. The chapter gives a guideline on </w:t>
      </w:r>
      <w:r w:rsidR="001849BB" w:rsidRPr="001C5060">
        <w:rPr>
          <w:rFonts w:ascii="Arial" w:hAnsi="Arial" w:cs="Arial"/>
          <w:sz w:val="22"/>
          <w:szCs w:val="22"/>
        </w:rPr>
        <w:t xml:space="preserve">how </w:t>
      </w:r>
      <w:r w:rsidRPr="001C5060">
        <w:rPr>
          <w:rFonts w:ascii="Arial" w:hAnsi="Arial" w:cs="Arial"/>
          <w:sz w:val="22"/>
          <w:szCs w:val="22"/>
        </w:rPr>
        <w:t xml:space="preserve">to </w:t>
      </w:r>
      <w:r w:rsidR="001849BB" w:rsidRPr="001C5060">
        <w:rPr>
          <w:rFonts w:ascii="Arial" w:hAnsi="Arial" w:cs="Arial"/>
          <w:sz w:val="22"/>
          <w:szCs w:val="22"/>
        </w:rPr>
        <w:t>fulfil</w:t>
      </w:r>
      <w:r w:rsidRPr="001C5060">
        <w:rPr>
          <w:rFonts w:ascii="Arial" w:hAnsi="Arial" w:cs="Arial"/>
          <w:sz w:val="22"/>
          <w:szCs w:val="22"/>
        </w:rPr>
        <w:t xml:space="preserve"> the performance requirements.</w:t>
      </w:r>
    </w:p>
    <w:p w14:paraId="3D80ACB4" w14:textId="77777777" w:rsidR="003F4757" w:rsidRPr="00DF2085" w:rsidRDefault="003F4757" w:rsidP="00B53D0E">
      <w:pPr>
        <w:pStyle w:val="Titre3"/>
        <w:rPr>
          <w:rFonts w:cs="Arial"/>
        </w:rPr>
      </w:pPr>
      <w:bookmarkStart w:id="7" w:name="_Toc433886636"/>
      <w:r w:rsidRPr="00DF2085">
        <w:rPr>
          <w:rFonts w:cs="Arial"/>
        </w:rPr>
        <w:t>Chapter 4: Operational Aspects</w:t>
      </w:r>
      <w:bookmarkEnd w:id="7"/>
    </w:p>
    <w:p w14:paraId="0C6E5D79" w14:textId="77777777" w:rsidR="003F4757" w:rsidRPr="001C5060" w:rsidRDefault="003F4757" w:rsidP="00B53D0E">
      <w:pPr>
        <w:rPr>
          <w:rFonts w:ascii="Arial" w:hAnsi="Arial" w:cs="Arial"/>
          <w:sz w:val="22"/>
          <w:szCs w:val="22"/>
        </w:rPr>
      </w:pPr>
      <w:r w:rsidRPr="001C5060">
        <w:rPr>
          <w:rFonts w:ascii="Arial" w:hAnsi="Arial" w:cs="Arial"/>
          <w:sz w:val="22"/>
          <w:szCs w:val="22"/>
        </w:rPr>
        <w:t xml:space="preserve">The chapter gives the </w:t>
      </w:r>
      <w:r w:rsidR="00D87901" w:rsidRPr="001C5060">
        <w:rPr>
          <w:rFonts w:ascii="Arial" w:hAnsi="Arial" w:cs="Arial"/>
          <w:sz w:val="22"/>
          <w:szCs w:val="22"/>
        </w:rPr>
        <w:t>service provider</w:t>
      </w:r>
      <w:r w:rsidRPr="001C5060">
        <w:rPr>
          <w:rFonts w:ascii="Arial" w:hAnsi="Arial" w:cs="Arial"/>
          <w:sz w:val="22"/>
          <w:szCs w:val="22"/>
        </w:rPr>
        <w:t xml:space="preserve"> an understanding on how to operate and validate </w:t>
      </w:r>
      <w:r w:rsidR="001849BB" w:rsidRPr="001C5060">
        <w:rPr>
          <w:rFonts w:ascii="Arial" w:hAnsi="Arial" w:cs="Arial"/>
          <w:sz w:val="22"/>
          <w:szCs w:val="22"/>
        </w:rPr>
        <w:t xml:space="preserve">an </w:t>
      </w:r>
      <w:proofErr w:type="spellStart"/>
      <w:r w:rsidR="001849BB" w:rsidRPr="001C5060">
        <w:rPr>
          <w:rFonts w:ascii="Arial" w:hAnsi="Arial" w:cs="Arial"/>
          <w:sz w:val="22"/>
          <w:szCs w:val="22"/>
        </w:rPr>
        <w:t>eLoran</w:t>
      </w:r>
      <w:proofErr w:type="spellEnd"/>
      <w:r w:rsidR="001849BB" w:rsidRPr="001C5060">
        <w:rPr>
          <w:rFonts w:ascii="Arial" w:hAnsi="Arial" w:cs="Arial"/>
          <w:sz w:val="22"/>
          <w:szCs w:val="22"/>
        </w:rPr>
        <w:t xml:space="preserve"> service</w:t>
      </w:r>
      <w:r w:rsidRPr="001C5060">
        <w:rPr>
          <w:rFonts w:ascii="Arial" w:hAnsi="Arial" w:cs="Arial"/>
          <w:sz w:val="22"/>
          <w:szCs w:val="22"/>
        </w:rPr>
        <w:t xml:space="preserve"> during its lifetime with respect to the performance requirements. </w:t>
      </w:r>
    </w:p>
    <w:p w14:paraId="01049A8A" w14:textId="77777777" w:rsidR="003F4757" w:rsidRPr="001C5060" w:rsidRDefault="003F4757" w:rsidP="00B53D0E">
      <w:pPr>
        <w:pStyle w:val="Titre3"/>
        <w:rPr>
          <w:rFonts w:cs="Arial"/>
        </w:rPr>
      </w:pPr>
      <w:bookmarkStart w:id="8" w:name="_Toc433886637"/>
      <w:r w:rsidRPr="00DF2085">
        <w:rPr>
          <w:rFonts w:cs="Arial"/>
        </w:rPr>
        <w:t>Chapt</w:t>
      </w:r>
      <w:r w:rsidRPr="001C5060">
        <w:rPr>
          <w:rFonts w:cs="Arial"/>
        </w:rPr>
        <w:t>er 5: Publication of Information</w:t>
      </w:r>
      <w:bookmarkEnd w:id="8"/>
    </w:p>
    <w:p w14:paraId="28A960B9" w14:textId="77777777" w:rsidR="003F4757" w:rsidRPr="001C5060" w:rsidRDefault="001849BB" w:rsidP="00B53D0E">
      <w:pPr>
        <w:rPr>
          <w:rFonts w:ascii="Arial" w:hAnsi="Arial" w:cs="Arial"/>
          <w:sz w:val="22"/>
          <w:szCs w:val="22"/>
        </w:rPr>
      </w:pPr>
      <w:r w:rsidRPr="001C5060">
        <w:rPr>
          <w:rFonts w:ascii="Arial" w:hAnsi="Arial" w:cs="Arial"/>
          <w:sz w:val="22"/>
          <w:szCs w:val="22"/>
        </w:rPr>
        <w:t xml:space="preserve">An </w:t>
      </w:r>
      <w:proofErr w:type="spellStart"/>
      <w:r w:rsidRPr="001C5060">
        <w:rPr>
          <w:rFonts w:ascii="Arial" w:hAnsi="Arial" w:cs="Arial"/>
          <w:sz w:val="22"/>
          <w:szCs w:val="22"/>
        </w:rPr>
        <w:t>eLoran</w:t>
      </w:r>
      <w:proofErr w:type="spellEnd"/>
      <w:r w:rsidR="003F4757" w:rsidRPr="001C5060">
        <w:rPr>
          <w:rFonts w:ascii="Arial" w:hAnsi="Arial" w:cs="Arial"/>
          <w:sz w:val="22"/>
          <w:szCs w:val="22"/>
        </w:rPr>
        <w:t xml:space="preserve"> service provider should inform the </w:t>
      </w:r>
      <w:r w:rsidRPr="001C5060">
        <w:rPr>
          <w:rFonts w:ascii="Arial" w:hAnsi="Arial" w:cs="Arial"/>
          <w:sz w:val="22"/>
          <w:szCs w:val="22"/>
        </w:rPr>
        <w:t>user</w:t>
      </w:r>
      <w:r w:rsidR="003F4757" w:rsidRPr="001C5060">
        <w:rPr>
          <w:rFonts w:ascii="Arial" w:hAnsi="Arial" w:cs="Arial"/>
          <w:sz w:val="22"/>
          <w:szCs w:val="22"/>
        </w:rPr>
        <w:t xml:space="preserve"> about the system, and this chapter d</w:t>
      </w:r>
      <w:r w:rsidRPr="001C5060">
        <w:rPr>
          <w:rFonts w:ascii="Arial" w:hAnsi="Arial" w:cs="Arial"/>
          <w:sz w:val="22"/>
          <w:szCs w:val="22"/>
        </w:rPr>
        <w:t>eals with which data to publicis</w:t>
      </w:r>
      <w:r w:rsidR="003F4757" w:rsidRPr="001C5060">
        <w:rPr>
          <w:rFonts w:ascii="Arial" w:hAnsi="Arial" w:cs="Arial"/>
          <w:sz w:val="22"/>
          <w:szCs w:val="22"/>
        </w:rPr>
        <w:t xml:space="preserve">e. </w:t>
      </w:r>
    </w:p>
    <w:p w14:paraId="04F062B7" w14:textId="77777777" w:rsidR="003F4757" w:rsidRPr="00DF2085" w:rsidRDefault="003F4757" w:rsidP="00B53D0E">
      <w:pPr>
        <w:pStyle w:val="Titre3"/>
        <w:rPr>
          <w:rFonts w:cs="Arial"/>
        </w:rPr>
      </w:pPr>
      <w:bookmarkStart w:id="9" w:name="_Toc433886638"/>
      <w:r w:rsidRPr="00DF2085">
        <w:rPr>
          <w:rFonts w:cs="Arial"/>
        </w:rPr>
        <w:t>Chapter 6: References</w:t>
      </w:r>
      <w:bookmarkEnd w:id="9"/>
    </w:p>
    <w:p w14:paraId="1507CCBB" w14:textId="77777777" w:rsidR="003F4757" w:rsidRPr="001C5060" w:rsidRDefault="00D87901" w:rsidP="00B53D0E">
      <w:pPr>
        <w:pStyle w:val="Titre3"/>
        <w:rPr>
          <w:rFonts w:cs="Arial"/>
        </w:rPr>
      </w:pPr>
      <w:bookmarkStart w:id="10" w:name="_Toc433886639"/>
      <w:r w:rsidRPr="001C5060">
        <w:rPr>
          <w:rFonts w:cs="Arial"/>
        </w:rPr>
        <w:t>Appendices</w:t>
      </w:r>
      <w:bookmarkEnd w:id="10"/>
    </w:p>
    <w:p w14:paraId="6745CD47" w14:textId="77777777" w:rsidR="003F4757" w:rsidRPr="001C5060" w:rsidRDefault="003F4757" w:rsidP="00B53D0E">
      <w:pPr>
        <w:rPr>
          <w:rFonts w:ascii="Arial" w:hAnsi="Arial" w:cs="Arial"/>
          <w:sz w:val="22"/>
          <w:szCs w:val="22"/>
        </w:rPr>
      </w:pPr>
      <w:r w:rsidRPr="00C61027">
        <w:rPr>
          <w:rFonts w:ascii="Arial" w:hAnsi="Arial" w:cs="Arial"/>
          <w:sz w:val="22"/>
          <w:szCs w:val="22"/>
          <w:lang w:val="fr-FR"/>
        </w:rPr>
        <w:t xml:space="preserve">Annexes </w:t>
      </w:r>
      <w:proofErr w:type="spellStart"/>
      <w:r w:rsidRPr="00C61027">
        <w:rPr>
          <w:rFonts w:ascii="Arial" w:hAnsi="Arial" w:cs="Arial"/>
          <w:sz w:val="22"/>
          <w:szCs w:val="22"/>
          <w:lang w:val="fr-FR"/>
        </w:rPr>
        <w:t>includes</w:t>
      </w:r>
      <w:proofErr w:type="spellEnd"/>
      <w:r w:rsidRPr="00C61027">
        <w:rPr>
          <w:rFonts w:ascii="Arial" w:hAnsi="Arial" w:cs="Arial"/>
          <w:sz w:val="22"/>
          <w:szCs w:val="22"/>
          <w:lang w:val="fr-FR"/>
        </w:rPr>
        <w:t xml:space="preserve"> </w:t>
      </w:r>
      <w:proofErr w:type="spellStart"/>
      <w:r w:rsidRPr="00C61027">
        <w:rPr>
          <w:rFonts w:ascii="Arial" w:hAnsi="Arial" w:cs="Arial"/>
          <w:sz w:val="22"/>
          <w:szCs w:val="22"/>
          <w:lang w:val="fr-FR"/>
        </w:rPr>
        <w:t>examples</w:t>
      </w:r>
      <w:proofErr w:type="spellEnd"/>
      <w:r w:rsidRPr="00C61027">
        <w:rPr>
          <w:rFonts w:ascii="Arial" w:hAnsi="Arial" w:cs="Arial"/>
          <w:sz w:val="22"/>
          <w:szCs w:val="22"/>
          <w:lang w:val="fr-FR"/>
        </w:rPr>
        <w:t xml:space="preserve"> on </w:t>
      </w:r>
      <w:proofErr w:type="spellStart"/>
      <w:r w:rsidRPr="00C61027">
        <w:rPr>
          <w:rFonts w:ascii="Arial" w:hAnsi="Arial" w:cs="Arial"/>
          <w:sz w:val="22"/>
          <w:szCs w:val="22"/>
          <w:lang w:val="fr-FR"/>
        </w:rPr>
        <w:t>calculations</w:t>
      </w:r>
      <w:proofErr w:type="spellEnd"/>
      <w:r w:rsidRPr="00C61027">
        <w:rPr>
          <w:rFonts w:ascii="Arial" w:hAnsi="Arial" w:cs="Arial"/>
          <w:sz w:val="22"/>
          <w:szCs w:val="22"/>
          <w:lang w:val="fr-FR"/>
        </w:rPr>
        <w:t xml:space="preserve">, </w:t>
      </w:r>
      <w:proofErr w:type="spellStart"/>
      <w:r w:rsidRPr="00C61027">
        <w:rPr>
          <w:rFonts w:ascii="Arial" w:hAnsi="Arial" w:cs="Arial"/>
          <w:sz w:val="22"/>
          <w:szCs w:val="22"/>
          <w:lang w:val="fr-FR"/>
        </w:rPr>
        <w:t>technical</w:t>
      </w:r>
      <w:proofErr w:type="spellEnd"/>
      <w:r w:rsidRPr="00C61027">
        <w:rPr>
          <w:rFonts w:ascii="Arial" w:hAnsi="Arial" w:cs="Arial"/>
          <w:sz w:val="22"/>
          <w:szCs w:val="22"/>
          <w:lang w:val="fr-FR"/>
        </w:rPr>
        <w:t xml:space="preserve"> </w:t>
      </w:r>
      <w:proofErr w:type="spellStart"/>
      <w:r w:rsidRPr="00C61027">
        <w:rPr>
          <w:rFonts w:ascii="Arial" w:hAnsi="Arial" w:cs="Arial"/>
          <w:sz w:val="22"/>
          <w:szCs w:val="22"/>
          <w:lang w:val="fr-FR"/>
        </w:rPr>
        <w:t>implementations</w:t>
      </w:r>
      <w:proofErr w:type="spellEnd"/>
      <w:r w:rsidRPr="00C61027">
        <w:rPr>
          <w:rFonts w:ascii="Arial" w:hAnsi="Arial" w:cs="Arial"/>
          <w:sz w:val="22"/>
          <w:szCs w:val="22"/>
          <w:lang w:val="fr-FR"/>
        </w:rPr>
        <w:t xml:space="preserve"> etc. </w:t>
      </w:r>
      <w:r w:rsidRPr="001C5060">
        <w:rPr>
          <w:rFonts w:ascii="Arial" w:hAnsi="Arial" w:cs="Arial"/>
          <w:sz w:val="22"/>
          <w:szCs w:val="22"/>
        </w:rPr>
        <w:t>The following annexes are included:</w:t>
      </w:r>
    </w:p>
    <w:p w14:paraId="7BE10CD8" w14:textId="77777777" w:rsidR="003F4757" w:rsidRPr="001C5060" w:rsidRDefault="003F4757" w:rsidP="00B53D0E">
      <w:pPr>
        <w:rPr>
          <w:rFonts w:ascii="Arial" w:hAnsi="Arial" w:cs="Arial"/>
          <w:sz w:val="22"/>
          <w:szCs w:val="22"/>
        </w:rPr>
      </w:pPr>
    </w:p>
    <w:p w14:paraId="03B6C025" w14:textId="77777777" w:rsidR="003F4757" w:rsidRPr="001C5060" w:rsidRDefault="002634F2" w:rsidP="00B53D0E">
      <w:pPr>
        <w:rPr>
          <w:rFonts w:ascii="Arial" w:hAnsi="Arial" w:cs="Arial"/>
          <w:sz w:val="22"/>
          <w:szCs w:val="22"/>
        </w:rPr>
      </w:pPr>
      <w:r w:rsidRPr="001C5060">
        <w:rPr>
          <w:rFonts w:ascii="Arial" w:hAnsi="Arial" w:cs="Arial"/>
          <w:sz w:val="22"/>
          <w:szCs w:val="22"/>
        </w:rPr>
        <w:t xml:space="preserve">Appendix </w:t>
      </w:r>
      <w:r w:rsidR="00480135">
        <w:rPr>
          <w:rFonts w:ascii="Arial" w:hAnsi="Arial" w:cs="Arial"/>
          <w:sz w:val="22"/>
          <w:szCs w:val="22"/>
        </w:rPr>
        <w:t>A</w:t>
      </w:r>
      <w:r w:rsidR="003F4757" w:rsidRPr="001C5060">
        <w:rPr>
          <w:rFonts w:ascii="Arial" w:hAnsi="Arial" w:cs="Arial"/>
          <w:sz w:val="22"/>
          <w:szCs w:val="22"/>
        </w:rPr>
        <w:t xml:space="preserve">: </w:t>
      </w:r>
      <w:r w:rsidR="00BA7C47" w:rsidRPr="001C5060">
        <w:rPr>
          <w:rFonts w:ascii="Arial" w:hAnsi="Arial" w:cs="Arial"/>
          <w:sz w:val="22"/>
          <w:szCs w:val="22"/>
        </w:rPr>
        <w:t>Signal definitions</w:t>
      </w:r>
    </w:p>
    <w:p w14:paraId="14F600B8" w14:textId="77777777" w:rsidR="003F4757" w:rsidRPr="001C5060" w:rsidRDefault="002634F2" w:rsidP="00B53D0E">
      <w:pPr>
        <w:rPr>
          <w:rFonts w:ascii="Arial" w:hAnsi="Arial" w:cs="Arial"/>
          <w:sz w:val="22"/>
          <w:szCs w:val="22"/>
        </w:rPr>
      </w:pPr>
      <w:r w:rsidRPr="001C5060">
        <w:rPr>
          <w:rFonts w:ascii="Arial" w:hAnsi="Arial" w:cs="Arial"/>
          <w:sz w:val="22"/>
          <w:szCs w:val="22"/>
        </w:rPr>
        <w:t>Appendix</w:t>
      </w:r>
      <w:r w:rsidR="003F4757" w:rsidRPr="001C5060">
        <w:rPr>
          <w:rFonts w:ascii="Arial" w:hAnsi="Arial" w:cs="Arial"/>
          <w:sz w:val="22"/>
          <w:szCs w:val="22"/>
        </w:rPr>
        <w:t xml:space="preserve"> </w:t>
      </w:r>
      <w:r w:rsidR="00480135">
        <w:rPr>
          <w:rFonts w:ascii="Arial" w:hAnsi="Arial" w:cs="Arial"/>
          <w:sz w:val="22"/>
          <w:szCs w:val="22"/>
        </w:rPr>
        <w:t>B</w:t>
      </w:r>
      <w:r w:rsidR="003F4757" w:rsidRPr="001C5060">
        <w:rPr>
          <w:rFonts w:ascii="Arial" w:hAnsi="Arial" w:cs="Arial"/>
          <w:sz w:val="22"/>
          <w:szCs w:val="22"/>
        </w:rPr>
        <w:t xml:space="preserve">: </w:t>
      </w:r>
      <w:r w:rsidRPr="001C5060">
        <w:rPr>
          <w:rFonts w:ascii="Arial" w:hAnsi="Arial" w:cs="Arial"/>
          <w:sz w:val="22"/>
          <w:szCs w:val="22"/>
        </w:rPr>
        <w:t>Ser</w:t>
      </w:r>
      <w:r w:rsidR="00BA7C47" w:rsidRPr="001C5060">
        <w:rPr>
          <w:rFonts w:ascii="Arial" w:hAnsi="Arial" w:cs="Arial"/>
          <w:sz w:val="22"/>
          <w:szCs w:val="22"/>
        </w:rPr>
        <w:t>vice definitions</w:t>
      </w:r>
    </w:p>
    <w:p w14:paraId="3C864BF1" w14:textId="77777777" w:rsidR="003F4757" w:rsidRPr="001C5060" w:rsidRDefault="002634F2" w:rsidP="00B53D0E">
      <w:pPr>
        <w:rPr>
          <w:rFonts w:ascii="Arial" w:hAnsi="Arial" w:cs="Arial"/>
          <w:sz w:val="22"/>
          <w:szCs w:val="22"/>
        </w:rPr>
      </w:pPr>
      <w:r w:rsidRPr="001C5060">
        <w:rPr>
          <w:rFonts w:ascii="Arial" w:hAnsi="Arial" w:cs="Arial"/>
          <w:sz w:val="22"/>
          <w:szCs w:val="22"/>
        </w:rPr>
        <w:t>Appendix</w:t>
      </w:r>
      <w:r w:rsidR="003F4757" w:rsidRPr="001C5060">
        <w:rPr>
          <w:rFonts w:ascii="Arial" w:hAnsi="Arial" w:cs="Arial"/>
          <w:sz w:val="22"/>
          <w:szCs w:val="22"/>
        </w:rPr>
        <w:t xml:space="preserve"> </w:t>
      </w:r>
      <w:r w:rsidR="00480135">
        <w:rPr>
          <w:rFonts w:ascii="Arial" w:hAnsi="Arial" w:cs="Arial"/>
          <w:sz w:val="22"/>
          <w:szCs w:val="22"/>
        </w:rPr>
        <w:t>C</w:t>
      </w:r>
      <w:r w:rsidR="00992F4E" w:rsidRPr="001C5060">
        <w:rPr>
          <w:rFonts w:ascii="Arial" w:hAnsi="Arial" w:cs="Arial"/>
          <w:sz w:val="22"/>
          <w:szCs w:val="22"/>
        </w:rPr>
        <w:t xml:space="preserve">: </w:t>
      </w:r>
      <w:r w:rsidR="00E92FF2">
        <w:rPr>
          <w:rFonts w:ascii="Arial" w:hAnsi="Arial" w:cs="Arial"/>
          <w:sz w:val="22"/>
          <w:szCs w:val="22"/>
        </w:rPr>
        <w:t>Abbreviation</w:t>
      </w:r>
    </w:p>
    <w:p w14:paraId="071C1FC4" w14:textId="77777777" w:rsidR="003F4757" w:rsidRDefault="002634F2" w:rsidP="00B53D0E">
      <w:pPr>
        <w:rPr>
          <w:rFonts w:ascii="Arial" w:hAnsi="Arial" w:cs="Arial"/>
          <w:sz w:val="22"/>
          <w:szCs w:val="22"/>
        </w:rPr>
      </w:pPr>
      <w:r w:rsidRPr="001C5060">
        <w:rPr>
          <w:rFonts w:ascii="Arial" w:hAnsi="Arial" w:cs="Arial"/>
          <w:sz w:val="22"/>
          <w:szCs w:val="22"/>
        </w:rPr>
        <w:t xml:space="preserve">Appendix </w:t>
      </w:r>
      <w:r w:rsidR="00480135">
        <w:rPr>
          <w:rFonts w:ascii="Arial" w:hAnsi="Arial" w:cs="Arial"/>
          <w:sz w:val="22"/>
          <w:szCs w:val="22"/>
        </w:rPr>
        <w:t>D</w:t>
      </w:r>
      <w:r w:rsidR="00992F4E" w:rsidRPr="001C5060">
        <w:rPr>
          <w:rFonts w:ascii="Arial" w:hAnsi="Arial" w:cs="Arial"/>
          <w:sz w:val="22"/>
          <w:szCs w:val="22"/>
        </w:rPr>
        <w:t xml:space="preserve">: </w:t>
      </w:r>
      <w:r w:rsidR="00E92FF2" w:rsidRPr="00490FDB">
        <w:rPr>
          <w:rFonts w:ascii="Arial" w:hAnsi="Arial" w:cs="Arial"/>
          <w:sz w:val="22"/>
          <w:szCs w:val="22"/>
        </w:rPr>
        <w:t>Receiver Algorithms</w:t>
      </w:r>
      <w:r w:rsidR="00E92FF2" w:rsidRPr="001C5060" w:rsidDel="00BA7C47">
        <w:rPr>
          <w:rFonts w:ascii="Arial" w:hAnsi="Arial" w:cs="Arial"/>
          <w:sz w:val="22"/>
          <w:szCs w:val="22"/>
        </w:rPr>
        <w:t xml:space="preserve"> </w:t>
      </w:r>
    </w:p>
    <w:p w14:paraId="5CFB530E" w14:textId="77777777" w:rsidR="00480135" w:rsidRDefault="00480135" w:rsidP="00B53D0E">
      <w:pPr>
        <w:rPr>
          <w:rFonts w:ascii="Arial" w:hAnsi="Arial" w:cs="Arial"/>
          <w:sz w:val="22"/>
          <w:szCs w:val="22"/>
        </w:rPr>
      </w:pPr>
      <w:r>
        <w:rPr>
          <w:rFonts w:ascii="Arial" w:hAnsi="Arial" w:cs="Arial"/>
          <w:sz w:val="22"/>
          <w:szCs w:val="22"/>
        </w:rPr>
        <w:t xml:space="preserve">Appendix E: </w:t>
      </w:r>
      <w:r w:rsidR="00E92FF2" w:rsidRPr="00490FDB">
        <w:rPr>
          <w:rFonts w:ascii="Arial" w:hAnsi="Arial" w:cs="Arial"/>
          <w:sz w:val="22"/>
          <w:szCs w:val="22"/>
        </w:rPr>
        <w:t>List of stations and GRI</w:t>
      </w:r>
      <w:r>
        <w:rPr>
          <w:rFonts w:ascii="Arial" w:hAnsi="Arial" w:cs="Arial"/>
          <w:sz w:val="22"/>
          <w:szCs w:val="22"/>
        </w:rPr>
        <w:t xml:space="preserve"> </w:t>
      </w:r>
    </w:p>
    <w:p w14:paraId="30AE2A69" w14:textId="77777777" w:rsidR="00480135" w:rsidRDefault="00E92FF2" w:rsidP="00B53D0E">
      <w:pPr>
        <w:rPr>
          <w:rFonts w:ascii="Arial" w:hAnsi="Arial" w:cs="Arial"/>
          <w:sz w:val="22"/>
          <w:szCs w:val="22"/>
        </w:rPr>
      </w:pPr>
      <w:r>
        <w:rPr>
          <w:rFonts w:ascii="Arial" w:hAnsi="Arial" w:cs="Arial"/>
          <w:sz w:val="22"/>
          <w:szCs w:val="22"/>
        </w:rPr>
        <w:t xml:space="preserve"> </w:t>
      </w:r>
    </w:p>
    <w:p w14:paraId="249DCE52" w14:textId="77777777" w:rsidR="00A76AA3" w:rsidRDefault="00A76AA3" w:rsidP="00B53D0E">
      <w:pPr>
        <w:rPr>
          <w:rFonts w:ascii="Arial" w:hAnsi="Arial" w:cs="Arial"/>
          <w:sz w:val="22"/>
          <w:szCs w:val="22"/>
        </w:rPr>
      </w:pPr>
    </w:p>
    <w:p w14:paraId="5500E0E7" w14:textId="77777777" w:rsidR="00A76AA3" w:rsidRDefault="00A76AA3" w:rsidP="00B53D0E">
      <w:pPr>
        <w:rPr>
          <w:rFonts w:ascii="Arial" w:hAnsi="Arial" w:cs="Arial"/>
          <w:sz w:val="22"/>
          <w:szCs w:val="22"/>
        </w:rPr>
      </w:pPr>
    </w:p>
    <w:p w14:paraId="1DC0D1D7" w14:textId="77777777" w:rsidR="00A76AA3" w:rsidRDefault="00A76AA3" w:rsidP="00B53D0E">
      <w:pPr>
        <w:rPr>
          <w:rFonts w:ascii="Arial" w:hAnsi="Arial" w:cs="Arial"/>
          <w:sz w:val="22"/>
          <w:szCs w:val="22"/>
        </w:rPr>
      </w:pPr>
      <w:r>
        <w:rPr>
          <w:rFonts w:ascii="Arial" w:hAnsi="Arial" w:cs="Arial"/>
          <w:sz w:val="22"/>
          <w:szCs w:val="22"/>
        </w:rPr>
        <w:br w:type="page"/>
      </w:r>
    </w:p>
    <w:p w14:paraId="093EE95E" w14:textId="77777777" w:rsidR="003F4757" w:rsidRPr="00DF2085" w:rsidRDefault="003F4757" w:rsidP="005F53A2">
      <w:pPr>
        <w:pStyle w:val="Titre1"/>
        <w:rPr>
          <w:rFonts w:cs="Arial"/>
        </w:rPr>
      </w:pPr>
      <w:bookmarkStart w:id="11" w:name="_Toc433886640"/>
      <w:bookmarkStart w:id="12" w:name="_Toc433886642"/>
      <w:bookmarkEnd w:id="11"/>
      <w:r w:rsidRPr="00DF2085">
        <w:rPr>
          <w:rFonts w:cs="Arial"/>
        </w:rPr>
        <w:lastRenderedPageBreak/>
        <w:t>Performance Requirements</w:t>
      </w:r>
      <w:bookmarkEnd w:id="12"/>
    </w:p>
    <w:p w14:paraId="4D8B80D5" w14:textId="77777777" w:rsidR="00C91122" w:rsidRDefault="00C91122" w:rsidP="000A151B">
      <w:pPr>
        <w:jc w:val="both"/>
        <w:rPr>
          <w:rFonts w:ascii="Arial" w:hAnsi="Arial" w:cs="Arial"/>
          <w:sz w:val="22"/>
          <w:szCs w:val="22"/>
        </w:rPr>
      </w:pPr>
    </w:p>
    <w:p w14:paraId="7BDA425E" w14:textId="77777777" w:rsidR="003F4757" w:rsidRPr="001C5060" w:rsidRDefault="003F4757" w:rsidP="000A151B">
      <w:pPr>
        <w:jc w:val="both"/>
        <w:rPr>
          <w:rFonts w:ascii="Arial" w:hAnsi="Arial" w:cs="Arial"/>
          <w:sz w:val="22"/>
          <w:szCs w:val="22"/>
        </w:rPr>
      </w:pPr>
      <w:r w:rsidRPr="001C5060">
        <w:rPr>
          <w:rFonts w:ascii="Arial" w:hAnsi="Arial" w:cs="Arial"/>
          <w:sz w:val="22"/>
          <w:szCs w:val="22"/>
        </w:rPr>
        <w:t xml:space="preserve">IMO </w:t>
      </w:r>
      <w:r w:rsidR="0077634A" w:rsidRPr="001C5060">
        <w:rPr>
          <w:rFonts w:ascii="Arial" w:hAnsi="Arial" w:cs="Arial"/>
          <w:sz w:val="22"/>
          <w:szCs w:val="22"/>
        </w:rPr>
        <w:t>R</w:t>
      </w:r>
      <w:r w:rsidRPr="001C5060">
        <w:rPr>
          <w:rFonts w:ascii="Arial" w:hAnsi="Arial" w:cs="Arial"/>
          <w:sz w:val="22"/>
          <w:szCs w:val="22"/>
        </w:rPr>
        <w:t xml:space="preserve">esolution A.1046 (27) details the requirements on </w:t>
      </w:r>
      <w:r w:rsidR="0077634A" w:rsidRPr="001C5060">
        <w:rPr>
          <w:rFonts w:ascii="Arial" w:hAnsi="Arial" w:cs="Arial"/>
          <w:sz w:val="22"/>
          <w:szCs w:val="22"/>
        </w:rPr>
        <w:t>W</w:t>
      </w:r>
      <w:r w:rsidRPr="001C5060">
        <w:rPr>
          <w:rFonts w:ascii="Arial" w:hAnsi="Arial" w:cs="Arial"/>
          <w:sz w:val="22"/>
          <w:szCs w:val="22"/>
        </w:rPr>
        <w:t>orld</w:t>
      </w:r>
      <w:r w:rsidR="0077634A" w:rsidRPr="001C5060">
        <w:rPr>
          <w:rFonts w:ascii="Arial" w:hAnsi="Arial" w:cs="Arial"/>
          <w:sz w:val="22"/>
          <w:szCs w:val="22"/>
        </w:rPr>
        <w:t>-W</w:t>
      </w:r>
      <w:r w:rsidRPr="001C5060">
        <w:rPr>
          <w:rFonts w:ascii="Arial" w:hAnsi="Arial" w:cs="Arial"/>
          <w:sz w:val="22"/>
          <w:szCs w:val="22"/>
        </w:rPr>
        <w:t xml:space="preserve">ide </w:t>
      </w:r>
      <w:r w:rsidR="0077634A" w:rsidRPr="001C5060">
        <w:rPr>
          <w:rFonts w:ascii="Arial" w:hAnsi="Arial" w:cs="Arial"/>
          <w:sz w:val="22"/>
          <w:szCs w:val="22"/>
        </w:rPr>
        <w:t>R</w:t>
      </w:r>
      <w:r w:rsidRPr="001C5060">
        <w:rPr>
          <w:rFonts w:ascii="Arial" w:hAnsi="Arial" w:cs="Arial"/>
          <w:sz w:val="22"/>
          <w:szCs w:val="22"/>
        </w:rPr>
        <w:t xml:space="preserve">adio </w:t>
      </w:r>
      <w:r w:rsidR="0077634A" w:rsidRPr="001C5060">
        <w:rPr>
          <w:rFonts w:ascii="Arial" w:hAnsi="Arial" w:cs="Arial"/>
          <w:sz w:val="22"/>
          <w:szCs w:val="22"/>
        </w:rPr>
        <w:t>N</w:t>
      </w:r>
      <w:r w:rsidRPr="001C5060">
        <w:rPr>
          <w:rFonts w:ascii="Arial" w:hAnsi="Arial" w:cs="Arial"/>
          <w:sz w:val="22"/>
          <w:szCs w:val="22"/>
        </w:rPr>
        <w:t xml:space="preserve">avigation </w:t>
      </w:r>
      <w:r w:rsidR="0077634A" w:rsidRPr="001C5060">
        <w:rPr>
          <w:rFonts w:ascii="Arial" w:hAnsi="Arial" w:cs="Arial"/>
          <w:sz w:val="22"/>
          <w:szCs w:val="22"/>
        </w:rPr>
        <w:t>S</w:t>
      </w:r>
      <w:r w:rsidRPr="001C5060">
        <w:rPr>
          <w:rFonts w:ascii="Arial" w:hAnsi="Arial" w:cs="Arial"/>
          <w:sz w:val="22"/>
          <w:szCs w:val="22"/>
        </w:rPr>
        <w:t>ystems</w:t>
      </w:r>
      <w:r w:rsidR="0077634A" w:rsidRPr="001C5060">
        <w:rPr>
          <w:rFonts w:ascii="Arial" w:hAnsi="Arial" w:cs="Arial"/>
          <w:sz w:val="22"/>
          <w:szCs w:val="22"/>
        </w:rPr>
        <w:t xml:space="preserve"> (WWRNS)</w:t>
      </w:r>
      <w:r w:rsidRPr="001C5060">
        <w:rPr>
          <w:rFonts w:ascii="Arial" w:hAnsi="Arial" w:cs="Arial"/>
          <w:sz w:val="22"/>
          <w:szCs w:val="22"/>
        </w:rPr>
        <w:t xml:space="preserve"> considering vessels operating in the Ocean and harbour entrances, harbour approaches and coastal waters. The requirements are described by accuracy, integrity, availability, and continuity</w:t>
      </w:r>
      <w:r w:rsidR="00736860" w:rsidRPr="001C5060">
        <w:rPr>
          <w:rFonts w:ascii="Arial" w:hAnsi="Arial" w:cs="Arial"/>
          <w:sz w:val="22"/>
          <w:szCs w:val="22"/>
        </w:rPr>
        <w:t>, as defined in Appendix B.</w:t>
      </w:r>
      <w:r w:rsidRPr="001C5060">
        <w:rPr>
          <w:rFonts w:ascii="Arial" w:hAnsi="Arial" w:cs="Arial"/>
          <w:sz w:val="22"/>
          <w:szCs w:val="22"/>
        </w:rPr>
        <w:t xml:space="preserve"> </w:t>
      </w:r>
      <w:r w:rsidR="00D302A6" w:rsidRPr="001C5060">
        <w:rPr>
          <w:rFonts w:ascii="Arial" w:hAnsi="Arial" w:cs="Arial"/>
          <w:sz w:val="22"/>
          <w:szCs w:val="22"/>
        </w:rPr>
        <w:fldChar w:fldCharType="begin"/>
      </w:r>
      <w:r w:rsidR="00D302A6" w:rsidRPr="001C5060">
        <w:rPr>
          <w:rFonts w:ascii="Arial" w:hAnsi="Arial" w:cs="Arial"/>
          <w:sz w:val="22"/>
          <w:szCs w:val="22"/>
        </w:rPr>
        <w:instrText xml:space="preserve"> REF _Ref360101165 \h  \* MERGEFORMAT </w:instrText>
      </w:r>
      <w:r w:rsidR="00D302A6" w:rsidRPr="001C5060">
        <w:rPr>
          <w:rFonts w:ascii="Arial" w:hAnsi="Arial" w:cs="Arial"/>
          <w:sz w:val="22"/>
          <w:szCs w:val="22"/>
        </w:rPr>
      </w:r>
      <w:r w:rsidR="00D302A6" w:rsidRPr="001C5060">
        <w:rPr>
          <w:rFonts w:ascii="Arial" w:hAnsi="Arial" w:cs="Arial"/>
          <w:sz w:val="22"/>
          <w:szCs w:val="22"/>
        </w:rPr>
        <w:fldChar w:fldCharType="separate"/>
      </w:r>
      <w:r w:rsidRPr="001C5060">
        <w:rPr>
          <w:rFonts w:ascii="Arial" w:hAnsi="Arial" w:cs="Arial"/>
          <w:sz w:val="22"/>
          <w:szCs w:val="22"/>
        </w:rPr>
        <w:t>Table 1</w:t>
      </w:r>
      <w:r w:rsidR="00D302A6" w:rsidRPr="001C5060">
        <w:rPr>
          <w:rFonts w:ascii="Arial" w:hAnsi="Arial" w:cs="Arial"/>
          <w:sz w:val="22"/>
          <w:szCs w:val="22"/>
        </w:rPr>
        <w:fldChar w:fldCharType="end"/>
      </w:r>
      <w:r w:rsidRPr="001C5060">
        <w:rPr>
          <w:rFonts w:ascii="Arial" w:hAnsi="Arial" w:cs="Arial"/>
          <w:sz w:val="22"/>
          <w:szCs w:val="22"/>
        </w:rPr>
        <w:t xml:space="preserve"> summarizes the requirements specified in A.1046 (27), whereby the requirement on availability is given as signal availability describing the availability of radio navigation signals in  the specific coverage area (see IMO A.915(22)). </w:t>
      </w:r>
    </w:p>
    <w:p w14:paraId="7F310BED" w14:textId="77777777" w:rsidR="003F4757" w:rsidRPr="001C5060" w:rsidRDefault="003F4757" w:rsidP="00F642EE">
      <w:pPr>
        <w:pStyle w:val="Lgende"/>
        <w:tabs>
          <w:tab w:val="left" w:pos="0"/>
        </w:tabs>
        <w:rPr>
          <w:rFonts w:ascii="Arial" w:hAnsi="Arial" w:cs="Arial"/>
          <w:sz w:val="20"/>
        </w:rPr>
      </w:pPr>
      <w:bookmarkStart w:id="13" w:name="_Ref360101165"/>
      <w:r w:rsidRPr="001C5060">
        <w:rPr>
          <w:rFonts w:ascii="Arial" w:hAnsi="Arial" w:cs="Arial"/>
          <w:b/>
          <w:sz w:val="20"/>
        </w:rPr>
        <w:t xml:space="preserve">Table </w:t>
      </w:r>
      <w:r w:rsidRPr="001C5060">
        <w:rPr>
          <w:rFonts w:ascii="Arial" w:hAnsi="Arial" w:cs="Arial"/>
          <w:b/>
          <w:sz w:val="20"/>
        </w:rPr>
        <w:fldChar w:fldCharType="begin"/>
      </w:r>
      <w:r w:rsidRPr="001C5060">
        <w:rPr>
          <w:rFonts w:ascii="Arial" w:hAnsi="Arial" w:cs="Arial"/>
          <w:b/>
          <w:sz w:val="20"/>
        </w:rPr>
        <w:instrText xml:space="preserve"> SEQ Table \* ARABIC </w:instrText>
      </w:r>
      <w:r w:rsidRPr="001C5060">
        <w:rPr>
          <w:rFonts w:ascii="Arial" w:hAnsi="Arial" w:cs="Arial"/>
          <w:b/>
          <w:sz w:val="20"/>
        </w:rPr>
        <w:fldChar w:fldCharType="separate"/>
      </w:r>
      <w:r w:rsidRPr="001C5060">
        <w:rPr>
          <w:rFonts w:ascii="Arial" w:hAnsi="Arial" w:cs="Arial"/>
          <w:b/>
          <w:noProof/>
          <w:sz w:val="20"/>
        </w:rPr>
        <w:t>1</w:t>
      </w:r>
      <w:r w:rsidRPr="001C5060">
        <w:rPr>
          <w:rFonts w:ascii="Arial" w:hAnsi="Arial" w:cs="Arial"/>
          <w:b/>
          <w:sz w:val="20"/>
        </w:rPr>
        <w:fldChar w:fldCharType="end"/>
      </w:r>
      <w:bookmarkEnd w:id="13"/>
      <w:r w:rsidRPr="001C5060">
        <w:rPr>
          <w:rFonts w:ascii="Arial" w:hAnsi="Arial" w:cs="Arial"/>
          <w:sz w:val="20"/>
        </w:rPr>
        <w:tab/>
      </w:r>
      <w:r w:rsidRPr="001C5060">
        <w:rPr>
          <w:rFonts w:ascii="Arial" w:hAnsi="Arial" w:cs="Arial"/>
          <w:b/>
          <w:sz w:val="20"/>
        </w:rPr>
        <w:t xml:space="preserve">Requirements </w:t>
      </w:r>
      <w:r w:rsidR="006A5578" w:rsidRPr="001C5060">
        <w:rPr>
          <w:rFonts w:ascii="Arial" w:hAnsi="Arial" w:cs="Arial"/>
          <w:b/>
          <w:sz w:val="20"/>
        </w:rPr>
        <w:t xml:space="preserve">for </w:t>
      </w:r>
      <w:proofErr w:type="spellStart"/>
      <w:r w:rsidR="006A5578" w:rsidRPr="001C5060">
        <w:rPr>
          <w:rFonts w:ascii="Arial" w:hAnsi="Arial" w:cs="Arial"/>
          <w:b/>
          <w:sz w:val="20"/>
        </w:rPr>
        <w:t>eLoran</w:t>
      </w:r>
      <w:proofErr w:type="spellEnd"/>
      <w:r w:rsidRPr="001C5060">
        <w:rPr>
          <w:rFonts w:ascii="Arial" w:hAnsi="Arial" w:cs="Arial"/>
          <w:b/>
          <w:sz w:val="20"/>
        </w:rPr>
        <w:t xml:space="preserve"> systems</w:t>
      </w:r>
      <w:r w:rsidR="006A5578" w:rsidRPr="001C5060">
        <w:rPr>
          <w:rFonts w:ascii="Arial" w:hAnsi="Arial" w:cs="Arial"/>
          <w:b/>
          <w:sz w:val="20"/>
        </w:rPr>
        <w:t xml:space="preserve"> </w:t>
      </w:r>
      <w:r w:rsidRPr="001C5060">
        <w:rPr>
          <w:rFonts w:ascii="Arial" w:hAnsi="Arial" w:cs="Arial"/>
          <w:b/>
          <w:sz w:val="20"/>
        </w:rPr>
        <w:t>[</w:t>
      </w:r>
      <w:r w:rsidR="00D87901" w:rsidRPr="001C5060">
        <w:rPr>
          <w:rFonts w:ascii="Arial" w:hAnsi="Arial" w:cs="Arial"/>
          <w:b/>
          <w:sz w:val="20"/>
        </w:rPr>
        <w:t xml:space="preserve">based on </w:t>
      </w:r>
      <w:r w:rsidRPr="001C5060">
        <w:rPr>
          <w:rFonts w:ascii="Arial" w:hAnsi="Arial" w:cs="Arial"/>
          <w:b/>
          <w:sz w:val="20"/>
        </w:rPr>
        <w:t>IMO A.1046 (27)</w:t>
      </w:r>
      <w:r w:rsidR="00D87901" w:rsidRPr="001C5060">
        <w:rPr>
          <w:rFonts w:ascii="Arial" w:hAnsi="Arial" w:cs="Arial"/>
          <w:b/>
          <w:sz w:val="20"/>
        </w:rPr>
        <w:t xml:space="preserve"> &amp; IMO </w:t>
      </w:r>
      <w:proofErr w:type="gramStart"/>
      <w:r w:rsidR="00D87901" w:rsidRPr="001C5060">
        <w:rPr>
          <w:rFonts w:ascii="Arial" w:hAnsi="Arial" w:cs="Arial"/>
          <w:b/>
          <w:sz w:val="20"/>
        </w:rPr>
        <w:t>A.915(</w:t>
      </w:r>
      <w:proofErr w:type="gramEnd"/>
      <w:r w:rsidR="00D87901" w:rsidRPr="001C5060">
        <w:rPr>
          <w:rFonts w:ascii="Arial" w:hAnsi="Arial" w:cs="Arial"/>
          <w:b/>
          <w:sz w:val="20"/>
        </w:rPr>
        <w:t>22)</w:t>
      </w:r>
      <w:r w:rsidRPr="001C5060">
        <w:rPr>
          <w:rFonts w:ascii="Arial" w:hAnsi="Arial" w:cs="Arial"/>
          <w:b/>
          <w:sz w:val="20"/>
        </w:rPr>
        <w:t>]</w:t>
      </w:r>
      <w:r w:rsidRPr="001C5060">
        <w:rPr>
          <w:rFonts w:ascii="Arial" w:hAnsi="Arial" w:cs="Arial"/>
          <w:sz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3F4757" w:rsidRPr="001C5060" w14:paraId="446BA572" w14:textId="77777777" w:rsidTr="0022464F">
        <w:trPr>
          <w:jc w:val="center"/>
        </w:trPr>
        <w:tc>
          <w:tcPr>
            <w:tcW w:w="1701" w:type="dxa"/>
            <w:tcBorders>
              <w:bottom w:val="nil"/>
            </w:tcBorders>
          </w:tcPr>
          <w:p w14:paraId="17A38600" w14:textId="77777777" w:rsidR="003F4757" w:rsidRPr="001C5060" w:rsidRDefault="003F4757" w:rsidP="0022464F">
            <w:pPr>
              <w:jc w:val="both"/>
              <w:rPr>
                <w:rFonts w:ascii="Arial" w:hAnsi="Arial" w:cs="Arial"/>
                <w:sz w:val="18"/>
                <w:szCs w:val="18"/>
              </w:rPr>
            </w:pPr>
          </w:p>
        </w:tc>
        <w:tc>
          <w:tcPr>
            <w:tcW w:w="3888" w:type="dxa"/>
            <w:gridSpan w:val="4"/>
            <w:vAlign w:val="center"/>
          </w:tcPr>
          <w:p w14:paraId="77586E1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System Level</w:t>
            </w:r>
          </w:p>
        </w:tc>
        <w:tc>
          <w:tcPr>
            <w:tcW w:w="2244" w:type="dxa"/>
            <w:gridSpan w:val="2"/>
            <w:vAlign w:val="center"/>
          </w:tcPr>
          <w:p w14:paraId="16834145"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Service Level</w:t>
            </w:r>
          </w:p>
        </w:tc>
      </w:tr>
      <w:tr w:rsidR="003F4757" w:rsidRPr="001C5060" w14:paraId="7DB24B26" w14:textId="77777777" w:rsidTr="0022464F">
        <w:trPr>
          <w:jc w:val="center"/>
        </w:trPr>
        <w:tc>
          <w:tcPr>
            <w:tcW w:w="1701" w:type="dxa"/>
            <w:tcBorders>
              <w:top w:val="nil"/>
              <w:bottom w:val="nil"/>
            </w:tcBorders>
          </w:tcPr>
          <w:p w14:paraId="70B6D4C9" w14:textId="77777777" w:rsidR="003F4757" w:rsidRPr="001C5060" w:rsidRDefault="003F4757" w:rsidP="0022464F">
            <w:pPr>
              <w:jc w:val="both"/>
              <w:rPr>
                <w:rFonts w:ascii="Arial" w:hAnsi="Arial" w:cs="Arial"/>
                <w:sz w:val="18"/>
                <w:szCs w:val="18"/>
              </w:rPr>
            </w:pPr>
          </w:p>
        </w:tc>
        <w:tc>
          <w:tcPr>
            <w:tcW w:w="1268" w:type="dxa"/>
            <w:vMerge w:val="restart"/>
            <w:vAlign w:val="center"/>
          </w:tcPr>
          <w:p w14:paraId="310E2313"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Absolute Horizontal Accuracy (95%)</w:t>
            </w:r>
          </w:p>
        </w:tc>
        <w:tc>
          <w:tcPr>
            <w:tcW w:w="2620" w:type="dxa"/>
            <w:gridSpan w:val="3"/>
            <w:vAlign w:val="center"/>
          </w:tcPr>
          <w:p w14:paraId="066453B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Integrity</w:t>
            </w:r>
          </w:p>
        </w:tc>
        <w:tc>
          <w:tcPr>
            <w:tcW w:w="1172" w:type="dxa"/>
            <w:vMerge w:val="restart"/>
            <w:vAlign w:val="center"/>
          </w:tcPr>
          <w:p w14:paraId="51EC55B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Signal Availability</w:t>
            </w:r>
          </w:p>
          <w:p w14:paraId="72A13D32" w14:textId="77777777" w:rsidR="0077634A" w:rsidRPr="001C5060" w:rsidRDefault="0077634A" w:rsidP="0022464F">
            <w:pPr>
              <w:jc w:val="center"/>
              <w:rPr>
                <w:rFonts w:ascii="Arial" w:hAnsi="Arial" w:cs="Arial"/>
                <w:sz w:val="18"/>
                <w:szCs w:val="18"/>
              </w:rPr>
            </w:pPr>
            <w:r w:rsidRPr="001C5060">
              <w:rPr>
                <w:rFonts w:ascii="Arial" w:hAnsi="Arial" w:cs="Arial"/>
                <w:sz w:val="18"/>
                <w:szCs w:val="18"/>
                <w:highlight w:val="yellow"/>
              </w:rPr>
              <w:t>(2 years)</w:t>
            </w:r>
          </w:p>
        </w:tc>
        <w:tc>
          <w:tcPr>
            <w:tcW w:w="1072" w:type="dxa"/>
            <w:vMerge w:val="restart"/>
            <w:vAlign w:val="center"/>
          </w:tcPr>
          <w:p w14:paraId="2EB5A0B3"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Continuity</w:t>
            </w:r>
          </w:p>
          <w:p w14:paraId="08E2BE7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(over 15 minutes)</w:t>
            </w:r>
          </w:p>
        </w:tc>
      </w:tr>
      <w:tr w:rsidR="003F4757" w:rsidRPr="001C5060" w14:paraId="26C591F4" w14:textId="77777777" w:rsidTr="0022464F">
        <w:trPr>
          <w:jc w:val="center"/>
        </w:trPr>
        <w:tc>
          <w:tcPr>
            <w:tcW w:w="1701" w:type="dxa"/>
            <w:tcBorders>
              <w:top w:val="nil"/>
              <w:bottom w:val="nil"/>
            </w:tcBorders>
            <w:vAlign w:val="center"/>
          </w:tcPr>
          <w:p w14:paraId="3BF9E22C" w14:textId="77777777" w:rsidR="003F4757" w:rsidRPr="001C5060" w:rsidRDefault="003F4757" w:rsidP="0022464F">
            <w:pPr>
              <w:jc w:val="center"/>
              <w:rPr>
                <w:rFonts w:ascii="Arial" w:hAnsi="Arial" w:cs="Arial"/>
                <w:sz w:val="18"/>
                <w:szCs w:val="18"/>
              </w:rPr>
            </w:pPr>
          </w:p>
        </w:tc>
        <w:tc>
          <w:tcPr>
            <w:tcW w:w="1268" w:type="dxa"/>
            <w:vMerge/>
            <w:vAlign w:val="center"/>
          </w:tcPr>
          <w:p w14:paraId="7C668514" w14:textId="77777777" w:rsidR="003F4757" w:rsidRPr="001C5060" w:rsidRDefault="003F4757" w:rsidP="0022464F">
            <w:pPr>
              <w:jc w:val="center"/>
              <w:rPr>
                <w:rFonts w:ascii="Arial" w:hAnsi="Arial" w:cs="Arial"/>
                <w:sz w:val="18"/>
                <w:szCs w:val="18"/>
              </w:rPr>
            </w:pPr>
          </w:p>
        </w:tc>
        <w:tc>
          <w:tcPr>
            <w:tcW w:w="857" w:type="dxa"/>
            <w:vAlign w:val="center"/>
          </w:tcPr>
          <w:p w14:paraId="040C3AF8" w14:textId="77777777" w:rsidR="003F4757" w:rsidRPr="001C5060" w:rsidRDefault="003F4757" w:rsidP="00D87901">
            <w:pPr>
              <w:jc w:val="center"/>
              <w:rPr>
                <w:rFonts w:ascii="Arial" w:hAnsi="Arial" w:cs="Arial"/>
                <w:sz w:val="18"/>
                <w:szCs w:val="18"/>
              </w:rPr>
            </w:pPr>
            <w:r w:rsidRPr="001C5060">
              <w:rPr>
                <w:rFonts w:ascii="Arial" w:hAnsi="Arial" w:cs="Arial"/>
                <w:sz w:val="18"/>
                <w:szCs w:val="18"/>
              </w:rPr>
              <w:t>Al</w:t>
            </w:r>
            <w:r w:rsidR="00D87901" w:rsidRPr="001C5060">
              <w:rPr>
                <w:rFonts w:ascii="Arial" w:hAnsi="Arial" w:cs="Arial"/>
                <w:sz w:val="18"/>
                <w:szCs w:val="18"/>
              </w:rPr>
              <w:t>ert</w:t>
            </w:r>
            <w:r w:rsidRPr="001C5060">
              <w:rPr>
                <w:rFonts w:ascii="Arial" w:hAnsi="Arial" w:cs="Arial"/>
                <w:sz w:val="18"/>
                <w:szCs w:val="18"/>
              </w:rPr>
              <w:t xml:space="preserve"> Limit</w:t>
            </w:r>
          </w:p>
        </w:tc>
        <w:tc>
          <w:tcPr>
            <w:tcW w:w="858" w:type="dxa"/>
            <w:vAlign w:val="center"/>
          </w:tcPr>
          <w:p w14:paraId="643EE261"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Time to Alarm</w:t>
            </w:r>
          </w:p>
        </w:tc>
        <w:tc>
          <w:tcPr>
            <w:tcW w:w="905" w:type="dxa"/>
            <w:vAlign w:val="center"/>
          </w:tcPr>
          <w:p w14:paraId="5B7F9C79"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Integrity Risk</w:t>
            </w:r>
          </w:p>
        </w:tc>
        <w:tc>
          <w:tcPr>
            <w:tcW w:w="1172" w:type="dxa"/>
            <w:vMerge/>
          </w:tcPr>
          <w:p w14:paraId="49A2A3C0" w14:textId="77777777" w:rsidR="003F4757" w:rsidRPr="001C5060" w:rsidRDefault="003F4757" w:rsidP="0022464F">
            <w:pPr>
              <w:jc w:val="both"/>
              <w:rPr>
                <w:rFonts w:ascii="Arial" w:hAnsi="Arial" w:cs="Arial"/>
                <w:sz w:val="18"/>
                <w:szCs w:val="18"/>
              </w:rPr>
            </w:pPr>
          </w:p>
        </w:tc>
        <w:tc>
          <w:tcPr>
            <w:tcW w:w="1072" w:type="dxa"/>
            <w:vMerge/>
          </w:tcPr>
          <w:p w14:paraId="7F70D5C3" w14:textId="77777777" w:rsidR="003F4757" w:rsidRPr="001C5060" w:rsidRDefault="003F4757" w:rsidP="0022464F">
            <w:pPr>
              <w:jc w:val="both"/>
              <w:rPr>
                <w:rFonts w:ascii="Arial" w:hAnsi="Arial" w:cs="Arial"/>
                <w:sz w:val="18"/>
                <w:szCs w:val="18"/>
              </w:rPr>
            </w:pPr>
          </w:p>
        </w:tc>
      </w:tr>
      <w:tr w:rsidR="003F4757" w:rsidRPr="001C5060" w14:paraId="70FBA819" w14:textId="77777777" w:rsidTr="0022464F">
        <w:trPr>
          <w:jc w:val="center"/>
        </w:trPr>
        <w:tc>
          <w:tcPr>
            <w:tcW w:w="1701" w:type="dxa"/>
            <w:tcBorders>
              <w:top w:val="nil"/>
            </w:tcBorders>
            <w:vAlign w:val="center"/>
          </w:tcPr>
          <w:p w14:paraId="047CF7B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Area</w:t>
            </w:r>
          </w:p>
        </w:tc>
        <w:tc>
          <w:tcPr>
            <w:tcW w:w="1268" w:type="dxa"/>
            <w:vAlign w:val="center"/>
          </w:tcPr>
          <w:p w14:paraId="4937D23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m</w:t>
            </w:r>
          </w:p>
        </w:tc>
        <w:tc>
          <w:tcPr>
            <w:tcW w:w="857" w:type="dxa"/>
            <w:vAlign w:val="center"/>
          </w:tcPr>
          <w:p w14:paraId="7D8769CE"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m</w:t>
            </w:r>
          </w:p>
        </w:tc>
        <w:tc>
          <w:tcPr>
            <w:tcW w:w="858" w:type="dxa"/>
            <w:vAlign w:val="center"/>
          </w:tcPr>
          <w:p w14:paraId="4EF2F30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w:t>
            </w:r>
          </w:p>
        </w:tc>
        <w:tc>
          <w:tcPr>
            <w:tcW w:w="905" w:type="dxa"/>
            <w:vAlign w:val="center"/>
          </w:tcPr>
          <w:p w14:paraId="596242A9"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w:t>
            </w:r>
          </w:p>
        </w:tc>
        <w:tc>
          <w:tcPr>
            <w:tcW w:w="1172" w:type="dxa"/>
            <w:vAlign w:val="center"/>
          </w:tcPr>
          <w:p w14:paraId="29A4358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w:t>
            </w:r>
          </w:p>
        </w:tc>
        <w:tc>
          <w:tcPr>
            <w:tcW w:w="1072" w:type="dxa"/>
            <w:vAlign w:val="center"/>
          </w:tcPr>
          <w:p w14:paraId="1BA701C5"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w:t>
            </w:r>
          </w:p>
        </w:tc>
      </w:tr>
      <w:tr w:rsidR="003F4757" w:rsidRPr="001C5060" w14:paraId="225A363B" w14:textId="77777777" w:rsidTr="0022464F">
        <w:trPr>
          <w:jc w:val="center"/>
        </w:trPr>
        <w:tc>
          <w:tcPr>
            <w:tcW w:w="1701" w:type="dxa"/>
            <w:vAlign w:val="center"/>
          </w:tcPr>
          <w:p w14:paraId="016CB681"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Ocean</w:t>
            </w:r>
          </w:p>
        </w:tc>
        <w:tc>
          <w:tcPr>
            <w:tcW w:w="1268" w:type="dxa"/>
            <w:vAlign w:val="center"/>
          </w:tcPr>
          <w:p w14:paraId="42A22A3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100</w:t>
            </w:r>
          </w:p>
        </w:tc>
        <w:tc>
          <w:tcPr>
            <w:tcW w:w="857" w:type="dxa"/>
            <w:vAlign w:val="center"/>
          </w:tcPr>
          <w:p w14:paraId="623B228D" w14:textId="77777777" w:rsidR="003F4757" w:rsidRPr="001C5060" w:rsidRDefault="0077634A" w:rsidP="0022464F">
            <w:pPr>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858" w:type="dxa"/>
            <w:vAlign w:val="center"/>
          </w:tcPr>
          <w:p w14:paraId="11A96FF7" w14:textId="77777777" w:rsidR="003F4757" w:rsidRPr="001C5060" w:rsidRDefault="0077634A" w:rsidP="0022464F">
            <w:pPr>
              <w:jc w:val="center"/>
              <w:rPr>
                <w:rFonts w:ascii="Arial" w:hAnsi="Arial" w:cs="Arial"/>
                <w:sz w:val="18"/>
                <w:szCs w:val="18"/>
              </w:rPr>
            </w:pPr>
            <w:r w:rsidRPr="001C5060">
              <w:rPr>
                <w:rFonts w:ascii="Arial" w:hAnsi="Arial" w:cs="Arial"/>
                <w:sz w:val="18"/>
                <w:szCs w:val="18"/>
              </w:rPr>
              <w:t xml:space="preserve"> N/A</w:t>
            </w:r>
          </w:p>
        </w:tc>
        <w:tc>
          <w:tcPr>
            <w:tcW w:w="905" w:type="dxa"/>
            <w:vAlign w:val="center"/>
          </w:tcPr>
          <w:p w14:paraId="2C390A0F" w14:textId="77777777" w:rsidR="003F4757" w:rsidRPr="001C5060" w:rsidRDefault="0077634A" w:rsidP="0022464F">
            <w:pPr>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1172" w:type="dxa"/>
            <w:vAlign w:val="center"/>
          </w:tcPr>
          <w:p w14:paraId="2343A53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7524DDB4"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N/A</w:t>
            </w:r>
          </w:p>
        </w:tc>
      </w:tr>
      <w:tr w:rsidR="003F4757" w:rsidRPr="001C5060" w14:paraId="32E2A909" w14:textId="77777777" w:rsidTr="0022464F">
        <w:trPr>
          <w:jc w:val="center"/>
        </w:trPr>
        <w:tc>
          <w:tcPr>
            <w:tcW w:w="1701" w:type="dxa"/>
            <w:vAlign w:val="center"/>
          </w:tcPr>
          <w:p w14:paraId="79DF486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Harbour entrances, harbour approaches and coastal waters</w:t>
            </w:r>
          </w:p>
        </w:tc>
        <w:tc>
          <w:tcPr>
            <w:tcW w:w="1268" w:type="dxa"/>
            <w:vAlign w:val="center"/>
          </w:tcPr>
          <w:p w14:paraId="05E88E01"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w:t>
            </w:r>
          </w:p>
        </w:tc>
        <w:tc>
          <w:tcPr>
            <w:tcW w:w="857" w:type="dxa"/>
            <w:vAlign w:val="center"/>
          </w:tcPr>
          <w:p w14:paraId="459C6B0B" w14:textId="77777777" w:rsidR="003F4757" w:rsidRPr="001C5060" w:rsidRDefault="00DB5BDC" w:rsidP="0022464F">
            <w:pPr>
              <w:jc w:val="center"/>
              <w:rPr>
                <w:rFonts w:ascii="Arial" w:hAnsi="Arial" w:cs="Arial"/>
                <w:sz w:val="18"/>
                <w:szCs w:val="18"/>
              </w:rPr>
            </w:pPr>
            <w:commentRangeStart w:id="14"/>
            <w:r w:rsidRPr="001C5060">
              <w:rPr>
                <w:rFonts w:ascii="Arial" w:hAnsi="Arial" w:cs="Arial"/>
                <w:sz w:val="18"/>
                <w:szCs w:val="18"/>
              </w:rPr>
              <w:t>25</w:t>
            </w:r>
            <w:commentRangeEnd w:id="14"/>
            <w:r w:rsidR="00743465" w:rsidRPr="001C5060">
              <w:rPr>
                <w:rStyle w:val="Marquedecommentaire"/>
                <w:rFonts w:ascii="Arial" w:hAnsi="Arial" w:cs="Arial"/>
              </w:rPr>
              <w:commentReference w:id="14"/>
            </w:r>
          </w:p>
        </w:tc>
        <w:tc>
          <w:tcPr>
            <w:tcW w:w="858" w:type="dxa"/>
            <w:vAlign w:val="center"/>
          </w:tcPr>
          <w:p w14:paraId="1CC3650E"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10</w:t>
            </w:r>
            <w:r w:rsidRPr="001C5060">
              <w:rPr>
                <w:rFonts w:ascii="Arial" w:hAnsi="Arial" w:cs="Arial"/>
                <w:sz w:val="18"/>
                <w:szCs w:val="18"/>
                <w:vertAlign w:val="superscript"/>
              </w:rPr>
              <w:t>1</w:t>
            </w:r>
          </w:p>
        </w:tc>
        <w:tc>
          <w:tcPr>
            <w:tcW w:w="905" w:type="dxa"/>
            <w:vAlign w:val="center"/>
          </w:tcPr>
          <w:p w14:paraId="0F089EAF" w14:textId="77777777" w:rsidR="003F4757" w:rsidRPr="001C5060" w:rsidRDefault="00DB5BDC" w:rsidP="0022464F">
            <w:pPr>
              <w:jc w:val="center"/>
              <w:rPr>
                <w:rFonts w:ascii="Arial" w:hAnsi="Arial" w:cs="Arial"/>
                <w:sz w:val="18"/>
                <w:szCs w:val="18"/>
              </w:rPr>
            </w:pPr>
            <w:r w:rsidRPr="001C5060">
              <w:rPr>
                <w:rFonts w:ascii="Arial" w:hAnsi="Arial" w:cs="Arial"/>
                <w:sz w:val="18"/>
                <w:szCs w:val="18"/>
              </w:rPr>
              <w:t>1 x 10</w:t>
            </w:r>
            <w:r w:rsidRPr="001C5060">
              <w:rPr>
                <w:rFonts w:ascii="Arial" w:hAnsi="Arial" w:cs="Arial"/>
                <w:sz w:val="18"/>
                <w:szCs w:val="18"/>
                <w:vertAlign w:val="superscript"/>
              </w:rPr>
              <w:t>-5</w:t>
            </w:r>
          </w:p>
        </w:tc>
        <w:tc>
          <w:tcPr>
            <w:tcW w:w="1172" w:type="dxa"/>
            <w:vAlign w:val="center"/>
          </w:tcPr>
          <w:p w14:paraId="58BC55D2"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4C35469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99.97</w:t>
            </w:r>
          </w:p>
        </w:tc>
      </w:tr>
      <w:tr w:rsidR="003F4757" w:rsidRPr="001C5060" w14:paraId="6CDD77F6" w14:textId="77777777" w:rsidTr="0022464F">
        <w:trPr>
          <w:jc w:val="center"/>
        </w:trPr>
        <w:tc>
          <w:tcPr>
            <w:tcW w:w="7833" w:type="dxa"/>
            <w:gridSpan w:val="7"/>
            <w:tcBorders>
              <w:left w:val="nil"/>
              <w:bottom w:val="nil"/>
              <w:right w:val="nil"/>
            </w:tcBorders>
            <w:vAlign w:val="center"/>
          </w:tcPr>
          <w:p w14:paraId="3C7B9A5B" w14:textId="77777777" w:rsidR="003F4757" w:rsidRPr="001C5060" w:rsidRDefault="003F4757" w:rsidP="0022464F">
            <w:pPr>
              <w:tabs>
                <w:tab w:val="left" w:pos="0"/>
              </w:tabs>
              <w:jc w:val="both"/>
              <w:rPr>
                <w:rFonts w:ascii="Arial" w:hAnsi="Arial" w:cs="Arial"/>
                <w:sz w:val="18"/>
                <w:szCs w:val="18"/>
              </w:rPr>
            </w:pPr>
            <w:r w:rsidRPr="001C5060">
              <w:rPr>
                <w:rFonts w:ascii="Arial" w:hAnsi="Arial" w:cs="Arial"/>
                <w:sz w:val="18"/>
                <w:szCs w:val="18"/>
                <w:vertAlign w:val="superscript"/>
              </w:rPr>
              <w:t>1</w:t>
            </w:r>
            <w:r w:rsidRPr="001C5060">
              <w:rPr>
                <w:rFonts w:ascii="Arial" w:hAnsi="Arial" w:cs="Arial"/>
                <w:sz w:val="18"/>
                <w:szCs w:val="18"/>
              </w:rPr>
              <w:t xml:space="preserve"> </w:t>
            </w:r>
            <w:r w:rsidR="00B72AD1" w:rsidRPr="001C5060">
              <w:rPr>
                <w:rFonts w:ascii="Arial" w:hAnsi="Arial" w:cs="Arial"/>
                <w:i/>
                <w:sz w:val="18"/>
                <w:szCs w:val="18"/>
              </w:rPr>
              <w:t xml:space="preserve">Generation of integrity </w:t>
            </w:r>
            <w:r w:rsidRPr="001C5060">
              <w:rPr>
                <w:rFonts w:ascii="Arial" w:hAnsi="Arial" w:cs="Arial"/>
                <w:i/>
                <w:sz w:val="18"/>
                <w:szCs w:val="18"/>
              </w:rPr>
              <w:t>warnings in cases of system malfunctions, non-availability or discontinuities;</w:t>
            </w:r>
            <w:r w:rsidRPr="001C5060">
              <w:rPr>
                <w:rFonts w:ascii="Arial" w:hAnsi="Arial" w:cs="Arial"/>
                <w:sz w:val="18"/>
                <w:szCs w:val="18"/>
              </w:rPr>
              <w:t xml:space="preserve"> </w:t>
            </w:r>
          </w:p>
        </w:tc>
      </w:tr>
    </w:tbl>
    <w:p w14:paraId="07500F95" w14:textId="77777777" w:rsidR="003F4757" w:rsidRPr="001C5060" w:rsidRDefault="003F4757" w:rsidP="00127B22">
      <w:pPr>
        <w:jc w:val="both"/>
        <w:rPr>
          <w:rFonts w:ascii="Arial" w:hAnsi="Arial" w:cs="Arial"/>
        </w:rPr>
      </w:pPr>
    </w:p>
    <w:p w14:paraId="25727A4F" w14:textId="77777777" w:rsidR="00DB5BDC" w:rsidRDefault="00DB5BDC" w:rsidP="00DB5BDC">
      <w:pPr>
        <w:autoSpaceDE w:val="0"/>
        <w:autoSpaceDN w:val="0"/>
        <w:adjustRightInd w:val="0"/>
        <w:jc w:val="both"/>
        <w:rPr>
          <w:rFonts w:ascii="Arial" w:hAnsi="Arial" w:cs="Arial"/>
          <w:iCs/>
        </w:rPr>
      </w:pPr>
      <w:r w:rsidRPr="001C5060">
        <w:rPr>
          <w:rFonts w:ascii="Arial" w:hAnsi="Arial" w:cs="Arial"/>
          <w:iCs/>
        </w:rPr>
        <w:t xml:space="preserve">Receiver equipment for the </w:t>
      </w:r>
      <w:proofErr w:type="spellStart"/>
      <w:r w:rsidRPr="001C5060">
        <w:rPr>
          <w:rFonts w:ascii="Arial" w:hAnsi="Arial" w:cs="Arial"/>
          <w:iCs/>
        </w:rPr>
        <w:t>eLoran</w:t>
      </w:r>
      <w:proofErr w:type="spellEnd"/>
      <w:r w:rsidRPr="001C5060">
        <w:rPr>
          <w:rFonts w:ascii="Arial" w:hAnsi="Arial" w:cs="Arial"/>
          <w:iCs/>
        </w:rPr>
        <w:t xml:space="preserve"> system intended for navigational purposes on ships with maximum speeds not exceeding 70 knots</w:t>
      </w:r>
      <w:r w:rsidRPr="001C5060">
        <w:rPr>
          <w:rStyle w:val="Appelnotedebasdep"/>
          <w:rFonts w:ascii="Arial" w:hAnsi="Arial" w:cs="Arial"/>
          <w:vertAlign w:val="superscript"/>
        </w:rPr>
        <w:footnoteReference w:id="1"/>
      </w:r>
      <w:r w:rsidRPr="001C5060">
        <w:rPr>
          <w:rFonts w:ascii="Arial" w:hAnsi="Arial" w:cs="Arial"/>
          <w:iCs/>
        </w:rPr>
        <w:t xml:space="preserve"> </w:t>
      </w:r>
      <w:r w:rsidRPr="001C5060">
        <w:rPr>
          <w:rFonts w:ascii="Arial" w:hAnsi="Arial" w:cs="Arial"/>
        </w:rPr>
        <w:t xml:space="preserve">shall </w:t>
      </w:r>
      <w:r w:rsidRPr="001C5060">
        <w:rPr>
          <w:rFonts w:ascii="Arial" w:hAnsi="Arial" w:cs="Arial"/>
          <w:iCs/>
        </w:rPr>
        <w:t>meet the minimum performance requirements outlined in Table 1.</w:t>
      </w:r>
    </w:p>
    <w:p w14:paraId="33CADE80" w14:textId="77777777" w:rsidR="00C91122" w:rsidRPr="001C5060" w:rsidRDefault="00C91122" w:rsidP="00DB5BDC">
      <w:pPr>
        <w:autoSpaceDE w:val="0"/>
        <w:autoSpaceDN w:val="0"/>
        <w:adjustRightInd w:val="0"/>
        <w:jc w:val="both"/>
        <w:rPr>
          <w:rFonts w:ascii="Arial" w:hAnsi="Arial" w:cs="Arial"/>
          <w:iCs/>
        </w:rPr>
      </w:pPr>
    </w:p>
    <w:p w14:paraId="08C69804" w14:textId="77777777" w:rsidR="003F4757" w:rsidRPr="001C5060" w:rsidRDefault="00C91122" w:rsidP="00370A73">
      <w:pPr>
        <w:pStyle w:val="Titre1"/>
        <w:rPr>
          <w:rFonts w:cs="Arial"/>
        </w:rPr>
      </w:pPr>
      <w:bookmarkStart w:id="15" w:name="_Toc433886643"/>
      <w:bookmarkStart w:id="16" w:name="_Toc433886644"/>
      <w:bookmarkEnd w:id="15"/>
      <w:r w:rsidRPr="001C5060">
        <w:rPr>
          <w:rFonts w:cs="Arial"/>
        </w:rPr>
        <w:t>Technical Aspects</w:t>
      </w:r>
      <w:bookmarkEnd w:id="16"/>
    </w:p>
    <w:p w14:paraId="45C277D1" w14:textId="77777777" w:rsidR="00027067" w:rsidRDefault="003F4757" w:rsidP="00D302A6">
      <w:pPr>
        <w:jc w:val="both"/>
        <w:rPr>
          <w:rFonts w:ascii="Arial" w:hAnsi="Arial" w:cs="Arial"/>
          <w:sz w:val="22"/>
          <w:szCs w:val="22"/>
        </w:rPr>
      </w:pPr>
      <w:r w:rsidRPr="001C5060">
        <w:rPr>
          <w:rFonts w:ascii="Arial" w:hAnsi="Arial" w:cs="Arial"/>
          <w:sz w:val="22"/>
          <w:szCs w:val="22"/>
        </w:rPr>
        <w:t xml:space="preserve">This chapter deals with the technical implementation of </w:t>
      </w:r>
      <w:proofErr w:type="spellStart"/>
      <w:r w:rsidR="00D302A6" w:rsidRPr="001C5060">
        <w:rPr>
          <w:rFonts w:ascii="Arial" w:hAnsi="Arial" w:cs="Arial"/>
          <w:sz w:val="22"/>
          <w:szCs w:val="22"/>
        </w:rPr>
        <w:t>eLoran</w:t>
      </w:r>
      <w:proofErr w:type="spellEnd"/>
      <w:r w:rsidRPr="001C5060">
        <w:rPr>
          <w:rFonts w:ascii="Arial" w:hAnsi="Arial" w:cs="Arial"/>
          <w:sz w:val="22"/>
          <w:szCs w:val="22"/>
        </w:rPr>
        <w:t xml:space="preserve"> service in the frequency band </w:t>
      </w:r>
      <w:r w:rsidR="00D302A6" w:rsidRPr="001C5060">
        <w:rPr>
          <w:rFonts w:ascii="Arial" w:hAnsi="Arial" w:cs="Arial"/>
          <w:sz w:val="22"/>
          <w:szCs w:val="22"/>
        </w:rPr>
        <w:t>90-110</w:t>
      </w:r>
      <w:r w:rsidRPr="001C5060">
        <w:rPr>
          <w:rFonts w:ascii="Arial" w:hAnsi="Arial" w:cs="Arial"/>
          <w:sz w:val="22"/>
          <w:szCs w:val="22"/>
        </w:rPr>
        <w:t xml:space="preserve"> kHz, whose use enables the fulfilment of performance requirements given</w:t>
      </w:r>
      <w:r w:rsidR="00027067" w:rsidRPr="001C5060">
        <w:rPr>
          <w:rFonts w:ascii="Arial" w:hAnsi="Arial" w:cs="Arial"/>
          <w:sz w:val="22"/>
          <w:szCs w:val="22"/>
        </w:rPr>
        <w:t xml:space="preserve"> in Chapter 2.</w:t>
      </w:r>
    </w:p>
    <w:p w14:paraId="507B66C4" w14:textId="77777777" w:rsidR="00A76AA3" w:rsidRPr="001C5060" w:rsidRDefault="00A76AA3" w:rsidP="00D302A6">
      <w:pPr>
        <w:jc w:val="both"/>
        <w:rPr>
          <w:rFonts w:ascii="Arial" w:hAnsi="Arial" w:cs="Arial"/>
          <w:sz w:val="22"/>
          <w:szCs w:val="22"/>
        </w:rPr>
      </w:pPr>
    </w:p>
    <w:p w14:paraId="29223EE0" w14:textId="77777777" w:rsidR="00D302A6" w:rsidRPr="00DF2085" w:rsidRDefault="003B0FE8" w:rsidP="001C5060">
      <w:pPr>
        <w:pStyle w:val="Titre2"/>
        <w:ind w:left="576"/>
        <w:rPr>
          <w:rFonts w:cs="Arial"/>
        </w:rPr>
      </w:pPr>
      <w:bookmarkStart w:id="17" w:name="_Toc433886646"/>
      <w:proofErr w:type="spellStart"/>
      <w:proofErr w:type="gramStart"/>
      <w:r w:rsidRPr="00DF2085">
        <w:rPr>
          <w:rFonts w:cs="Arial"/>
        </w:rPr>
        <w:t>e</w:t>
      </w:r>
      <w:r w:rsidR="00D302A6" w:rsidRPr="001C5060">
        <w:rPr>
          <w:rFonts w:cs="Arial"/>
        </w:rPr>
        <w:t>Loran</w:t>
      </w:r>
      <w:proofErr w:type="spellEnd"/>
      <w:proofErr w:type="gramEnd"/>
      <w:r w:rsidR="00D302A6" w:rsidRPr="00DF2085">
        <w:rPr>
          <w:rFonts w:cs="Arial"/>
        </w:rPr>
        <w:t xml:space="preserve"> signal provision</w:t>
      </w:r>
      <w:bookmarkEnd w:id="17"/>
    </w:p>
    <w:p w14:paraId="21D2F0C4" w14:textId="77777777" w:rsidR="0014568A" w:rsidRPr="001C5060" w:rsidRDefault="0014568A" w:rsidP="001C5060">
      <w:pPr>
        <w:jc w:val="both"/>
        <w:rPr>
          <w:rFonts w:ascii="Arial" w:hAnsi="Arial" w:cs="Arial"/>
          <w:sz w:val="22"/>
          <w:szCs w:val="22"/>
        </w:rPr>
      </w:pPr>
      <w:r w:rsidRPr="001C5060">
        <w:rPr>
          <w:rFonts w:ascii="Arial" w:hAnsi="Arial" w:cs="Arial"/>
          <w:sz w:val="22"/>
          <w:szCs w:val="22"/>
        </w:rPr>
        <w:t xml:space="preserve">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 provider will provide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as defined in</w:t>
      </w:r>
      <w:r w:rsidR="003B0FE8" w:rsidRPr="001C5060">
        <w:rPr>
          <w:rFonts w:ascii="Arial" w:hAnsi="Arial" w:cs="Arial"/>
          <w:sz w:val="22"/>
          <w:szCs w:val="22"/>
        </w:rPr>
        <w:t xml:space="preserve"> </w:t>
      </w:r>
      <w:r w:rsidR="00736860" w:rsidRPr="001C5060">
        <w:rPr>
          <w:rFonts w:ascii="Arial" w:hAnsi="Arial" w:cs="Arial"/>
          <w:sz w:val="22"/>
          <w:szCs w:val="22"/>
        </w:rPr>
        <w:t xml:space="preserve">Reference </w:t>
      </w:r>
      <w:r w:rsidR="003B0FE8" w:rsidRPr="001C5060">
        <w:rPr>
          <w:rFonts w:ascii="Arial" w:hAnsi="Arial" w:cs="Arial"/>
          <w:sz w:val="22"/>
          <w:szCs w:val="22"/>
        </w:rPr>
        <w:t>[</w:t>
      </w:r>
      <w:r w:rsidR="00736860" w:rsidRPr="001C5060">
        <w:rPr>
          <w:rFonts w:ascii="Arial" w:hAnsi="Arial" w:cs="Arial"/>
          <w:sz w:val="22"/>
          <w:szCs w:val="22"/>
        </w:rPr>
        <w:t>7</w:t>
      </w:r>
      <w:r w:rsidR="003B0FE8" w:rsidRPr="001C5060">
        <w:rPr>
          <w:rFonts w:ascii="Arial" w:hAnsi="Arial" w:cs="Arial"/>
          <w:sz w:val="22"/>
          <w:szCs w:val="22"/>
        </w:rPr>
        <w:t>].</w:t>
      </w:r>
      <w:r w:rsidRPr="001C5060">
        <w:rPr>
          <w:rFonts w:ascii="Arial" w:hAnsi="Arial" w:cs="Arial"/>
          <w:sz w:val="22"/>
          <w:szCs w:val="22"/>
        </w:rPr>
        <w:t xml:space="preserve"> </w:t>
      </w:r>
    </w:p>
    <w:p w14:paraId="346B5D6E" w14:textId="77777777" w:rsidR="002F1EB4" w:rsidRPr="001C5060" w:rsidRDefault="002F1EB4" w:rsidP="001C5060">
      <w:pPr>
        <w:pStyle w:val="Corpsdetexte"/>
        <w:jc w:val="both"/>
        <w:rPr>
          <w:rFonts w:ascii="Arial" w:hAnsi="Arial" w:cs="Arial"/>
          <w:sz w:val="22"/>
          <w:szCs w:val="22"/>
        </w:rPr>
      </w:pPr>
      <w:r w:rsidRPr="001C5060">
        <w:rPr>
          <w:rFonts w:ascii="Arial" w:hAnsi="Arial" w:cs="Arial"/>
          <w:sz w:val="22"/>
          <w:szCs w:val="22"/>
        </w:rPr>
        <w:t xml:space="preserve">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comprises two basic components:</w:t>
      </w:r>
    </w:p>
    <w:p w14:paraId="15EC10B7" w14:textId="77777777" w:rsidR="002F1EB4" w:rsidRPr="001C5060" w:rsidRDefault="002F1EB4" w:rsidP="001C5060">
      <w:pPr>
        <w:pStyle w:val="Corpsdetexte"/>
        <w:numPr>
          <w:ilvl w:val="0"/>
          <w:numId w:val="15"/>
        </w:numPr>
        <w:jc w:val="both"/>
        <w:rPr>
          <w:rFonts w:ascii="Arial" w:hAnsi="Arial" w:cs="Arial"/>
          <w:sz w:val="22"/>
          <w:szCs w:val="22"/>
        </w:rPr>
      </w:pPr>
      <w:r w:rsidRPr="001C5060">
        <w:rPr>
          <w:rFonts w:ascii="Arial" w:hAnsi="Arial" w:cs="Arial"/>
          <w:sz w:val="22"/>
          <w:szCs w:val="22"/>
        </w:rPr>
        <w:t xml:space="preserve">The pulsed waveform, in which the </w:t>
      </w:r>
      <w:r w:rsidR="00661BD4" w:rsidRPr="001C5060">
        <w:rPr>
          <w:rFonts w:ascii="Arial" w:hAnsi="Arial" w:cs="Arial"/>
          <w:sz w:val="22"/>
          <w:szCs w:val="22"/>
        </w:rPr>
        <w:t>standard</w:t>
      </w:r>
      <w:commentRangeStart w:id="18"/>
      <w:r w:rsidRPr="001C5060">
        <w:rPr>
          <w:rFonts w:ascii="Arial" w:hAnsi="Arial" w:cs="Arial"/>
          <w:sz w:val="22"/>
          <w:szCs w:val="22"/>
        </w:rPr>
        <w:t xml:space="preserve"> zero crossing</w:t>
      </w:r>
      <w:commentRangeEnd w:id="18"/>
      <w:r w:rsidR="009D2925" w:rsidRPr="001C5060">
        <w:rPr>
          <w:rStyle w:val="Marquedecommentaire"/>
          <w:rFonts w:ascii="Arial" w:hAnsi="Arial" w:cs="Arial"/>
          <w:sz w:val="22"/>
          <w:szCs w:val="22"/>
        </w:rPr>
        <w:commentReference w:id="18"/>
      </w:r>
      <w:r w:rsidRPr="001C5060">
        <w:rPr>
          <w:rFonts w:ascii="Arial" w:hAnsi="Arial" w:cs="Arial"/>
          <w:sz w:val="22"/>
          <w:szCs w:val="22"/>
        </w:rPr>
        <w:t xml:space="preserve"> point</w:t>
      </w:r>
      <w:r w:rsidR="00661BD4" w:rsidRPr="001C5060">
        <w:rPr>
          <w:rFonts w:ascii="Arial" w:hAnsi="Arial" w:cs="Arial"/>
          <w:sz w:val="22"/>
          <w:szCs w:val="22"/>
        </w:rPr>
        <w:t xml:space="preserve"> (Figure </w:t>
      </w:r>
      <w:r w:rsidR="00A76AA3">
        <w:rPr>
          <w:rFonts w:ascii="Arial" w:hAnsi="Arial" w:cs="Arial"/>
          <w:sz w:val="22"/>
          <w:szCs w:val="22"/>
        </w:rPr>
        <w:t>2</w:t>
      </w:r>
      <w:r w:rsidR="00661BD4" w:rsidRPr="001C5060">
        <w:rPr>
          <w:rFonts w:ascii="Arial" w:hAnsi="Arial" w:cs="Arial"/>
          <w:sz w:val="22"/>
          <w:szCs w:val="22"/>
        </w:rPr>
        <w:t>)</w:t>
      </w:r>
      <w:r w:rsidRPr="001C5060">
        <w:rPr>
          <w:rFonts w:ascii="Arial" w:hAnsi="Arial" w:cs="Arial"/>
          <w:sz w:val="22"/>
          <w:szCs w:val="22"/>
        </w:rPr>
        <w:t xml:space="preserve"> is used as the time-stamp from which timing and hence ranging from the transmitter is derived.</w:t>
      </w:r>
    </w:p>
    <w:p w14:paraId="1C4A0876" w14:textId="77777777" w:rsidR="002F1EB4" w:rsidRPr="001C5060" w:rsidRDefault="002F1EB4" w:rsidP="001C5060">
      <w:pPr>
        <w:pStyle w:val="Corpsdetexte"/>
        <w:numPr>
          <w:ilvl w:val="0"/>
          <w:numId w:val="15"/>
        </w:numPr>
        <w:jc w:val="both"/>
        <w:rPr>
          <w:rFonts w:ascii="Arial" w:hAnsi="Arial" w:cs="Arial"/>
          <w:sz w:val="22"/>
          <w:szCs w:val="22"/>
        </w:rPr>
      </w:pPr>
      <w:proofErr w:type="gramStart"/>
      <w:r w:rsidRPr="001C5060">
        <w:rPr>
          <w:rFonts w:ascii="Arial" w:hAnsi="Arial" w:cs="Arial"/>
          <w:sz w:val="22"/>
          <w:szCs w:val="22"/>
        </w:rPr>
        <w:t>The  data</w:t>
      </w:r>
      <w:proofErr w:type="gramEnd"/>
      <w:r w:rsidRPr="001C5060">
        <w:rPr>
          <w:rFonts w:ascii="Arial" w:hAnsi="Arial" w:cs="Arial"/>
          <w:sz w:val="22"/>
          <w:szCs w:val="22"/>
        </w:rPr>
        <w:t xml:space="preserve"> component, which is constructed by modulating the </w:t>
      </w:r>
      <w:r w:rsidR="009D2925" w:rsidRPr="001C5060">
        <w:rPr>
          <w:rStyle w:val="Marquedecommentaire"/>
          <w:rFonts w:ascii="Arial" w:hAnsi="Arial" w:cs="Arial"/>
          <w:sz w:val="22"/>
          <w:szCs w:val="22"/>
        </w:rPr>
        <w:commentReference w:id="19"/>
      </w:r>
      <w:proofErr w:type="spellStart"/>
      <w:r w:rsidRPr="001C5060">
        <w:rPr>
          <w:rFonts w:ascii="Arial" w:hAnsi="Arial" w:cs="Arial"/>
          <w:sz w:val="22"/>
          <w:szCs w:val="22"/>
        </w:rPr>
        <w:t>eLoran</w:t>
      </w:r>
      <w:proofErr w:type="spellEnd"/>
      <w:r w:rsidRPr="001C5060">
        <w:rPr>
          <w:rFonts w:ascii="Arial" w:hAnsi="Arial" w:cs="Arial"/>
          <w:sz w:val="22"/>
          <w:szCs w:val="22"/>
        </w:rPr>
        <w:t xml:space="preserve"> waveform.</w:t>
      </w:r>
    </w:p>
    <w:p w14:paraId="5F335162" w14:textId="77777777" w:rsidR="002F1EB4" w:rsidRPr="001C5060" w:rsidRDefault="002F1EB4" w:rsidP="001C5060">
      <w:pPr>
        <w:pStyle w:val="Corpsdetexte"/>
        <w:ind w:left="360"/>
        <w:jc w:val="both"/>
        <w:rPr>
          <w:rFonts w:ascii="Arial" w:hAnsi="Arial" w:cs="Arial"/>
          <w:sz w:val="22"/>
          <w:szCs w:val="22"/>
        </w:rPr>
      </w:pPr>
      <w:r w:rsidRPr="001C5060">
        <w:rPr>
          <w:rFonts w:ascii="Arial" w:hAnsi="Arial" w:cs="Arial"/>
          <w:sz w:val="22"/>
          <w:szCs w:val="22"/>
        </w:rPr>
        <w:t xml:space="preserve">The signal construction, data format and transmission characteristics are detailed in ITU-R Recommendation </w:t>
      </w:r>
      <w:r w:rsidRPr="001C5060">
        <w:rPr>
          <w:rFonts w:ascii="Arial" w:hAnsi="Arial" w:cs="Arial"/>
          <w:sz w:val="22"/>
          <w:szCs w:val="22"/>
          <w:highlight w:val="yellow"/>
        </w:rPr>
        <w:t>M.589-</w:t>
      </w:r>
      <w:r w:rsidR="00D87901" w:rsidRPr="001C5060">
        <w:rPr>
          <w:rFonts w:ascii="Arial" w:hAnsi="Arial" w:cs="Arial"/>
          <w:sz w:val="22"/>
          <w:szCs w:val="22"/>
          <w:highlight w:val="yellow"/>
        </w:rPr>
        <w:t>3</w:t>
      </w:r>
      <w:r w:rsidRPr="001C5060">
        <w:rPr>
          <w:rFonts w:ascii="Arial" w:hAnsi="Arial" w:cs="Arial"/>
          <w:sz w:val="22"/>
          <w:szCs w:val="22"/>
          <w:highlight w:val="yellow"/>
        </w:rPr>
        <w:t>(Ref. 1</w:t>
      </w:r>
      <w:proofErr w:type="gramStart"/>
      <w:r w:rsidRPr="001C5060">
        <w:rPr>
          <w:rFonts w:ascii="Arial" w:hAnsi="Arial" w:cs="Arial"/>
          <w:sz w:val="22"/>
          <w:szCs w:val="22"/>
        </w:rPr>
        <w:t xml:space="preserve">)  </w:t>
      </w:r>
      <w:r w:rsidRPr="001C5060">
        <w:rPr>
          <w:rFonts w:ascii="Arial" w:hAnsi="Arial" w:cs="Arial"/>
          <w:color w:val="0000FF"/>
          <w:sz w:val="22"/>
          <w:szCs w:val="22"/>
        </w:rPr>
        <w:t>(</w:t>
      </w:r>
      <w:proofErr w:type="gramEnd"/>
      <w:r w:rsidRPr="001C5060">
        <w:rPr>
          <w:rFonts w:ascii="Arial" w:hAnsi="Arial" w:cs="Arial"/>
          <w:color w:val="0000FF"/>
          <w:sz w:val="22"/>
          <w:szCs w:val="22"/>
        </w:rPr>
        <w:t>to be updated)</w:t>
      </w:r>
    </w:p>
    <w:p w14:paraId="4EC6177C" w14:textId="77777777" w:rsidR="002F1EB4" w:rsidRPr="001C5060" w:rsidRDefault="002F1EB4" w:rsidP="001C5060">
      <w:pPr>
        <w:pStyle w:val="Corpsdetexte"/>
        <w:jc w:val="both"/>
        <w:rPr>
          <w:rFonts w:ascii="Arial" w:hAnsi="Arial" w:cs="Arial"/>
          <w:color w:val="FF0000"/>
          <w:sz w:val="22"/>
          <w:szCs w:val="22"/>
        </w:rPr>
      </w:pPr>
    </w:p>
    <w:p w14:paraId="207FC5B1" w14:textId="77777777" w:rsidR="00251EDC" w:rsidRPr="001C5060" w:rsidRDefault="002F1EB4" w:rsidP="001C5060">
      <w:pPr>
        <w:pStyle w:val="Corpsdetexte"/>
        <w:ind w:left="120"/>
        <w:jc w:val="both"/>
        <w:rPr>
          <w:rFonts w:ascii="Arial" w:hAnsi="Arial" w:cs="Arial"/>
          <w:color w:val="0000FF"/>
          <w:sz w:val="22"/>
          <w:szCs w:val="22"/>
        </w:rPr>
      </w:pPr>
      <w:r w:rsidRPr="001C5060">
        <w:rPr>
          <w:rFonts w:ascii="Arial" w:hAnsi="Arial" w:cs="Arial"/>
          <w:sz w:val="22"/>
          <w:szCs w:val="22"/>
        </w:rPr>
        <w:t xml:space="preserve">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Waveform is the basis of timing and hence ranging. Each transmitter broadcasts a group of eight to or ten pulses, in a pattern synchronised with adjacent transmitters. Each pulse consists of a 100 kHz carrier that rapidly increases in amplitude in a prescribed manner and then decays at a rate which depends on the particular transmitter and antenna characteristics.</w:t>
      </w:r>
    </w:p>
    <w:p w14:paraId="60CFE261" w14:textId="77777777" w:rsidR="00251EDC" w:rsidRDefault="002F1EB4" w:rsidP="001C5060">
      <w:pPr>
        <w:pStyle w:val="Corpsdetexte"/>
        <w:ind w:left="120"/>
        <w:jc w:val="both"/>
        <w:rPr>
          <w:rFonts w:ascii="Arial" w:hAnsi="Arial" w:cs="Arial"/>
          <w:sz w:val="22"/>
          <w:szCs w:val="22"/>
        </w:rPr>
      </w:pPr>
      <w:r w:rsidRPr="001C5060">
        <w:rPr>
          <w:rFonts w:ascii="Arial" w:hAnsi="Arial" w:cs="Arial"/>
          <w:sz w:val="22"/>
          <w:szCs w:val="22"/>
        </w:rPr>
        <w:t>Signal Power is expressed in terms of Peak Envelope Power in kilowatts.</w:t>
      </w:r>
    </w:p>
    <w:p w14:paraId="222C7D3B" w14:textId="77777777" w:rsidR="00A76AA3" w:rsidRPr="001C5060" w:rsidRDefault="00A76AA3" w:rsidP="001C5060">
      <w:pPr>
        <w:pStyle w:val="Corpsdetexte"/>
        <w:ind w:left="120"/>
        <w:jc w:val="both"/>
        <w:rPr>
          <w:rFonts w:ascii="Arial" w:hAnsi="Arial" w:cs="Arial"/>
          <w:sz w:val="22"/>
          <w:szCs w:val="22"/>
        </w:rPr>
      </w:pPr>
    </w:p>
    <w:p w14:paraId="1FCCF9AE" w14:textId="77777777" w:rsidR="00661BD4" w:rsidRPr="001C5060" w:rsidRDefault="00661BD4" w:rsidP="001C5060">
      <w:pPr>
        <w:pStyle w:val="Corpsdetexte"/>
        <w:ind w:left="120"/>
        <w:jc w:val="center"/>
        <w:rPr>
          <w:rFonts w:ascii="Arial" w:hAnsi="Arial" w:cs="Arial"/>
        </w:rPr>
      </w:pPr>
      <w:r w:rsidRPr="001C5060">
        <w:rPr>
          <w:rFonts w:ascii="Arial" w:hAnsi="Arial" w:cs="Arial"/>
          <w:noProof/>
          <w:lang w:val="fr-FR" w:eastAsia="fr-FR"/>
        </w:rPr>
        <w:drawing>
          <wp:inline distT="0" distB="0" distL="0" distR="0" wp14:anchorId="163C596E" wp14:editId="243F81BE">
            <wp:extent cx="4696460" cy="2909570"/>
            <wp:effectExtent l="19050" t="19050" r="27940" b="24130"/>
            <wp:docPr id="6"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5"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1593595C" w14:textId="77777777" w:rsidR="00661BD4" w:rsidRPr="001C5060" w:rsidRDefault="00661BD4" w:rsidP="00661BD4">
      <w:pPr>
        <w:pStyle w:val="Lgende"/>
        <w:rPr>
          <w:rFonts w:ascii="Arial" w:hAnsi="Arial" w:cs="Arial"/>
          <w:sz w:val="22"/>
          <w:szCs w:val="22"/>
        </w:rPr>
      </w:pPr>
      <w:r w:rsidRPr="001C5060">
        <w:rPr>
          <w:rFonts w:ascii="Arial" w:hAnsi="Arial" w:cs="Arial"/>
          <w:sz w:val="22"/>
          <w:szCs w:val="22"/>
        </w:rPr>
        <w:t xml:space="preserve">Figure </w:t>
      </w:r>
      <w:r w:rsidR="00A76AA3" w:rsidRPr="001C5060">
        <w:rPr>
          <w:rFonts w:ascii="Arial" w:hAnsi="Arial" w:cs="Arial"/>
          <w:sz w:val="22"/>
          <w:szCs w:val="22"/>
        </w:rPr>
        <w:t>2</w:t>
      </w:r>
      <w:r w:rsidRPr="001C5060">
        <w:rPr>
          <w:rFonts w:ascii="Arial" w:hAnsi="Arial" w:cs="Arial"/>
          <w:sz w:val="22"/>
          <w:szCs w:val="22"/>
        </w:rPr>
        <w:t>: The Loran pulse waveform with the standard zero crossing</w:t>
      </w:r>
    </w:p>
    <w:p w14:paraId="50D7ED65" w14:textId="77777777" w:rsidR="00E92FF2" w:rsidRDefault="00E92FF2" w:rsidP="001C5060"/>
    <w:p w14:paraId="06BB26C5" w14:textId="77777777" w:rsidR="00E92FF2" w:rsidRDefault="00E92FF2" w:rsidP="001C5060"/>
    <w:p w14:paraId="54CAF655" w14:textId="77777777" w:rsidR="00E92FF2" w:rsidRPr="001C5060" w:rsidRDefault="00E92FF2" w:rsidP="001C5060">
      <w:pPr>
        <w:jc w:val="center"/>
      </w:pPr>
      <w:r w:rsidRPr="001C5060">
        <w:rPr>
          <w:rFonts w:ascii="Arial" w:hAnsi="Arial" w:cs="Arial"/>
          <w:noProof/>
          <w:lang w:val="fr-FR" w:eastAsia="fr-FR"/>
        </w:rPr>
        <w:drawing>
          <wp:inline distT="0" distB="0" distL="0" distR="0" wp14:anchorId="33611304" wp14:editId="2E2354C0">
            <wp:extent cx="5143500" cy="2875733"/>
            <wp:effectExtent l="0" t="0" r="0" b="1270"/>
            <wp:docPr id="6148" name="Picture 4" descr="E:\WINNT\Profiles\Administrator\Desktop\loran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descr="E:\WINNT\Profiles\Administrator\Desktop\loran_syste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50644" cy="2879727"/>
                    </a:xfrm>
                    <a:prstGeom prst="rect">
                      <a:avLst/>
                    </a:prstGeom>
                    <a:noFill/>
                    <a:ln>
                      <a:noFill/>
                    </a:ln>
                    <a:extLst/>
                  </pic:spPr>
                </pic:pic>
              </a:graphicData>
            </a:graphic>
          </wp:inline>
        </w:drawing>
      </w:r>
    </w:p>
    <w:p w14:paraId="0958FF83" w14:textId="77777777" w:rsidR="002F1EB4" w:rsidRPr="001C5060" w:rsidRDefault="006757FA" w:rsidP="002F1EB4">
      <w:pPr>
        <w:pStyle w:val="Corpsdetexte"/>
        <w:ind w:left="120"/>
        <w:rPr>
          <w:rFonts w:ascii="Arial" w:hAnsi="Arial" w:cs="Arial"/>
          <w:sz w:val="22"/>
          <w:szCs w:val="22"/>
        </w:rPr>
      </w:pPr>
      <w:r>
        <w:rPr>
          <w:rFonts w:ascii="Arial" w:hAnsi="Arial" w:cs="Arial"/>
        </w:rPr>
        <w:tab/>
      </w:r>
      <w:r>
        <w:rPr>
          <w:rFonts w:ascii="Arial" w:hAnsi="Arial" w:cs="Arial"/>
        </w:rPr>
        <w:tab/>
      </w:r>
      <w:r>
        <w:rPr>
          <w:rFonts w:ascii="Arial" w:hAnsi="Arial" w:cs="Arial"/>
        </w:rPr>
        <w:tab/>
      </w:r>
      <w:r w:rsidRPr="001C5060">
        <w:rPr>
          <w:rFonts w:ascii="Arial" w:hAnsi="Arial" w:cs="Arial"/>
          <w:sz w:val="22"/>
          <w:szCs w:val="22"/>
        </w:rPr>
        <w:t>Figure 3: The Loran waveform</w:t>
      </w:r>
      <w:proofErr w:type="gramStart"/>
      <w:r w:rsidRPr="001C5060">
        <w:rPr>
          <w:rFonts w:ascii="Arial" w:hAnsi="Arial" w:cs="Arial"/>
          <w:sz w:val="22"/>
          <w:szCs w:val="22"/>
        </w:rPr>
        <w:t>,  transmitted</w:t>
      </w:r>
      <w:proofErr w:type="gramEnd"/>
      <w:r w:rsidRPr="001C5060">
        <w:rPr>
          <w:rFonts w:ascii="Arial" w:hAnsi="Arial" w:cs="Arial"/>
          <w:sz w:val="22"/>
          <w:szCs w:val="22"/>
        </w:rPr>
        <w:t xml:space="preserve"> in groups with unique GRI</w:t>
      </w:r>
    </w:p>
    <w:p w14:paraId="364EF5E5" w14:textId="77777777" w:rsidR="002F1EB4" w:rsidRPr="00DF2085" w:rsidRDefault="002F1EB4" w:rsidP="001C5060">
      <w:pPr>
        <w:pStyle w:val="Titre2"/>
        <w:tabs>
          <w:tab w:val="num" w:pos="840"/>
        </w:tabs>
        <w:ind w:left="576"/>
        <w:rPr>
          <w:rFonts w:cs="Arial"/>
        </w:rPr>
      </w:pPr>
      <w:bookmarkStart w:id="20" w:name="_Toc433886647"/>
      <w:r w:rsidRPr="00DF2085">
        <w:rPr>
          <w:rFonts w:cs="Arial"/>
        </w:rPr>
        <w:lastRenderedPageBreak/>
        <w:t>Time Synchronisation</w:t>
      </w:r>
      <w:bookmarkEnd w:id="20"/>
    </w:p>
    <w:p w14:paraId="0E3C199A" w14:textId="77777777" w:rsidR="002F1EB4" w:rsidRPr="001C5060" w:rsidRDefault="002F1EB4" w:rsidP="002F1EB4">
      <w:pPr>
        <w:pStyle w:val="Corpsdetexte"/>
        <w:rPr>
          <w:rFonts w:ascii="Arial" w:hAnsi="Arial" w:cs="Arial"/>
          <w:sz w:val="22"/>
          <w:szCs w:val="22"/>
        </w:rPr>
      </w:pPr>
      <w:proofErr w:type="spellStart"/>
      <w:proofErr w:type="gramStart"/>
      <w:r w:rsidRPr="001C5060">
        <w:rPr>
          <w:rFonts w:ascii="Arial" w:hAnsi="Arial" w:cs="Arial"/>
          <w:sz w:val="22"/>
          <w:szCs w:val="22"/>
        </w:rPr>
        <w:t>eLoran</w:t>
      </w:r>
      <w:proofErr w:type="spellEnd"/>
      <w:proofErr w:type="gramEnd"/>
      <w:r w:rsidRPr="001C5060">
        <w:rPr>
          <w:rFonts w:ascii="Arial" w:hAnsi="Arial" w:cs="Arial"/>
          <w:sz w:val="22"/>
          <w:szCs w:val="22"/>
        </w:rPr>
        <w:t xml:space="preserve"> signals should be synchronised to </w:t>
      </w:r>
      <w:commentRangeStart w:id="21"/>
      <w:r w:rsidRPr="001C5060">
        <w:rPr>
          <w:rFonts w:ascii="Arial" w:hAnsi="Arial" w:cs="Arial"/>
          <w:sz w:val="22"/>
          <w:szCs w:val="22"/>
        </w:rPr>
        <w:t xml:space="preserve">Universal Coordinated Time (UTC). </w:t>
      </w:r>
      <w:commentRangeEnd w:id="21"/>
      <w:r w:rsidR="00251EDC" w:rsidRPr="001C5060">
        <w:rPr>
          <w:rStyle w:val="Marquedecommentaire"/>
          <w:rFonts w:ascii="Arial" w:hAnsi="Arial" w:cs="Arial"/>
          <w:sz w:val="22"/>
          <w:szCs w:val="22"/>
        </w:rPr>
        <w:commentReference w:id="21"/>
      </w:r>
    </w:p>
    <w:p w14:paraId="32AEE065" w14:textId="77777777" w:rsidR="002F1EB4" w:rsidRPr="001C5060" w:rsidRDefault="002F1EB4" w:rsidP="002F1EB4">
      <w:pPr>
        <w:pStyle w:val="Corpsdetexte"/>
        <w:rPr>
          <w:rFonts w:ascii="Arial" w:hAnsi="Arial" w:cs="Arial"/>
          <w:sz w:val="22"/>
          <w:szCs w:val="22"/>
        </w:rPr>
      </w:pPr>
      <w:commentRangeStart w:id="22"/>
      <w:r w:rsidRPr="001C5060">
        <w:rPr>
          <w:rFonts w:ascii="Arial" w:hAnsi="Arial" w:cs="Arial"/>
          <w:sz w:val="22"/>
          <w:szCs w:val="22"/>
        </w:rPr>
        <w:t>The Signal Performance Standard</w:t>
      </w:r>
      <w:commentRangeEnd w:id="22"/>
      <w:r w:rsidR="00E61CDD" w:rsidRPr="001C5060">
        <w:rPr>
          <w:rStyle w:val="Marquedecommentaire"/>
          <w:rFonts w:ascii="Arial" w:hAnsi="Arial" w:cs="Arial"/>
          <w:sz w:val="22"/>
          <w:szCs w:val="22"/>
        </w:rPr>
        <w:commentReference w:id="22"/>
      </w:r>
      <w:r w:rsidR="00F56FD4" w:rsidRPr="001C5060">
        <w:rPr>
          <w:rFonts w:ascii="Arial" w:hAnsi="Arial" w:cs="Arial"/>
          <w:sz w:val="22"/>
          <w:szCs w:val="22"/>
        </w:rPr>
        <w:t xml:space="preserve"> [ref]</w:t>
      </w:r>
      <w:r w:rsidRPr="001C5060">
        <w:rPr>
          <w:rFonts w:ascii="Arial" w:hAnsi="Arial" w:cs="Arial"/>
          <w:sz w:val="22"/>
          <w:szCs w:val="22"/>
        </w:rPr>
        <w:t xml:space="preserve"> requires: </w:t>
      </w:r>
    </w:p>
    <w:p w14:paraId="79E3460C" w14:textId="77777777" w:rsidR="002F1EB4" w:rsidRPr="001C5060" w:rsidRDefault="002F1EB4" w:rsidP="0031438A">
      <w:pPr>
        <w:pStyle w:val="Corpsdetexte"/>
        <w:numPr>
          <w:ilvl w:val="0"/>
          <w:numId w:val="16"/>
        </w:numPr>
        <w:rPr>
          <w:rFonts w:ascii="Arial" w:hAnsi="Arial" w:cs="Arial"/>
          <w:sz w:val="22"/>
          <w:szCs w:val="22"/>
          <w:lang w:eastAsia="en-GB"/>
        </w:rPr>
      </w:pPr>
      <w:r w:rsidRPr="001C5060">
        <w:rPr>
          <w:rFonts w:ascii="Arial" w:hAnsi="Arial" w:cs="Arial"/>
          <w:sz w:val="22"/>
          <w:szCs w:val="22"/>
          <w:lang w:eastAsia="en-GB"/>
        </w:rPr>
        <w:t xml:space="preserve">The 10 second </w:t>
      </w:r>
      <w:commentRangeStart w:id="23"/>
      <w:r w:rsidRPr="001C5060">
        <w:rPr>
          <w:rFonts w:ascii="Arial" w:hAnsi="Arial" w:cs="Arial"/>
          <w:sz w:val="22"/>
          <w:szCs w:val="22"/>
          <w:lang w:eastAsia="en-GB"/>
        </w:rPr>
        <w:t>exponential average</w:t>
      </w:r>
      <w:commentRangeEnd w:id="23"/>
      <w:r w:rsidR="00F80373" w:rsidRPr="001C5060">
        <w:rPr>
          <w:rStyle w:val="Marquedecommentaire"/>
          <w:rFonts w:ascii="Arial" w:hAnsi="Arial" w:cs="Arial"/>
          <w:sz w:val="22"/>
          <w:szCs w:val="22"/>
        </w:rPr>
        <w:commentReference w:id="23"/>
      </w:r>
      <w:r w:rsidRPr="001C5060">
        <w:rPr>
          <w:rFonts w:ascii="Arial" w:hAnsi="Arial" w:cs="Arial"/>
          <w:sz w:val="22"/>
          <w:szCs w:val="22"/>
          <w:lang w:eastAsia="en-GB"/>
        </w:rPr>
        <w:t xml:space="preserve"> of all navigation (not modulated) shall be within 25 ns of UTC; </w:t>
      </w:r>
    </w:p>
    <w:p w14:paraId="1F0345E1" w14:textId="77777777" w:rsidR="002F1EB4" w:rsidRPr="001C5060" w:rsidRDefault="002F1EB4" w:rsidP="0031438A">
      <w:pPr>
        <w:pStyle w:val="Corpsdetexte"/>
        <w:numPr>
          <w:ilvl w:val="0"/>
          <w:numId w:val="16"/>
        </w:numPr>
        <w:rPr>
          <w:rFonts w:ascii="Arial" w:hAnsi="Arial" w:cs="Arial"/>
          <w:sz w:val="22"/>
          <w:szCs w:val="22"/>
          <w:lang w:eastAsia="en-GB"/>
        </w:rPr>
      </w:pPr>
      <w:r w:rsidRPr="001C5060">
        <w:rPr>
          <w:rFonts w:ascii="Arial" w:hAnsi="Arial" w:cs="Arial"/>
          <w:sz w:val="22"/>
          <w:szCs w:val="22"/>
          <w:lang w:eastAsia="en-GB"/>
        </w:rPr>
        <w:t>The 1 second exponential average of all navigation (not modulated) shall be within 100 ns of UTC;</w:t>
      </w:r>
    </w:p>
    <w:p w14:paraId="5B9C849B" w14:textId="77777777" w:rsidR="002F1EB4" w:rsidRPr="001C5060" w:rsidRDefault="002F1EB4" w:rsidP="0031438A">
      <w:pPr>
        <w:pStyle w:val="Corpsdetexte"/>
        <w:numPr>
          <w:ilvl w:val="0"/>
          <w:numId w:val="16"/>
        </w:numPr>
        <w:rPr>
          <w:rFonts w:ascii="Arial" w:hAnsi="Arial" w:cs="Arial"/>
          <w:sz w:val="22"/>
          <w:szCs w:val="22"/>
          <w:lang w:eastAsia="en-GB"/>
        </w:rPr>
      </w:pPr>
      <w:r w:rsidRPr="001C5060">
        <w:rPr>
          <w:rFonts w:ascii="Arial" w:hAnsi="Arial" w:cs="Arial"/>
          <w:sz w:val="22"/>
          <w:szCs w:val="22"/>
          <w:lang w:eastAsia="en-GB"/>
        </w:rPr>
        <w:t>The peak to peak variation of 5 second exponential average of all navigation (not modulated) shall be less than 10 ns within a 20 minute period</w:t>
      </w:r>
      <w:r w:rsidR="00F56FD4" w:rsidRPr="001C5060">
        <w:rPr>
          <w:rFonts w:ascii="Arial" w:hAnsi="Arial" w:cs="Arial"/>
          <w:sz w:val="22"/>
          <w:szCs w:val="22"/>
          <w:lang w:eastAsia="en-GB"/>
        </w:rPr>
        <w:t xml:space="preserve"> [ref].</w:t>
      </w:r>
    </w:p>
    <w:p w14:paraId="1E980D2C" w14:textId="77777777" w:rsidR="002F1EB4" w:rsidRPr="001C5060" w:rsidRDefault="002F1EB4" w:rsidP="002F1EB4">
      <w:pPr>
        <w:pStyle w:val="Corpsdetexte"/>
        <w:rPr>
          <w:rFonts w:ascii="Arial" w:hAnsi="Arial" w:cs="Arial"/>
          <w:color w:val="FF0000"/>
        </w:rPr>
      </w:pPr>
    </w:p>
    <w:p w14:paraId="4A3E02D0" w14:textId="77777777" w:rsidR="002F1EB4" w:rsidRPr="00DF2085" w:rsidRDefault="002F1EB4" w:rsidP="001C5060">
      <w:pPr>
        <w:pStyle w:val="Titre2"/>
        <w:tabs>
          <w:tab w:val="num" w:pos="840"/>
        </w:tabs>
        <w:ind w:left="576"/>
        <w:rPr>
          <w:rFonts w:cs="Arial"/>
        </w:rPr>
      </w:pPr>
      <w:bookmarkStart w:id="24" w:name="_Toc433886648"/>
      <w:r w:rsidRPr="00DF2085">
        <w:rPr>
          <w:rFonts w:cs="Arial"/>
        </w:rPr>
        <w:t xml:space="preserve">The </w:t>
      </w:r>
      <w:proofErr w:type="spellStart"/>
      <w:r w:rsidRPr="00DF2085">
        <w:rPr>
          <w:rFonts w:cs="Arial"/>
        </w:rPr>
        <w:t>eLoran</w:t>
      </w:r>
      <w:proofErr w:type="spellEnd"/>
      <w:r w:rsidRPr="00DF2085">
        <w:rPr>
          <w:rFonts w:cs="Arial"/>
        </w:rPr>
        <w:t xml:space="preserve"> Data Channel</w:t>
      </w:r>
      <w:bookmarkEnd w:id="24"/>
    </w:p>
    <w:p w14:paraId="47FEB762" w14:textId="77777777" w:rsidR="002F1EB4" w:rsidRPr="001C5060" w:rsidRDefault="002F1EB4" w:rsidP="002F1EB4">
      <w:pPr>
        <w:pStyle w:val="Corpsdetexte"/>
        <w:rPr>
          <w:rFonts w:ascii="Arial" w:hAnsi="Arial" w:cs="Arial"/>
          <w:sz w:val="22"/>
          <w:szCs w:val="22"/>
          <w:lang w:eastAsia="en-GB"/>
        </w:rPr>
      </w:pPr>
      <w:r w:rsidRPr="001C5060">
        <w:rPr>
          <w:rFonts w:ascii="Arial" w:hAnsi="Arial" w:cs="Arial"/>
          <w:sz w:val="22"/>
          <w:szCs w:val="22"/>
        </w:rPr>
        <w:t xml:space="preserve">One of the essential features of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is the additional functionality provided by the </w:t>
      </w:r>
      <w:proofErr w:type="spellStart"/>
      <w:r w:rsidR="00972B13" w:rsidRPr="001C5060">
        <w:rPr>
          <w:rFonts w:ascii="Arial" w:hAnsi="Arial" w:cs="Arial"/>
          <w:sz w:val="22"/>
          <w:szCs w:val="22"/>
        </w:rPr>
        <w:t>e</w:t>
      </w:r>
      <w:r w:rsidRPr="001C5060">
        <w:rPr>
          <w:rFonts w:ascii="Arial" w:hAnsi="Arial" w:cs="Arial"/>
          <w:sz w:val="22"/>
          <w:szCs w:val="22"/>
          <w:lang w:eastAsia="en-GB"/>
        </w:rPr>
        <w:t>Loran</w:t>
      </w:r>
      <w:proofErr w:type="spellEnd"/>
      <w:r w:rsidRPr="001C5060">
        <w:rPr>
          <w:rFonts w:ascii="Arial" w:hAnsi="Arial" w:cs="Arial"/>
          <w:sz w:val="22"/>
          <w:szCs w:val="22"/>
          <w:lang w:eastAsia="en-GB"/>
        </w:rPr>
        <w:t xml:space="preserve"> Data </w:t>
      </w:r>
      <w:proofErr w:type="gramStart"/>
      <w:r w:rsidRPr="001C5060">
        <w:rPr>
          <w:rFonts w:ascii="Arial" w:hAnsi="Arial" w:cs="Arial"/>
          <w:sz w:val="22"/>
          <w:szCs w:val="22"/>
          <w:lang w:eastAsia="en-GB"/>
        </w:rPr>
        <w:t>Channel,</w:t>
      </w:r>
      <w:proofErr w:type="gramEnd"/>
      <w:r w:rsidRPr="001C5060">
        <w:rPr>
          <w:rFonts w:ascii="Arial" w:hAnsi="Arial" w:cs="Arial"/>
          <w:sz w:val="22"/>
          <w:szCs w:val="22"/>
          <w:lang w:eastAsia="en-GB"/>
        </w:rPr>
        <w:t xml:space="preserve"> </w:t>
      </w:r>
      <w:r w:rsidR="00A21C43" w:rsidRPr="001C5060">
        <w:rPr>
          <w:rFonts w:ascii="Arial" w:hAnsi="Arial" w:cs="Arial"/>
          <w:sz w:val="22"/>
          <w:szCs w:val="22"/>
          <w:lang w:eastAsia="en-GB"/>
        </w:rPr>
        <w:t xml:space="preserve">should </w:t>
      </w:r>
      <w:r w:rsidRPr="001C5060">
        <w:rPr>
          <w:rFonts w:ascii="Arial" w:hAnsi="Arial" w:cs="Arial"/>
          <w:sz w:val="22"/>
          <w:szCs w:val="22"/>
          <w:lang w:eastAsia="en-GB"/>
        </w:rPr>
        <w:t>transmit</w:t>
      </w:r>
      <w:r w:rsidR="00A21C43" w:rsidRPr="001C5060">
        <w:rPr>
          <w:rFonts w:ascii="Arial" w:hAnsi="Arial" w:cs="Arial"/>
          <w:sz w:val="22"/>
          <w:szCs w:val="22"/>
          <w:lang w:eastAsia="en-GB"/>
        </w:rPr>
        <w:t xml:space="preserve"> as a minimu</w:t>
      </w:r>
      <w:r w:rsidR="00A76AA3">
        <w:rPr>
          <w:rFonts w:ascii="Arial" w:hAnsi="Arial" w:cs="Arial"/>
          <w:sz w:val="22"/>
          <w:szCs w:val="22"/>
          <w:lang w:eastAsia="en-GB"/>
        </w:rPr>
        <w:t>m:</w:t>
      </w:r>
    </w:p>
    <w:p w14:paraId="11CE11EE" w14:textId="77777777" w:rsidR="002F1EB4" w:rsidRPr="001C5060" w:rsidRDefault="002F1EB4" w:rsidP="0031438A">
      <w:pPr>
        <w:pStyle w:val="Corpsdetexte"/>
        <w:numPr>
          <w:ilvl w:val="0"/>
          <w:numId w:val="17"/>
        </w:numPr>
        <w:rPr>
          <w:rFonts w:ascii="Arial" w:hAnsi="Arial" w:cs="Arial"/>
          <w:sz w:val="22"/>
          <w:szCs w:val="22"/>
          <w:lang w:eastAsia="en-GB"/>
        </w:rPr>
      </w:pPr>
      <w:r w:rsidRPr="001C5060">
        <w:rPr>
          <w:rFonts w:ascii="Arial" w:hAnsi="Arial" w:cs="Arial"/>
          <w:sz w:val="22"/>
          <w:szCs w:val="22"/>
          <w:lang w:eastAsia="en-GB"/>
        </w:rPr>
        <w:t xml:space="preserve">Time of Day (UTC), </w:t>
      </w:r>
      <w:commentRangeStart w:id="25"/>
      <w:r w:rsidRPr="001C5060">
        <w:rPr>
          <w:rFonts w:ascii="Arial" w:hAnsi="Arial" w:cs="Arial"/>
          <w:sz w:val="22"/>
          <w:szCs w:val="22"/>
          <w:lang w:eastAsia="en-GB"/>
        </w:rPr>
        <w:t>Leap Seconds</w:t>
      </w:r>
      <w:commentRangeEnd w:id="25"/>
      <w:r w:rsidR="00EF71AD" w:rsidRPr="001C5060">
        <w:rPr>
          <w:rStyle w:val="Marquedecommentaire"/>
          <w:rFonts w:ascii="Arial" w:hAnsi="Arial" w:cs="Arial"/>
          <w:sz w:val="22"/>
          <w:szCs w:val="22"/>
        </w:rPr>
        <w:commentReference w:id="25"/>
      </w:r>
      <w:r w:rsidR="00972B13" w:rsidRPr="001C5060">
        <w:rPr>
          <w:rFonts w:ascii="Arial" w:hAnsi="Arial" w:cs="Arial"/>
          <w:sz w:val="22"/>
          <w:szCs w:val="22"/>
          <w:lang w:eastAsia="en-GB"/>
        </w:rPr>
        <w:t xml:space="preserve"> offset between </w:t>
      </w:r>
      <w:proofErr w:type="spellStart"/>
      <w:r w:rsidR="00972B13" w:rsidRPr="001C5060">
        <w:rPr>
          <w:rFonts w:ascii="Arial" w:hAnsi="Arial" w:cs="Arial"/>
          <w:sz w:val="22"/>
          <w:szCs w:val="22"/>
          <w:lang w:eastAsia="en-GB"/>
        </w:rPr>
        <w:t>eLoran</w:t>
      </w:r>
      <w:proofErr w:type="spellEnd"/>
      <w:r w:rsidR="00972B13" w:rsidRPr="001C5060">
        <w:rPr>
          <w:rFonts w:ascii="Arial" w:hAnsi="Arial" w:cs="Arial"/>
          <w:sz w:val="22"/>
          <w:szCs w:val="22"/>
          <w:lang w:eastAsia="en-GB"/>
        </w:rPr>
        <w:t xml:space="preserve"> time and UTC.</w:t>
      </w:r>
    </w:p>
    <w:p w14:paraId="29929D72" w14:textId="77777777" w:rsidR="002F1EB4" w:rsidRPr="001C5060" w:rsidRDefault="002F1EB4" w:rsidP="0031438A">
      <w:pPr>
        <w:pStyle w:val="Corpsdetexte"/>
        <w:numPr>
          <w:ilvl w:val="0"/>
          <w:numId w:val="17"/>
        </w:numPr>
        <w:rPr>
          <w:rFonts w:ascii="Arial" w:hAnsi="Arial" w:cs="Arial"/>
          <w:sz w:val="22"/>
          <w:szCs w:val="22"/>
          <w:lang w:eastAsia="en-GB"/>
        </w:rPr>
      </w:pPr>
      <w:r w:rsidRPr="001C5060">
        <w:rPr>
          <w:rFonts w:ascii="Arial" w:hAnsi="Arial" w:cs="Arial"/>
          <w:sz w:val="22"/>
          <w:szCs w:val="22"/>
          <w:lang w:eastAsia="en-GB"/>
        </w:rPr>
        <w:t xml:space="preserve">Differential </w:t>
      </w:r>
      <w:proofErr w:type="spellStart"/>
      <w:r w:rsidR="00972B13" w:rsidRPr="001C5060">
        <w:rPr>
          <w:rFonts w:ascii="Arial" w:hAnsi="Arial" w:cs="Arial"/>
          <w:sz w:val="22"/>
          <w:szCs w:val="22"/>
          <w:lang w:eastAsia="en-GB"/>
        </w:rPr>
        <w:t>e</w:t>
      </w:r>
      <w:r w:rsidRPr="001C5060">
        <w:rPr>
          <w:rFonts w:ascii="Arial" w:hAnsi="Arial" w:cs="Arial"/>
          <w:sz w:val="22"/>
          <w:szCs w:val="22"/>
          <w:lang w:eastAsia="en-GB"/>
        </w:rPr>
        <w:t>Loran</w:t>
      </w:r>
      <w:proofErr w:type="spellEnd"/>
      <w:r w:rsidRPr="001C5060">
        <w:rPr>
          <w:rFonts w:ascii="Arial" w:hAnsi="Arial" w:cs="Arial"/>
          <w:sz w:val="22"/>
          <w:szCs w:val="22"/>
          <w:lang w:eastAsia="en-GB"/>
        </w:rPr>
        <w:t xml:space="preserve"> corrections for temporal variations in </w:t>
      </w:r>
      <w:r w:rsidR="00F56FD4" w:rsidRPr="001C5060">
        <w:rPr>
          <w:rFonts w:ascii="Arial" w:hAnsi="Arial" w:cs="Arial"/>
          <w:sz w:val="22"/>
          <w:szCs w:val="22"/>
          <w:lang w:eastAsia="en-GB"/>
        </w:rPr>
        <w:t xml:space="preserve">ASF </w:t>
      </w:r>
      <w:r w:rsidRPr="001C5060">
        <w:rPr>
          <w:rFonts w:ascii="Arial" w:hAnsi="Arial" w:cs="Arial"/>
          <w:sz w:val="22"/>
          <w:szCs w:val="22"/>
          <w:lang w:eastAsia="en-GB"/>
        </w:rPr>
        <w:t xml:space="preserve">for maritime &amp; timing users. </w:t>
      </w:r>
    </w:p>
    <w:p w14:paraId="78AEEAEA" w14:textId="77777777" w:rsidR="00A21C43" w:rsidRPr="001C5060" w:rsidRDefault="002F1EB4" w:rsidP="00A21C43">
      <w:pPr>
        <w:pStyle w:val="Corpsdetexte"/>
        <w:numPr>
          <w:ilvl w:val="0"/>
          <w:numId w:val="17"/>
        </w:numPr>
        <w:rPr>
          <w:rFonts w:ascii="Arial" w:hAnsi="Arial" w:cs="Arial"/>
          <w:sz w:val="22"/>
          <w:szCs w:val="22"/>
          <w:lang w:eastAsia="en-GB"/>
        </w:rPr>
      </w:pPr>
      <w:r w:rsidRPr="001C5060">
        <w:rPr>
          <w:rFonts w:ascii="Arial" w:hAnsi="Arial" w:cs="Arial"/>
          <w:sz w:val="22"/>
          <w:szCs w:val="22"/>
          <w:lang w:eastAsia="en-GB"/>
        </w:rPr>
        <w:t xml:space="preserve">Almanacs, containing information regarding new transmitters, chains, monitors, </w:t>
      </w:r>
      <w:r w:rsidR="00A76AA3">
        <w:rPr>
          <w:rFonts w:ascii="Arial" w:hAnsi="Arial" w:cs="Arial"/>
          <w:sz w:val="22"/>
          <w:szCs w:val="22"/>
          <w:lang w:eastAsia="en-GB"/>
        </w:rPr>
        <w:t>Group Repetition Intervals (</w:t>
      </w:r>
      <w:r w:rsidRPr="001C5060">
        <w:rPr>
          <w:rFonts w:ascii="Arial" w:hAnsi="Arial" w:cs="Arial"/>
          <w:sz w:val="22"/>
          <w:szCs w:val="22"/>
          <w:lang w:eastAsia="en-GB"/>
        </w:rPr>
        <w:t>GRI</w:t>
      </w:r>
      <w:r w:rsidR="00A76AA3">
        <w:rPr>
          <w:rFonts w:ascii="Arial" w:hAnsi="Arial" w:cs="Arial"/>
          <w:sz w:val="22"/>
          <w:szCs w:val="22"/>
          <w:lang w:eastAsia="en-GB"/>
        </w:rPr>
        <w:t>)</w:t>
      </w:r>
      <w:r w:rsidRPr="001C5060">
        <w:rPr>
          <w:rFonts w:ascii="Arial" w:hAnsi="Arial" w:cs="Arial"/>
          <w:sz w:val="22"/>
          <w:szCs w:val="22"/>
          <w:lang w:eastAsia="en-GB"/>
        </w:rPr>
        <w:t xml:space="preserve"> etc., and makes it possible to change systems without rendering previous </w:t>
      </w:r>
      <w:proofErr w:type="spellStart"/>
      <w:r w:rsidRPr="001C5060">
        <w:rPr>
          <w:rFonts w:ascii="Arial" w:hAnsi="Arial" w:cs="Arial"/>
          <w:sz w:val="22"/>
          <w:szCs w:val="22"/>
          <w:lang w:eastAsia="en-GB"/>
        </w:rPr>
        <w:t>eLoran</w:t>
      </w:r>
      <w:proofErr w:type="spellEnd"/>
      <w:r w:rsidRPr="001C5060">
        <w:rPr>
          <w:rFonts w:ascii="Arial" w:hAnsi="Arial" w:cs="Arial"/>
          <w:sz w:val="22"/>
          <w:szCs w:val="22"/>
          <w:lang w:eastAsia="en-GB"/>
        </w:rPr>
        <w:t xml:space="preserve"> receivers obsolete</w:t>
      </w:r>
    </w:p>
    <w:p w14:paraId="6976FE4E" w14:textId="77777777" w:rsidR="00A21C43" w:rsidRPr="001C5060" w:rsidRDefault="00A21C43" w:rsidP="001C5060">
      <w:pPr>
        <w:pStyle w:val="Corpsdetexte"/>
        <w:rPr>
          <w:rFonts w:ascii="Arial" w:hAnsi="Arial" w:cs="Arial"/>
          <w:sz w:val="22"/>
          <w:szCs w:val="22"/>
          <w:lang w:eastAsia="en-GB"/>
        </w:rPr>
      </w:pPr>
      <w:r w:rsidRPr="001C5060">
        <w:rPr>
          <w:rFonts w:ascii="Arial" w:hAnsi="Arial" w:cs="Arial"/>
          <w:sz w:val="22"/>
          <w:szCs w:val="22"/>
          <w:lang w:eastAsia="en-GB"/>
        </w:rPr>
        <w:t>With the option to provide other messages, depending on system performance, which can include:</w:t>
      </w:r>
    </w:p>
    <w:p w14:paraId="1506D460" w14:textId="77777777" w:rsidR="00A21C43" w:rsidRPr="001C5060" w:rsidRDefault="00A21C43" w:rsidP="00A21C43">
      <w:pPr>
        <w:pStyle w:val="Corpsdetexte"/>
        <w:numPr>
          <w:ilvl w:val="0"/>
          <w:numId w:val="17"/>
        </w:numPr>
        <w:rPr>
          <w:rFonts w:ascii="Arial" w:hAnsi="Arial" w:cs="Arial"/>
          <w:sz w:val="22"/>
          <w:szCs w:val="22"/>
          <w:lang w:eastAsia="en-GB"/>
        </w:rPr>
      </w:pPr>
      <w:r w:rsidRPr="001C5060">
        <w:rPr>
          <w:rFonts w:ascii="Arial" w:hAnsi="Arial" w:cs="Arial"/>
          <w:sz w:val="22"/>
          <w:szCs w:val="22"/>
          <w:lang w:eastAsia="en-GB"/>
        </w:rPr>
        <w:t>Authentication messages</w:t>
      </w:r>
    </w:p>
    <w:p w14:paraId="420E18C7" w14:textId="77777777" w:rsidR="002F1EB4" w:rsidRPr="001C5060" w:rsidRDefault="002F1EB4" w:rsidP="0031438A">
      <w:pPr>
        <w:pStyle w:val="Corpsdetexte"/>
        <w:numPr>
          <w:ilvl w:val="0"/>
          <w:numId w:val="17"/>
        </w:numPr>
        <w:rPr>
          <w:rFonts w:ascii="Arial" w:hAnsi="Arial" w:cs="Arial"/>
          <w:sz w:val="22"/>
          <w:szCs w:val="22"/>
          <w:lang w:eastAsia="en-GB"/>
        </w:rPr>
      </w:pPr>
      <w:r w:rsidRPr="001C5060">
        <w:rPr>
          <w:rFonts w:ascii="Arial" w:hAnsi="Arial" w:cs="Arial"/>
          <w:sz w:val="22"/>
          <w:szCs w:val="22"/>
          <w:lang w:eastAsia="en-GB"/>
        </w:rPr>
        <w:t>Differential GNSS corrections</w:t>
      </w:r>
    </w:p>
    <w:p w14:paraId="31D96316" w14:textId="77777777" w:rsidR="00972B13" w:rsidRPr="001C5060" w:rsidRDefault="00F56FD4" w:rsidP="001C5060">
      <w:pPr>
        <w:numPr>
          <w:ilvl w:val="0"/>
          <w:numId w:val="17"/>
        </w:numPr>
        <w:spacing w:before="120" w:after="120"/>
        <w:rPr>
          <w:rFonts w:ascii="Arial" w:hAnsi="Arial" w:cs="Arial"/>
          <w:sz w:val="22"/>
          <w:szCs w:val="22"/>
        </w:rPr>
      </w:pPr>
      <w:r w:rsidRPr="001C5060">
        <w:rPr>
          <w:rFonts w:ascii="Arial" w:hAnsi="Arial" w:cs="Arial"/>
          <w:sz w:val="22"/>
          <w:szCs w:val="22"/>
        </w:rPr>
        <w:t>Inform users of problems with other stations</w:t>
      </w:r>
      <w:r w:rsidR="00972B13" w:rsidRPr="001C5060">
        <w:rPr>
          <w:rFonts w:ascii="Arial" w:hAnsi="Arial" w:cs="Arial"/>
          <w:sz w:val="22"/>
          <w:szCs w:val="22"/>
        </w:rPr>
        <w:t>.</w:t>
      </w:r>
    </w:p>
    <w:p w14:paraId="7BBAFFD5" w14:textId="77777777" w:rsidR="00972B13" w:rsidRPr="001C5060" w:rsidRDefault="00972B13" w:rsidP="001C5060">
      <w:pPr>
        <w:numPr>
          <w:ilvl w:val="0"/>
          <w:numId w:val="17"/>
        </w:numPr>
        <w:spacing w:before="120" w:after="120"/>
        <w:rPr>
          <w:rFonts w:ascii="Arial" w:hAnsi="Arial" w:cs="Arial"/>
          <w:bCs/>
          <w:caps/>
          <w:kern w:val="32"/>
          <w:sz w:val="22"/>
          <w:szCs w:val="22"/>
        </w:rPr>
      </w:pPr>
      <w:r w:rsidRPr="001C5060">
        <w:rPr>
          <w:rFonts w:ascii="Arial" w:hAnsi="Arial" w:cs="Arial"/>
          <w:sz w:val="22"/>
          <w:szCs w:val="22"/>
        </w:rPr>
        <w:t xml:space="preserve"> Messages that explain to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users why a certain signal is being blinked. (e.g., Master blink) </w:t>
      </w:r>
    </w:p>
    <w:p w14:paraId="4FF57B19" w14:textId="77777777" w:rsidR="00A76AA3" w:rsidRDefault="00A21C43" w:rsidP="0031438A">
      <w:pPr>
        <w:pStyle w:val="Corpsdetexte"/>
        <w:numPr>
          <w:ilvl w:val="0"/>
          <w:numId w:val="17"/>
        </w:numPr>
        <w:rPr>
          <w:rFonts w:ascii="Arial" w:hAnsi="Arial" w:cs="Arial"/>
          <w:sz w:val="22"/>
          <w:szCs w:val="22"/>
          <w:lang w:eastAsia="en-GB"/>
        </w:rPr>
      </w:pPr>
      <w:r w:rsidRPr="001C5060">
        <w:rPr>
          <w:rFonts w:ascii="Arial" w:hAnsi="Arial" w:cs="Arial"/>
          <w:sz w:val="22"/>
          <w:szCs w:val="22"/>
          <w:lang w:eastAsia="en-GB"/>
        </w:rPr>
        <w:t>Any other relevant data</w:t>
      </w:r>
    </w:p>
    <w:p w14:paraId="17805D81" w14:textId="77777777" w:rsidR="00972B13" w:rsidRPr="001C5060" w:rsidRDefault="00972B13" w:rsidP="001C5060">
      <w:pPr>
        <w:pStyle w:val="Corpsdetexte"/>
        <w:ind w:left="720"/>
        <w:rPr>
          <w:rFonts w:ascii="Arial" w:hAnsi="Arial" w:cs="Arial"/>
          <w:sz w:val="22"/>
          <w:szCs w:val="22"/>
          <w:lang w:eastAsia="en-GB"/>
        </w:rPr>
      </w:pPr>
    </w:p>
    <w:p w14:paraId="328FD529" w14:textId="77777777" w:rsidR="00D302A6" w:rsidRPr="00DF2085" w:rsidRDefault="00D302A6" w:rsidP="001C5060">
      <w:pPr>
        <w:pStyle w:val="Titre2"/>
        <w:ind w:left="576"/>
        <w:rPr>
          <w:rFonts w:cs="Arial"/>
        </w:rPr>
      </w:pPr>
      <w:bookmarkStart w:id="26" w:name="_Toc433886649"/>
      <w:r w:rsidRPr="00DF2085">
        <w:rPr>
          <w:rFonts w:cs="Arial"/>
        </w:rPr>
        <w:t>ASF measurements</w:t>
      </w:r>
      <w:bookmarkEnd w:id="26"/>
    </w:p>
    <w:p w14:paraId="52F161AE" w14:textId="77777777" w:rsidR="0014568A" w:rsidRPr="001C5060" w:rsidRDefault="0014568A" w:rsidP="0014568A">
      <w:pPr>
        <w:jc w:val="both"/>
        <w:rPr>
          <w:rFonts w:ascii="Arial" w:hAnsi="Arial" w:cs="Arial"/>
          <w:sz w:val="22"/>
          <w:szCs w:val="22"/>
        </w:rPr>
      </w:pPr>
      <w:r w:rsidRPr="001C5060">
        <w:rPr>
          <w:rFonts w:ascii="Arial" w:hAnsi="Arial" w:cs="Arial"/>
          <w:sz w:val="22"/>
          <w:szCs w:val="22"/>
        </w:rPr>
        <w:t xml:space="preserve">In order to provide greater accuracy, the service provider will need to provide a database of Additional Secondary Factors (ASF) </w:t>
      </w:r>
      <w:r w:rsidR="00B314D7" w:rsidRPr="001C5060">
        <w:rPr>
          <w:rFonts w:ascii="Arial" w:hAnsi="Arial" w:cs="Arial"/>
          <w:sz w:val="22"/>
          <w:szCs w:val="22"/>
        </w:rPr>
        <w:t>[</w:t>
      </w:r>
      <w:commentRangeStart w:id="27"/>
      <w:r w:rsidR="00B314D7" w:rsidRPr="001C5060">
        <w:rPr>
          <w:rFonts w:ascii="Arial" w:hAnsi="Arial" w:cs="Arial"/>
          <w:sz w:val="22"/>
          <w:szCs w:val="22"/>
        </w:rPr>
        <w:t>ref</w:t>
      </w:r>
      <w:commentRangeEnd w:id="27"/>
      <w:r w:rsidR="00B314D7" w:rsidRPr="001C5060">
        <w:rPr>
          <w:rStyle w:val="Marquedecommentaire"/>
          <w:rFonts w:ascii="Arial" w:hAnsi="Arial" w:cs="Arial"/>
          <w:sz w:val="22"/>
          <w:szCs w:val="22"/>
        </w:rPr>
        <w:commentReference w:id="27"/>
      </w:r>
      <w:r w:rsidR="00B314D7" w:rsidRPr="001C5060">
        <w:rPr>
          <w:rFonts w:ascii="Arial" w:hAnsi="Arial" w:cs="Arial"/>
          <w:sz w:val="22"/>
          <w:szCs w:val="22"/>
        </w:rPr>
        <w:t xml:space="preserve">] </w:t>
      </w:r>
      <w:r w:rsidRPr="001C5060">
        <w:rPr>
          <w:rFonts w:ascii="Arial" w:hAnsi="Arial" w:cs="Arial"/>
          <w:sz w:val="22"/>
          <w:szCs w:val="22"/>
        </w:rPr>
        <w:t xml:space="preserve">for specific applications, such as </w:t>
      </w:r>
      <w:r w:rsidR="00B314D7" w:rsidRPr="001C5060">
        <w:rPr>
          <w:rFonts w:ascii="Arial" w:hAnsi="Arial" w:cs="Arial"/>
          <w:sz w:val="22"/>
          <w:szCs w:val="22"/>
        </w:rPr>
        <w:t>Harbour entrances, harbour approaches and coastal waters</w:t>
      </w:r>
      <w:proofErr w:type="gramStart"/>
      <w:r w:rsidR="00B314D7" w:rsidRPr="001C5060">
        <w:rPr>
          <w:rFonts w:ascii="Arial" w:hAnsi="Arial" w:cs="Arial"/>
          <w:sz w:val="22"/>
          <w:szCs w:val="22"/>
        </w:rPr>
        <w:t>.</w:t>
      </w:r>
      <w:r w:rsidRPr="001C5060">
        <w:rPr>
          <w:rFonts w:ascii="Arial" w:hAnsi="Arial" w:cs="Arial"/>
          <w:sz w:val="22"/>
          <w:szCs w:val="22"/>
        </w:rPr>
        <w:t>.</w:t>
      </w:r>
      <w:proofErr w:type="gramEnd"/>
      <w:r w:rsidRPr="001C5060">
        <w:rPr>
          <w:rFonts w:ascii="Arial" w:hAnsi="Arial" w:cs="Arial"/>
          <w:sz w:val="22"/>
          <w:szCs w:val="22"/>
        </w:rPr>
        <w:t xml:space="preserve">  </w:t>
      </w:r>
    </w:p>
    <w:p w14:paraId="113D3D9C" w14:textId="77777777" w:rsidR="007825B0" w:rsidRPr="001C5060" w:rsidRDefault="007825B0" w:rsidP="007825B0">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p>
    <w:p w14:paraId="757144A3" w14:textId="77777777" w:rsidR="007825B0" w:rsidRPr="001C5060" w:rsidRDefault="007825B0" w:rsidP="007825B0">
      <w:pPr>
        <w:jc w:val="both"/>
        <w:rPr>
          <w:rFonts w:ascii="Arial" w:hAnsi="Arial" w:cs="Arial"/>
          <w:sz w:val="22"/>
          <w:szCs w:val="22"/>
        </w:rPr>
      </w:pPr>
      <w:r w:rsidRPr="001C5060">
        <w:rPr>
          <w:rFonts w:ascii="Arial" w:hAnsi="Arial" w:cs="Arial"/>
          <w:sz w:val="22"/>
          <w:szCs w:val="22"/>
        </w:rPr>
        <w:t xml:space="preserve">Appendix D2 and D3 contain a description of the ASF data publication format and its use.  This also includes the publication of “ASF measurement error” values that can be employed in Horizontal Protection Level (HPL) computations. </w:t>
      </w:r>
    </w:p>
    <w:p w14:paraId="15631F8C" w14:textId="77777777" w:rsidR="0014568A" w:rsidRPr="001C5060" w:rsidRDefault="0014568A" w:rsidP="0014568A">
      <w:pPr>
        <w:rPr>
          <w:rFonts w:ascii="Arial" w:hAnsi="Arial" w:cs="Arial"/>
        </w:rPr>
      </w:pPr>
    </w:p>
    <w:p w14:paraId="16BDFAEE" w14:textId="77777777" w:rsidR="004160C1" w:rsidRPr="001C5060" w:rsidRDefault="004160C1" w:rsidP="0014568A">
      <w:pPr>
        <w:rPr>
          <w:rFonts w:ascii="Arial" w:hAnsi="Arial" w:cs="Arial"/>
        </w:rPr>
      </w:pPr>
    </w:p>
    <w:p w14:paraId="1150315D" w14:textId="77777777" w:rsidR="003F4757" w:rsidRPr="00DF2085" w:rsidRDefault="00D302A6" w:rsidP="001C5060">
      <w:pPr>
        <w:pStyle w:val="Titre2"/>
        <w:ind w:left="576"/>
        <w:rPr>
          <w:rFonts w:cs="Arial"/>
        </w:rPr>
      </w:pPr>
      <w:bookmarkStart w:id="28" w:name="_Toc433886650"/>
      <w:r w:rsidRPr="00DF2085">
        <w:rPr>
          <w:rFonts w:cs="Arial"/>
        </w:rPr>
        <w:lastRenderedPageBreak/>
        <w:t xml:space="preserve">Differential </w:t>
      </w:r>
      <w:proofErr w:type="spellStart"/>
      <w:r w:rsidR="00467348" w:rsidRPr="00DF2085">
        <w:rPr>
          <w:rFonts w:cs="Arial"/>
        </w:rPr>
        <w:t>e</w:t>
      </w:r>
      <w:r w:rsidR="00867C22" w:rsidRPr="001C5060">
        <w:rPr>
          <w:rFonts w:cs="Arial"/>
        </w:rPr>
        <w:t>Loran</w:t>
      </w:r>
      <w:proofErr w:type="spellEnd"/>
      <w:r w:rsidR="00867C22" w:rsidRPr="001C5060">
        <w:rPr>
          <w:rFonts w:cs="Arial"/>
        </w:rPr>
        <w:t xml:space="preserve"> </w:t>
      </w:r>
      <w:r w:rsidRPr="001C5060">
        <w:rPr>
          <w:rFonts w:cs="Arial"/>
        </w:rPr>
        <w:t>reference stations</w:t>
      </w:r>
      <w:bookmarkEnd w:id="28"/>
    </w:p>
    <w:p w14:paraId="4C827967" w14:textId="77777777" w:rsidR="00CF7F8C" w:rsidRPr="001C5060" w:rsidRDefault="00CF7F8C" w:rsidP="00CF7F8C">
      <w:pPr>
        <w:jc w:val="both"/>
        <w:rPr>
          <w:rFonts w:ascii="Arial" w:hAnsi="Arial" w:cs="Arial"/>
          <w:sz w:val="22"/>
          <w:szCs w:val="22"/>
        </w:rPr>
      </w:pPr>
      <w:r w:rsidRPr="001C5060">
        <w:rPr>
          <w:rFonts w:ascii="Arial" w:hAnsi="Arial" w:cs="Arial"/>
          <w:sz w:val="22"/>
          <w:szCs w:val="22"/>
        </w:rPr>
        <w:t xml:space="preserve">Differential Loran reference stations are required near to Harbour entrances, harbour approaches and coastal waters where &lt;10m (95%) accuracy is required. These reference stations monitor the </w:t>
      </w:r>
      <w:r w:rsidR="00C91122">
        <w:rPr>
          <w:rFonts w:ascii="Arial" w:hAnsi="Arial" w:cs="Arial"/>
          <w:sz w:val="22"/>
          <w:szCs w:val="22"/>
        </w:rPr>
        <w:t>real time</w:t>
      </w:r>
      <w:r w:rsidRPr="001C5060">
        <w:rPr>
          <w:rFonts w:ascii="Arial" w:hAnsi="Arial" w:cs="Arial"/>
          <w:sz w:val="22"/>
          <w:szCs w:val="22"/>
        </w:rPr>
        <w:t xml:space="preserve"> ASF values and by knowing their true location can provide ASF correction information to the transmitter for promulgation to the user. </w:t>
      </w:r>
    </w:p>
    <w:p w14:paraId="44783C3C" w14:textId="77777777" w:rsidR="00CF7F8C" w:rsidRPr="001C5060" w:rsidRDefault="00CF7F8C" w:rsidP="004160C1">
      <w:pPr>
        <w:rPr>
          <w:rFonts w:ascii="Arial" w:hAnsi="Arial" w:cs="Arial"/>
          <w:sz w:val="22"/>
          <w:szCs w:val="22"/>
        </w:rPr>
      </w:pPr>
    </w:p>
    <w:p w14:paraId="53AB9F24" w14:textId="77777777" w:rsidR="00CF7F8C" w:rsidRPr="001C5060" w:rsidRDefault="00CF7F8C" w:rsidP="004160C1">
      <w:pPr>
        <w:rPr>
          <w:rFonts w:ascii="Arial" w:hAnsi="Arial" w:cs="Arial"/>
          <w:sz w:val="22"/>
          <w:szCs w:val="22"/>
        </w:rPr>
      </w:pPr>
      <w:r w:rsidRPr="001C5060">
        <w:rPr>
          <w:rFonts w:ascii="Arial" w:hAnsi="Arial" w:cs="Arial"/>
          <w:sz w:val="22"/>
          <w:szCs w:val="22"/>
        </w:rPr>
        <w:t xml:space="preserve">Differential </w:t>
      </w:r>
      <w:proofErr w:type="spellStart"/>
      <w:r w:rsidR="00467348" w:rsidRPr="001C5060">
        <w:rPr>
          <w:rFonts w:ascii="Arial" w:hAnsi="Arial" w:cs="Arial"/>
          <w:sz w:val="22"/>
          <w:szCs w:val="22"/>
        </w:rPr>
        <w:t>e</w:t>
      </w:r>
      <w:r w:rsidRPr="001C5060">
        <w:rPr>
          <w:rFonts w:ascii="Arial" w:hAnsi="Arial" w:cs="Arial"/>
          <w:sz w:val="22"/>
          <w:szCs w:val="22"/>
        </w:rPr>
        <w:t>Loran</w:t>
      </w:r>
      <w:proofErr w:type="spellEnd"/>
      <w:r w:rsidRPr="001C5060">
        <w:rPr>
          <w:rFonts w:ascii="Arial" w:hAnsi="Arial" w:cs="Arial"/>
          <w:sz w:val="22"/>
          <w:szCs w:val="22"/>
        </w:rPr>
        <w:t xml:space="preserve"> reference stations also provide integrity</w:t>
      </w:r>
      <w:r w:rsidR="00347D77">
        <w:rPr>
          <w:rFonts w:ascii="Arial" w:hAnsi="Arial" w:cs="Arial"/>
          <w:sz w:val="22"/>
          <w:szCs w:val="22"/>
        </w:rPr>
        <w:t xml:space="preserve"> by detection of erroneous signal conditions and feedback to the transmitter/control centre.</w:t>
      </w:r>
    </w:p>
    <w:p w14:paraId="7A04FDA5" w14:textId="77777777" w:rsidR="00702E06" w:rsidRPr="001C5060" w:rsidRDefault="00702E06" w:rsidP="004160C1">
      <w:pPr>
        <w:rPr>
          <w:rFonts w:ascii="Arial" w:hAnsi="Arial" w:cs="Arial"/>
          <w:sz w:val="22"/>
          <w:szCs w:val="22"/>
        </w:rPr>
      </w:pPr>
    </w:p>
    <w:p w14:paraId="2C838D6B" w14:textId="77777777" w:rsidR="00702E06" w:rsidRPr="001C5060" w:rsidRDefault="00702E06" w:rsidP="004160C1">
      <w:pPr>
        <w:rPr>
          <w:rFonts w:ascii="Arial" w:hAnsi="Arial" w:cs="Arial"/>
          <w:sz w:val="22"/>
          <w:szCs w:val="22"/>
        </w:rPr>
      </w:pPr>
      <w:r w:rsidRPr="001C5060">
        <w:rPr>
          <w:rFonts w:ascii="Arial" w:hAnsi="Arial" w:cs="Arial"/>
          <w:sz w:val="22"/>
          <w:szCs w:val="22"/>
        </w:rPr>
        <w:t xml:space="preserve">Differential </w:t>
      </w:r>
      <w:proofErr w:type="spellStart"/>
      <w:r w:rsidR="00467348" w:rsidRPr="001C5060">
        <w:rPr>
          <w:rFonts w:ascii="Arial" w:hAnsi="Arial" w:cs="Arial"/>
          <w:sz w:val="22"/>
          <w:szCs w:val="22"/>
        </w:rPr>
        <w:t>e</w:t>
      </w:r>
      <w:r w:rsidRPr="001C5060">
        <w:rPr>
          <w:rFonts w:ascii="Arial" w:hAnsi="Arial" w:cs="Arial"/>
          <w:sz w:val="22"/>
          <w:szCs w:val="22"/>
        </w:rPr>
        <w:t>Loran</w:t>
      </w:r>
      <w:proofErr w:type="spellEnd"/>
      <w:r w:rsidRPr="001C5060">
        <w:rPr>
          <w:rFonts w:ascii="Arial" w:hAnsi="Arial" w:cs="Arial"/>
          <w:sz w:val="22"/>
          <w:szCs w:val="22"/>
        </w:rPr>
        <w:t xml:space="preserve"> reference station timing is achieved by</w:t>
      </w:r>
      <w:r w:rsidR="002518E0" w:rsidRPr="001C5060">
        <w:rPr>
          <w:rFonts w:ascii="Arial" w:hAnsi="Arial" w:cs="Arial"/>
          <w:sz w:val="22"/>
          <w:szCs w:val="22"/>
        </w:rPr>
        <w:t xml:space="preserve"> synchronising to UTC. This is engineered by use of </w:t>
      </w:r>
      <w:r w:rsidR="002518E0">
        <w:rPr>
          <w:rFonts w:ascii="Arial" w:hAnsi="Arial" w:cs="Arial"/>
          <w:sz w:val="22"/>
          <w:szCs w:val="22"/>
        </w:rPr>
        <w:t xml:space="preserve">a </w:t>
      </w:r>
      <w:r w:rsidR="002518E0" w:rsidRPr="001C5060">
        <w:rPr>
          <w:rFonts w:ascii="Arial" w:hAnsi="Arial" w:cs="Arial"/>
          <w:sz w:val="22"/>
          <w:szCs w:val="22"/>
        </w:rPr>
        <w:t>local atomic clock standard</w:t>
      </w:r>
      <w:r w:rsidR="002518E0">
        <w:rPr>
          <w:rFonts w:ascii="Arial" w:hAnsi="Arial" w:cs="Arial"/>
          <w:sz w:val="22"/>
          <w:szCs w:val="22"/>
        </w:rPr>
        <w:t>, updated by</w:t>
      </w:r>
      <w:r w:rsidR="002518E0" w:rsidRPr="002518E0">
        <w:rPr>
          <w:rFonts w:ascii="Arial" w:hAnsi="Arial" w:cs="Arial"/>
          <w:sz w:val="22"/>
          <w:szCs w:val="22"/>
        </w:rPr>
        <w:t xml:space="preserve"> </w:t>
      </w:r>
      <w:r w:rsidR="002518E0">
        <w:rPr>
          <w:rFonts w:ascii="Arial" w:hAnsi="Arial" w:cs="Arial"/>
          <w:sz w:val="22"/>
          <w:szCs w:val="22"/>
        </w:rPr>
        <w:t>external time reference.</w:t>
      </w:r>
    </w:p>
    <w:p w14:paraId="4DD4F9B1" w14:textId="77777777" w:rsidR="0031438A" w:rsidRPr="001C5060" w:rsidRDefault="0031438A" w:rsidP="001C5060">
      <w:pPr>
        <w:pStyle w:val="Titre2"/>
        <w:ind w:left="576"/>
        <w:rPr>
          <w:rFonts w:cs="Arial"/>
        </w:rPr>
      </w:pPr>
      <w:bookmarkStart w:id="29" w:name="_Toc433886659"/>
      <w:bookmarkStart w:id="30" w:name="_Toc433886660"/>
      <w:bookmarkStart w:id="31" w:name="_Toc86815481"/>
      <w:bookmarkStart w:id="32" w:name="_Toc433886661"/>
      <w:bookmarkEnd w:id="29"/>
      <w:bookmarkEnd w:id="30"/>
      <w:r w:rsidRPr="00DF2085">
        <w:rPr>
          <w:rFonts w:cs="Arial"/>
        </w:rPr>
        <w:t>Transmitter Perfor</w:t>
      </w:r>
      <w:r w:rsidRPr="001C5060">
        <w:rPr>
          <w:rFonts w:cs="Arial"/>
        </w:rPr>
        <w:t>mance</w:t>
      </w:r>
      <w:bookmarkEnd w:id="31"/>
      <w:bookmarkEnd w:id="32"/>
    </w:p>
    <w:p w14:paraId="7E7BE180" w14:textId="77777777" w:rsidR="00776FBD" w:rsidRDefault="00776FBD" w:rsidP="001C5060">
      <w:pPr>
        <w:pStyle w:val="Corpsdetexte"/>
        <w:jc w:val="both"/>
        <w:rPr>
          <w:rFonts w:ascii="Arial" w:hAnsi="Arial" w:cs="Arial"/>
          <w:sz w:val="22"/>
          <w:szCs w:val="22"/>
        </w:rPr>
      </w:pPr>
      <w:r w:rsidRPr="001C5060">
        <w:rPr>
          <w:rFonts w:ascii="Arial" w:hAnsi="Arial" w:cs="Arial"/>
          <w:sz w:val="22"/>
          <w:szCs w:val="22"/>
        </w:rPr>
        <w:t xml:space="preserve">To transmit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information, a </w:t>
      </w:r>
      <w:r w:rsidR="001A7F77" w:rsidRPr="001C5060">
        <w:rPr>
          <w:rFonts w:ascii="Arial" w:hAnsi="Arial" w:cs="Arial"/>
          <w:sz w:val="22"/>
          <w:szCs w:val="22"/>
        </w:rPr>
        <w:t xml:space="preserve">~200m mast is recommended, with 24 top loading elements and an appropriate earth mat.  The transmitter output power shall be in the region of 200kW-1MW.  The local infrastructure must provide reliable power and broadband connectivity with the appropriate security. </w:t>
      </w:r>
    </w:p>
    <w:p w14:paraId="7186E269" w14:textId="77777777" w:rsidR="000D5D9A" w:rsidRPr="000D5D9A" w:rsidRDefault="000D5D9A" w:rsidP="001C5060">
      <w:pPr>
        <w:spacing w:before="120" w:after="120"/>
        <w:jc w:val="both"/>
        <w:rPr>
          <w:rFonts w:ascii="Arial" w:hAnsi="Arial" w:cs="Arial"/>
          <w:sz w:val="22"/>
          <w:szCs w:val="22"/>
        </w:rPr>
      </w:pPr>
      <w:r w:rsidRPr="000D5D9A">
        <w:rPr>
          <w:rFonts w:ascii="Arial" w:hAnsi="Arial" w:cs="Arial"/>
          <w:sz w:val="22"/>
          <w:szCs w:val="22"/>
        </w:rPr>
        <w:t xml:space="preserve">It is normal practice to duplicate the transmitter, timing and control units and power supply. The use of Uninterrupted Power Supplies to prevent outages in the event of short term loss of power supplies is strongly recommended.  </w:t>
      </w:r>
    </w:p>
    <w:p w14:paraId="5EA8BA2C" w14:textId="77777777" w:rsidR="000D5D9A" w:rsidRPr="001C5060" w:rsidRDefault="0031438A" w:rsidP="001C5060">
      <w:pPr>
        <w:pStyle w:val="Corpsdetexte"/>
        <w:jc w:val="both"/>
        <w:rPr>
          <w:rFonts w:ascii="Arial" w:hAnsi="Arial" w:cs="Arial"/>
          <w:sz w:val="22"/>
          <w:szCs w:val="22"/>
        </w:rPr>
      </w:pPr>
      <w:r w:rsidRPr="001C5060">
        <w:rPr>
          <w:rFonts w:ascii="Arial" w:hAnsi="Arial" w:cs="Arial"/>
          <w:sz w:val="22"/>
          <w:szCs w:val="22"/>
        </w:rPr>
        <w:t>The performance of the LF transmitter and its antenna can be affected by weather conditions</w:t>
      </w:r>
      <w:r w:rsidR="001A7F77" w:rsidRPr="001C5060">
        <w:rPr>
          <w:rFonts w:ascii="Arial" w:hAnsi="Arial" w:cs="Arial"/>
          <w:sz w:val="22"/>
          <w:szCs w:val="22"/>
        </w:rPr>
        <w:t xml:space="preserve"> and a</w:t>
      </w:r>
      <w:r w:rsidRPr="001C5060">
        <w:rPr>
          <w:rFonts w:ascii="Arial" w:hAnsi="Arial" w:cs="Arial"/>
          <w:sz w:val="22"/>
          <w:szCs w:val="22"/>
        </w:rPr>
        <w:t>n automatic Antenna Tuning Unit (ATU) should be used to minimise such effects.</w:t>
      </w:r>
    </w:p>
    <w:p w14:paraId="09FB16B5" w14:textId="77777777" w:rsidR="00776FBD" w:rsidRDefault="000D5D9A" w:rsidP="001C5060">
      <w:pPr>
        <w:pStyle w:val="Corpsdetexte"/>
        <w:jc w:val="both"/>
        <w:rPr>
          <w:rFonts w:ascii="Arial" w:hAnsi="Arial" w:cs="Arial"/>
          <w:sz w:val="22"/>
          <w:szCs w:val="22"/>
        </w:rPr>
      </w:pPr>
      <w:r w:rsidRPr="000D5D9A">
        <w:rPr>
          <w:rFonts w:ascii="Arial" w:hAnsi="Arial" w:cs="Arial"/>
          <w:sz w:val="22"/>
          <w:szCs w:val="22"/>
        </w:rPr>
        <w:t xml:space="preserve">There are well-established methods for the measurement of radiated power, field strength and antenna efficiency (Ref. 15). </w:t>
      </w:r>
      <w:r w:rsidR="00776FBD" w:rsidRPr="001C5060">
        <w:rPr>
          <w:rFonts w:ascii="Arial" w:hAnsi="Arial" w:cs="Arial"/>
          <w:sz w:val="22"/>
          <w:szCs w:val="22"/>
        </w:rPr>
        <w:t xml:space="preserve">Lightning protection </w:t>
      </w:r>
      <w:r w:rsidR="00467348" w:rsidRPr="001C5060">
        <w:rPr>
          <w:rFonts w:ascii="Arial" w:hAnsi="Arial" w:cs="Arial"/>
          <w:sz w:val="22"/>
          <w:szCs w:val="22"/>
        </w:rPr>
        <w:t xml:space="preserve">is highly recommended due to the antenna </w:t>
      </w:r>
      <w:r w:rsidRPr="001C5060">
        <w:rPr>
          <w:rFonts w:ascii="Arial" w:hAnsi="Arial" w:cs="Arial"/>
          <w:sz w:val="22"/>
          <w:szCs w:val="22"/>
        </w:rPr>
        <w:t>height</w:t>
      </w:r>
      <w:r w:rsidR="00776FBD" w:rsidRPr="001C5060">
        <w:rPr>
          <w:rFonts w:ascii="Arial" w:hAnsi="Arial" w:cs="Arial"/>
          <w:sz w:val="22"/>
          <w:szCs w:val="22"/>
        </w:rPr>
        <w:t>.</w:t>
      </w:r>
    </w:p>
    <w:p w14:paraId="00A2E6BD" w14:textId="77777777" w:rsidR="000D5D9A" w:rsidRPr="001C5060" w:rsidRDefault="000D5D9A" w:rsidP="001C5060">
      <w:pPr>
        <w:pStyle w:val="Corpsdetexte"/>
        <w:jc w:val="both"/>
        <w:rPr>
          <w:rFonts w:ascii="Arial" w:hAnsi="Arial" w:cs="Arial"/>
          <w:sz w:val="22"/>
          <w:szCs w:val="22"/>
        </w:rPr>
      </w:pPr>
    </w:p>
    <w:p w14:paraId="047A90FE" w14:textId="77777777" w:rsidR="0031438A" w:rsidRPr="00DF2085" w:rsidRDefault="0031438A" w:rsidP="001C5060">
      <w:pPr>
        <w:pStyle w:val="Titre2"/>
        <w:ind w:left="576"/>
        <w:rPr>
          <w:rFonts w:cs="Arial"/>
        </w:rPr>
      </w:pPr>
      <w:bookmarkStart w:id="33" w:name="_Toc86815482"/>
      <w:bookmarkStart w:id="34" w:name="_Toc433886662"/>
      <w:r w:rsidRPr="00DF2085">
        <w:rPr>
          <w:rFonts w:cs="Arial"/>
        </w:rPr>
        <w:t>Receiver Performance</w:t>
      </w:r>
      <w:bookmarkEnd w:id="33"/>
      <w:bookmarkEnd w:id="34"/>
    </w:p>
    <w:p w14:paraId="6D1919D1"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In order to </w:t>
      </w:r>
      <w:r w:rsidR="00024F04" w:rsidRPr="001C5060">
        <w:rPr>
          <w:rFonts w:ascii="Arial" w:hAnsi="Arial" w:cs="Arial"/>
          <w:sz w:val="22"/>
          <w:szCs w:val="22"/>
        </w:rPr>
        <w:t xml:space="preserve">use </w:t>
      </w:r>
      <w:proofErr w:type="spellStart"/>
      <w:r w:rsidR="00024F04" w:rsidRPr="001C5060">
        <w:rPr>
          <w:rFonts w:ascii="Arial" w:hAnsi="Arial" w:cs="Arial"/>
          <w:sz w:val="22"/>
          <w:szCs w:val="22"/>
        </w:rPr>
        <w:t>eLoran</w:t>
      </w:r>
      <w:proofErr w:type="spellEnd"/>
      <w:r w:rsidRPr="001C5060">
        <w:rPr>
          <w:rFonts w:ascii="Arial" w:hAnsi="Arial" w:cs="Arial"/>
          <w:sz w:val="22"/>
          <w:szCs w:val="22"/>
        </w:rPr>
        <w:t>, users should operate</w:t>
      </w:r>
      <w:r w:rsidR="00024F04" w:rsidRPr="001C5060">
        <w:rPr>
          <w:rFonts w:ascii="Arial" w:hAnsi="Arial" w:cs="Arial"/>
          <w:sz w:val="22"/>
          <w:szCs w:val="22"/>
        </w:rPr>
        <w:t xml:space="preserve"> a receiver capable of calculating an</w:t>
      </w:r>
      <w:r w:rsidRPr="001C5060">
        <w:rPr>
          <w:rFonts w:ascii="Arial" w:hAnsi="Arial" w:cs="Arial"/>
          <w:sz w:val="22"/>
          <w:szCs w:val="22"/>
        </w:rPr>
        <w:t xml:space="preserv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w:t>
      </w:r>
      <w:r w:rsidR="00024F04" w:rsidRPr="001C5060">
        <w:rPr>
          <w:rFonts w:ascii="Arial" w:hAnsi="Arial" w:cs="Arial"/>
          <w:sz w:val="22"/>
          <w:szCs w:val="22"/>
        </w:rPr>
        <w:t xml:space="preserve">position in accordance to </w:t>
      </w:r>
      <w:r w:rsidRPr="001C5060">
        <w:rPr>
          <w:rFonts w:ascii="Arial" w:hAnsi="Arial" w:cs="Arial"/>
          <w:sz w:val="22"/>
          <w:szCs w:val="22"/>
        </w:rPr>
        <w:t xml:space="preserve">the technical specifications set out in </w:t>
      </w:r>
      <w:r w:rsidRPr="001C5060">
        <w:rPr>
          <w:rFonts w:ascii="Arial" w:hAnsi="Arial" w:cs="Arial"/>
          <w:i/>
          <w:sz w:val="22"/>
          <w:szCs w:val="22"/>
        </w:rPr>
        <w:t xml:space="preserve">IEC </w:t>
      </w:r>
      <w:r w:rsidRPr="001C5060">
        <w:rPr>
          <w:rFonts w:ascii="Arial" w:hAnsi="Arial" w:cs="Arial"/>
          <w:i/>
          <w:color w:val="FF0000"/>
          <w:sz w:val="22"/>
          <w:szCs w:val="22"/>
        </w:rPr>
        <w:t>61108-1</w:t>
      </w:r>
      <w:r w:rsidR="00024F04" w:rsidRPr="001C5060">
        <w:rPr>
          <w:rFonts w:ascii="Arial" w:hAnsi="Arial" w:cs="Arial"/>
          <w:sz w:val="22"/>
          <w:szCs w:val="22"/>
        </w:rPr>
        <w:t xml:space="preserve"> and</w:t>
      </w:r>
      <w:r w:rsidR="00024F04" w:rsidRPr="001C5060">
        <w:rPr>
          <w:rFonts w:ascii="Arial" w:hAnsi="Arial" w:cs="Arial"/>
          <w:i/>
          <w:sz w:val="22"/>
          <w:szCs w:val="22"/>
        </w:rPr>
        <w:t xml:space="preserve"> </w:t>
      </w:r>
      <w:r w:rsidRPr="001C5060">
        <w:rPr>
          <w:rFonts w:ascii="Arial" w:hAnsi="Arial" w:cs="Arial"/>
          <w:sz w:val="22"/>
          <w:szCs w:val="22"/>
        </w:rPr>
        <w:t>incorporat</w:t>
      </w:r>
      <w:r w:rsidR="00024F04" w:rsidRPr="001C5060">
        <w:rPr>
          <w:rFonts w:ascii="Arial" w:hAnsi="Arial" w:cs="Arial"/>
          <w:sz w:val="22"/>
          <w:szCs w:val="22"/>
        </w:rPr>
        <w:t>ing</w:t>
      </w:r>
      <w:r w:rsidRPr="001C5060">
        <w:rPr>
          <w:rFonts w:ascii="Arial" w:hAnsi="Arial" w:cs="Arial"/>
          <w:sz w:val="22"/>
          <w:szCs w:val="22"/>
        </w:rPr>
        <w:t xml:space="preserve"> a current ASF correction database.</w:t>
      </w:r>
    </w:p>
    <w:p w14:paraId="77005F71" w14:textId="77777777" w:rsidR="00024F04" w:rsidRPr="001C5060" w:rsidRDefault="00347D77" w:rsidP="001C5060">
      <w:pPr>
        <w:pStyle w:val="Corpsdetexte"/>
        <w:jc w:val="both"/>
        <w:rPr>
          <w:rFonts w:ascii="Arial" w:hAnsi="Arial" w:cs="Arial"/>
          <w:sz w:val="22"/>
          <w:szCs w:val="22"/>
        </w:rPr>
      </w:pPr>
      <w:r>
        <w:rPr>
          <w:rFonts w:ascii="Arial" w:hAnsi="Arial" w:cs="Arial"/>
          <w:sz w:val="22"/>
          <w:szCs w:val="22"/>
        </w:rPr>
        <w:t xml:space="preserve">Earlier generation </w:t>
      </w:r>
      <w:r w:rsidR="007825B0">
        <w:rPr>
          <w:rFonts w:ascii="Arial" w:hAnsi="Arial" w:cs="Arial"/>
          <w:sz w:val="22"/>
          <w:szCs w:val="22"/>
        </w:rPr>
        <w:t>L</w:t>
      </w:r>
      <w:r>
        <w:rPr>
          <w:rFonts w:ascii="Arial" w:hAnsi="Arial" w:cs="Arial"/>
          <w:sz w:val="22"/>
          <w:szCs w:val="22"/>
        </w:rPr>
        <w:t>oran receivers will be able to utilise any core PNT signals received, but will not be able to benefit fro</w:t>
      </w:r>
      <w:r w:rsidR="007825B0">
        <w:rPr>
          <w:rFonts w:ascii="Arial" w:hAnsi="Arial" w:cs="Arial"/>
          <w:sz w:val="22"/>
          <w:szCs w:val="22"/>
        </w:rPr>
        <w:t>m</w:t>
      </w:r>
      <w:r>
        <w:rPr>
          <w:rFonts w:ascii="Arial" w:hAnsi="Arial" w:cs="Arial"/>
          <w:sz w:val="22"/>
          <w:szCs w:val="22"/>
        </w:rPr>
        <w:t xml:space="preserve"> ASF mapping or the </w:t>
      </w:r>
      <w:proofErr w:type="spellStart"/>
      <w:r>
        <w:rPr>
          <w:rFonts w:ascii="Arial" w:hAnsi="Arial" w:cs="Arial"/>
          <w:sz w:val="22"/>
          <w:szCs w:val="22"/>
        </w:rPr>
        <w:t>eLoran</w:t>
      </w:r>
      <w:proofErr w:type="spellEnd"/>
      <w:r>
        <w:rPr>
          <w:rFonts w:ascii="Arial" w:hAnsi="Arial" w:cs="Arial"/>
          <w:sz w:val="22"/>
          <w:szCs w:val="22"/>
        </w:rPr>
        <w:t xml:space="preserve"> data message corrections.</w:t>
      </w:r>
    </w:p>
    <w:p w14:paraId="645A5E05" w14:textId="77777777" w:rsidR="002F55B1" w:rsidRPr="001C5060" w:rsidRDefault="002F55B1" w:rsidP="002F55B1">
      <w:pPr>
        <w:rPr>
          <w:rFonts w:ascii="Arial" w:hAnsi="Arial" w:cs="Arial"/>
        </w:rPr>
      </w:pPr>
    </w:p>
    <w:p w14:paraId="79D5DC46" w14:textId="77777777" w:rsidR="003F4757" w:rsidRPr="001C5060" w:rsidRDefault="003F4757" w:rsidP="007D7E87">
      <w:pPr>
        <w:pStyle w:val="Titre1"/>
        <w:rPr>
          <w:rFonts w:cs="Arial"/>
        </w:rPr>
      </w:pPr>
      <w:bookmarkStart w:id="35" w:name="_Toc433886663"/>
      <w:r w:rsidRPr="00DF2085">
        <w:rPr>
          <w:rFonts w:cs="Arial"/>
        </w:rPr>
        <w:t>Operational A</w:t>
      </w:r>
      <w:r w:rsidRPr="001C5060">
        <w:rPr>
          <w:rFonts w:cs="Arial"/>
        </w:rPr>
        <w:t>spects</w:t>
      </w:r>
      <w:bookmarkEnd w:id="35"/>
    </w:p>
    <w:p w14:paraId="1C70704E" w14:textId="77777777" w:rsidR="003F4757" w:rsidRPr="001C5060" w:rsidRDefault="003F4757" w:rsidP="007D7E87">
      <w:pPr>
        <w:rPr>
          <w:rFonts w:ascii="Arial" w:hAnsi="Arial" w:cs="Arial"/>
        </w:rPr>
      </w:pPr>
    </w:p>
    <w:p w14:paraId="20911204" w14:textId="77777777" w:rsidR="003F4757" w:rsidRPr="001C5060" w:rsidRDefault="006A5578" w:rsidP="001C5060">
      <w:pPr>
        <w:jc w:val="both"/>
        <w:rPr>
          <w:rFonts w:ascii="Arial" w:hAnsi="Arial" w:cs="Arial"/>
          <w:sz w:val="22"/>
          <w:szCs w:val="22"/>
        </w:rPr>
      </w:pPr>
      <w:r w:rsidRPr="001C5060">
        <w:rPr>
          <w:rFonts w:ascii="Arial" w:hAnsi="Arial" w:cs="Arial"/>
          <w:sz w:val="22"/>
          <w:szCs w:val="22"/>
        </w:rPr>
        <w:t xml:space="preserve">An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 provider should:</w:t>
      </w:r>
    </w:p>
    <w:p w14:paraId="786CE756" w14:textId="77777777" w:rsidR="003F4757" w:rsidRPr="001C5060" w:rsidRDefault="003F4757" w:rsidP="001C5060">
      <w:pPr>
        <w:pStyle w:val="Paragraphedeliste"/>
        <w:numPr>
          <w:ilvl w:val="0"/>
          <w:numId w:val="3"/>
        </w:numPr>
        <w:spacing w:before="0" w:after="200" w:line="276" w:lineRule="auto"/>
        <w:contextualSpacing/>
        <w:jc w:val="both"/>
        <w:rPr>
          <w:rFonts w:cs="Arial"/>
          <w:lang w:eastAsia="fi-FI"/>
        </w:rPr>
      </w:pPr>
      <w:r w:rsidRPr="001C5060">
        <w:rPr>
          <w:rFonts w:cs="Arial"/>
          <w:lang w:eastAsia="fi-FI"/>
        </w:rPr>
        <w:t xml:space="preserve">continuously monitor </w:t>
      </w:r>
      <w:r w:rsidR="006A5578" w:rsidRPr="001C5060">
        <w:rPr>
          <w:rFonts w:cs="Arial"/>
          <w:lang w:eastAsia="fi-FI"/>
        </w:rPr>
        <w:t>the service</w:t>
      </w:r>
      <w:r w:rsidRPr="001C5060">
        <w:rPr>
          <w:rFonts w:cs="Arial"/>
          <w:lang w:eastAsia="fi-FI"/>
        </w:rPr>
        <w:t xml:space="preserve"> and manage any disruptions</w:t>
      </w:r>
    </w:p>
    <w:p w14:paraId="04F3BDD0" w14:textId="77777777" w:rsidR="003F4757" w:rsidRPr="001C5060" w:rsidRDefault="003F4757" w:rsidP="001C5060">
      <w:pPr>
        <w:pStyle w:val="Paragraphedeliste"/>
        <w:numPr>
          <w:ilvl w:val="0"/>
          <w:numId w:val="3"/>
        </w:numPr>
        <w:spacing w:before="0" w:after="200" w:line="276" w:lineRule="auto"/>
        <w:contextualSpacing/>
        <w:jc w:val="both"/>
        <w:rPr>
          <w:rFonts w:cs="Arial"/>
          <w:lang w:eastAsia="fi-FI"/>
        </w:rPr>
      </w:pPr>
      <w:r w:rsidRPr="001C5060">
        <w:rPr>
          <w:rFonts w:cs="Arial"/>
          <w:lang w:eastAsia="fi-FI"/>
        </w:rPr>
        <w:t>inform users of important properties of the service and communicate warnings about service disruptions to the user</w:t>
      </w:r>
    </w:p>
    <w:p w14:paraId="15C599E0" w14:textId="77777777" w:rsidR="003F4757" w:rsidRPr="001C5060" w:rsidRDefault="003F4757" w:rsidP="001C5060">
      <w:pPr>
        <w:pStyle w:val="Paragraphedeliste"/>
        <w:numPr>
          <w:ilvl w:val="0"/>
          <w:numId w:val="3"/>
        </w:numPr>
        <w:spacing w:before="0" w:after="200" w:line="276" w:lineRule="auto"/>
        <w:contextualSpacing/>
        <w:jc w:val="both"/>
        <w:rPr>
          <w:rFonts w:cs="Arial"/>
          <w:lang w:eastAsia="fi-FI"/>
        </w:rPr>
      </w:pPr>
      <w:r w:rsidRPr="001C5060">
        <w:rPr>
          <w:rFonts w:cs="Arial"/>
          <w:lang w:eastAsia="fi-FI"/>
        </w:rPr>
        <w:t xml:space="preserve">manage any maintenance work or changes to the service in such a way where service disruption is minimized and the users </w:t>
      </w:r>
      <w:r w:rsidR="00F360ED">
        <w:rPr>
          <w:rFonts w:cs="Arial"/>
          <w:lang w:eastAsia="fi-FI"/>
        </w:rPr>
        <w:t>are</w:t>
      </w:r>
      <w:r w:rsidRPr="001C5060">
        <w:rPr>
          <w:rFonts w:cs="Arial"/>
          <w:lang w:eastAsia="fi-FI"/>
        </w:rPr>
        <w:t xml:space="preserve"> provided with advance warning</w:t>
      </w:r>
    </w:p>
    <w:p w14:paraId="58ACDA86" w14:textId="77777777" w:rsidR="003F4757" w:rsidRDefault="003F4757" w:rsidP="001C5060">
      <w:pPr>
        <w:pStyle w:val="Paragraphedeliste"/>
        <w:numPr>
          <w:ilvl w:val="0"/>
          <w:numId w:val="3"/>
        </w:numPr>
        <w:spacing w:before="0" w:after="200" w:line="276" w:lineRule="auto"/>
        <w:contextualSpacing/>
        <w:jc w:val="both"/>
        <w:rPr>
          <w:rFonts w:cs="Arial"/>
          <w:lang w:eastAsia="fi-FI"/>
        </w:rPr>
      </w:pPr>
      <w:r w:rsidRPr="001C5060">
        <w:rPr>
          <w:rFonts w:cs="Arial"/>
          <w:lang w:eastAsia="fi-FI"/>
        </w:rPr>
        <w:t>verify the service is performing according to specifications and provide such information to users</w:t>
      </w:r>
    </w:p>
    <w:p w14:paraId="7A4830B3" w14:textId="77777777" w:rsidR="000D5D9A" w:rsidRPr="001C5060" w:rsidRDefault="000D5D9A" w:rsidP="001C5060">
      <w:pPr>
        <w:pStyle w:val="Paragraphedeliste"/>
        <w:spacing w:before="0" w:after="200" w:line="276" w:lineRule="auto"/>
        <w:ind w:left="758"/>
        <w:contextualSpacing/>
        <w:jc w:val="both"/>
        <w:rPr>
          <w:rFonts w:cs="Arial"/>
          <w:lang w:eastAsia="fi-FI"/>
        </w:rPr>
      </w:pPr>
    </w:p>
    <w:p w14:paraId="3E81440E" w14:textId="77777777" w:rsidR="002F1EB4" w:rsidRPr="00DF2085" w:rsidRDefault="002F1EB4" w:rsidP="001C5060">
      <w:pPr>
        <w:pStyle w:val="Titre2"/>
        <w:ind w:left="576"/>
        <w:rPr>
          <w:rFonts w:cs="Arial"/>
        </w:rPr>
      </w:pPr>
      <w:bookmarkStart w:id="36" w:name="_Toc86815474"/>
      <w:bookmarkStart w:id="37" w:name="_Toc433886664"/>
      <w:r w:rsidRPr="00DF2085">
        <w:rPr>
          <w:rFonts w:cs="Arial"/>
        </w:rPr>
        <w:lastRenderedPageBreak/>
        <w:t>Reference Datum</w:t>
      </w:r>
      <w:bookmarkEnd w:id="36"/>
      <w:bookmarkEnd w:id="37"/>
    </w:p>
    <w:p w14:paraId="001C9ED6" w14:textId="77777777" w:rsidR="002F1EB4" w:rsidRPr="001C5060" w:rsidRDefault="002F1EB4"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r w:rsidRPr="001C5060">
        <w:rPr>
          <w:rFonts w:ascii="Arial" w:hAnsi="Arial" w:cs="Arial"/>
          <w:sz w:val="22"/>
          <w:szCs w:val="22"/>
        </w:rPr>
        <w:t xml:space="preserve">The datum used should be stated in each </w:t>
      </w:r>
      <w:r w:rsidR="00F360ED">
        <w:rPr>
          <w:rFonts w:ascii="Arial" w:hAnsi="Arial" w:cs="Arial"/>
          <w:sz w:val="22"/>
          <w:szCs w:val="22"/>
        </w:rPr>
        <w:t xml:space="preserve">service </w:t>
      </w:r>
      <w:proofErr w:type="gramStart"/>
      <w:r w:rsidR="00F360ED">
        <w:rPr>
          <w:rFonts w:ascii="Arial" w:hAnsi="Arial" w:cs="Arial"/>
          <w:sz w:val="22"/>
          <w:szCs w:val="22"/>
        </w:rPr>
        <w:t>providers</w:t>
      </w:r>
      <w:proofErr w:type="gramEnd"/>
      <w:r w:rsidRPr="001C5060">
        <w:rPr>
          <w:rFonts w:ascii="Arial" w:hAnsi="Arial" w:cs="Arial"/>
          <w:sz w:val="22"/>
          <w:szCs w:val="22"/>
        </w:rPr>
        <w:t xml:space="preserve"> publications. WGS84 is typically used by most service providers.  It should be noted that use of the incorrect datum could result in errors of up to several hundred metres. </w:t>
      </w:r>
    </w:p>
    <w:p w14:paraId="650631BC" w14:textId="77777777" w:rsidR="000D5D9A" w:rsidRDefault="000D5D9A"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p>
    <w:p w14:paraId="39AEE9C4" w14:textId="77777777" w:rsidR="00CF7F8C" w:rsidRPr="001C5060"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4"/>
        </w:rPr>
      </w:pPr>
    </w:p>
    <w:p w14:paraId="064ADEB8" w14:textId="77777777" w:rsidR="0031438A" w:rsidRPr="00DF2085" w:rsidRDefault="0031438A" w:rsidP="001C5060">
      <w:pPr>
        <w:pStyle w:val="Titre2"/>
        <w:ind w:left="576"/>
        <w:rPr>
          <w:rFonts w:cs="Arial"/>
        </w:rPr>
      </w:pPr>
      <w:bookmarkStart w:id="38" w:name="_Toc86815483"/>
      <w:bookmarkStart w:id="39" w:name="_Toc433886665"/>
      <w:r w:rsidRPr="00DF2085">
        <w:rPr>
          <w:rFonts w:cs="Arial"/>
        </w:rPr>
        <w:t>Monitoring</w:t>
      </w:r>
      <w:bookmarkEnd w:id="38"/>
      <w:bookmarkEnd w:id="39"/>
    </w:p>
    <w:p w14:paraId="014EFC82" w14:textId="77777777" w:rsidR="007825B0" w:rsidRDefault="0031438A" w:rsidP="0031438A">
      <w:pPr>
        <w:pStyle w:val="Corpsdetexte"/>
        <w:rPr>
          <w:rFonts w:ascii="Arial" w:hAnsi="Arial" w:cs="Arial"/>
          <w:sz w:val="22"/>
          <w:szCs w:val="22"/>
        </w:rPr>
      </w:pPr>
      <w:r w:rsidRPr="001C5060">
        <w:rPr>
          <w:rFonts w:ascii="Arial" w:hAnsi="Arial" w:cs="Arial"/>
          <w:sz w:val="22"/>
          <w:szCs w:val="22"/>
        </w:rPr>
        <w:t xml:space="preserve">On-site monitors should be provided at each transmitting station, to check the transmitted signal and the data content. </w:t>
      </w:r>
    </w:p>
    <w:p w14:paraId="4E39BB87" w14:textId="77777777" w:rsidR="007825B0" w:rsidRDefault="007825B0" w:rsidP="001C5060">
      <w:pPr>
        <w:pStyle w:val="Corpsdetexte"/>
        <w:jc w:val="both"/>
        <w:rPr>
          <w:rFonts w:ascii="Arial" w:hAnsi="Arial" w:cs="Arial"/>
          <w:sz w:val="22"/>
          <w:szCs w:val="22"/>
        </w:rPr>
      </w:pPr>
    </w:p>
    <w:p w14:paraId="17DBFBA5"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Additional signal monitoring is recommended using receivers placed at sites within the coverage area, to validate broadcast site RF and signal performance. Communication lines to a central </w:t>
      </w:r>
      <w:commentRangeStart w:id="40"/>
      <w:r w:rsidRPr="001C5060">
        <w:rPr>
          <w:rFonts w:ascii="Arial" w:hAnsi="Arial" w:cs="Arial"/>
          <w:sz w:val="22"/>
          <w:szCs w:val="22"/>
        </w:rPr>
        <w:t>control and monitoring site</w:t>
      </w:r>
      <w:commentRangeEnd w:id="40"/>
      <w:r w:rsidR="00FC715C" w:rsidRPr="001C5060">
        <w:rPr>
          <w:rStyle w:val="Marquedecommentaire"/>
          <w:rFonts w:ascii="Arial" w:hAnsi="Arial" w:cs="Arial"/>
          <w:sz w:val="22"/>
          <w:szCs w:val="22"/>
        </w:rPr>
        <w:commentReference w:id="40"/>
      </w:r>
      <w:r w:rsidRPr="001C5060">
        <w:rPr>
          <w:rFonts w:ascii="Arial" w:hAnsi="Arial" w:cs="Arial"/>
          <w:sz w:val="22"/>
          <w:szCs w:val="22"/>
        </w:rPr>
        <w:t xml:space="preserve"> may link integrity monitors. Data may either be logged on </w:t>
      </w:r>
      <w:commentRangeStart w:id="41"/>
      <w:r w:rsidRPr="001C5060">
        <w:rPr>
          <w:rFonts w:ascii="Arial" w:hAnsi="Arial" w:cs="Arial"/>
          <w:sz w:val="22"/>
          <w:szCs w:val="22"/>
        </w:rPr>
        <w:t>station</w:t>
      </w:r>
      <w:commentRangeEnd w:id="41"/>
      <w:r w:rsidR="00FC715C" w:rsidRPr="001C5060">
        <w:rPr>
          <w:rStyle w:val="Marquedecommentaire"/>
          <w:rFonts w:ascii="Arial" w:hAnsi="Arial" w:cs="Arial"/>
          <w:sz w:val="22"/>
          <w:szCs w:val="22"/>
        </w:rPr>
        <w:commentReference w:id="41"/>
      </w:r>
      <w:r w:rsidRPr="001C5060">
        <w:rPr>
          <w:rFonts w:ascii="Arial" w:hAnsi="Arial" w:cs="Arial"/>
          <w:sz w:val="22"/>
          <w:szCs w:val="22"/>
        </w:rPr>
        <w:t xml:space="preserve"> and downloaded periodically or passed directly to the central </w:t>
      </w:r>
      <w:commentRangeStart w:id="42"/>
      <w:r w:rsidRPr="001C5060">
        <w:rPr>
          <w:rFonts w:ascii="Arial" w:hAnsi="Arial" w:cs="Arial"/>
          <w:sz w:val="22"/>
          <w:szCs w:val="22"/>
        </w:rPr>
        <w:t>control site</w:t>
      </w:r>
      <w:commentRangeEnd w:id="42"/>
      <w:r w:rsidR="00FC715C" w:rsidRPr="001C5060">
        <w:rPr>
          <w:rStyle w:val="Marquedecommentaire"/>
          <w:rFonts w:ascii="Arial" w:hAnsi="Arial" w:cs="Arial"/>
          <w:sz w:val="22"/>
          <w:szCs w:val="22"/>
        </w:rPr>
        <w:commentReference w:id="42"/>
      </w:r>
      <w:r w:rsidRPr="001C5060">
        <w:rPr>
          <w:rFonts w:ascii="Arial" w:hAnsi="Arial" w:cs="Arial"/>
          <w:sz w:val="22"/>
          <w:szCs w:val="22"/>
        </w:rPr>
        <w:t xml:space="preserve">. It is recommended that this data be archived for a period sufficient to meet local litigation requirements.  </w:t>
      </w:r>
    </w:p>
    <w:p w14:paraId="6D51A076" w14:textId="77777777" w:rsidR="0031438A" w:rsidRDefault="0031438A" w:rsidP="001C5060">
      <w:pPr>
        <w:pStyle w:val="Corpsdetexte"/>
        <w:jc w:val="both"/>
        <w:rPr>
          <w:rFonts w:ascii="Arial" w:hAnsi="Arial" w:cs="Arial"/>
          <w:sz w:val="22"/>
          <w:szCs w:val="22"/>
        </w:rPr>
      </w:pPr>
    </w:p>
    <w:p w14:paraId="6F85BF8F" w14:textId="77777777" w:rsidR="007825B0" w:rsidRPr="007825B0" w:rsidRDefault="007825B0" w:rsidP="001C5060">
      <w:pPr>
        <w:jc w:val="both"/>
        <w:rPr>
          <w:rFonts w:ascii="Arial" w:hAnsi="Arial" w:cs="Arial"/>
          <w:sz w:val="22"/>
          <w:szCs w:val="22"/>
        </w:rPr>
      </w:pPr>
      <w:r w:rsidRPr="007825B0">
        <w:rPr>
          <w:rFonts w:ascii="Arial" w:hAnsi="Arial" w:cs="Arial"/>
          <w:sz w:val="22"/>
          <w:szCs w:val="22"/>
        </w:rPr>
        <w:t xml:space="preserve">Information on each </w:t>
      </w:r>
      <w:proofErr w:type="spellStart"/>
      <w:r>
        <w:rPr>
          <w:rFonts w:ascii="Arial" w:hAnsi="Arial" w:cs="Arial"/>
          <w:sz w:val="22"/>
          <w:szCs w:val="22"/>
        </w:rPr>
        <w:t>e</w:t>
      </w:r>
      <w:commentRangeStart w:id="43"/>
      <w:r w:rsidRPr="007825B0">
        <w:rPr>
          <w:rFonts w:ascii="Arial" w:hAnsi="Arial" w:cs="Arial"/>
          <w:sz w:val="22"/>
          <w:szCs w:val="22"/>
        </w:rPr>
        <w:t>Loran</w:t>
      </w:r>
      <w:proofErr w:type="spellEnd"/>
      <w:r w:rsidRPr="007825B0">
        <w:rPr>
          <w:rFonts w:ascii="Arial" w:hAnsi="Arial" w:cs="Arial"/>
          <w:sz w:val="22"/>
          <w:szCs w:val="22"/>
        </w:rPr>
        <w:t xml:space="preserve"> monitor site</w:t>
      </w:r>
      <w:commentRangeEnd w:id="43"/>
      <w:r w:rsidRPr="007825B0">
        <w:rPr>
          <w:rFonts w:ascii="Arial" w:hAnsi="Arial" w:cs="Arial"/>
          <w:sz w:val="22"/>
          <w:szCs w:val="22"/>
        </w:rPr>
        <w:commentReference w:id="43"/>
      </w:r>
      <w:r w:rsidRPr="007825B0">
        <w:rPr>
          <w:rFonts w:ascii="Arial" w:hAnsi="Arial" w:cs="Arial"/>
          <w:sz w:val="22"/>
          <w:szCs w:val="22"/>
        </w:rPr>
        <w:t xml:space="preserve"> shall be provided</w:t>
      </w:r>
      <w:r w:rsidR="001C17BA">
        <w:rPr>
          <w:rFonts w:ascii="Arial" w:hAnsi="Arial" w:cs="Arial"/>
          <w:sz w:val="22"/>
          <w:szCs w:val="22"/>
        </w:rPr>
        <w:t xml:space="preserve"> to a control centre</w:t>
      </w:r>
      <w:r w:rsidRPr="007825B0">
        <w:rPr>
          <w:rFonts w:ascii="Arial" w:hAnsi="Arial" w:cs="Arial"/>
          <w:sz w:val="22"/>
          <w:szCs w:val="22"/>
        </w:rPr>
        <w:t>. The information will include:</w:t>
      </w:r>
    </w:p>
    <w:p w14:paraId="7912B1FA"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ID of the Monitor Site</w:t>
      </w:r>
    </w:p>
    <w:p w14:paraId="5D42CCB6"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Location of the Monitor Site</w:t>
      </w:r>
    </w:p>
    <w:p w14:paraId="66B45CEC"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Nominal ASF Values at the Monitor Site</w:t>
      </w:r>
    </w:p>
    <w:p w14:paraId="305DBEC6"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 xml:space="preserve">Reference ECD Value(s) </w:t>
      </w:r>
    </w:p>
    <w:p w14:paraId="176C8122"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Applicable approaches monitored by the reference station</w:t>
      </w:r>
    </w:p>
    <w:p w14:paraId="38A2A89A"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 xml:space="preserve">Acceptable </w:t>
      </w:r>
      <w:proofErr w:type="spellStart"/>
      <w:r w:rsidRPr="007825B0">
        <w:rPr>
          <w:rFonts w:ascii="Arial" w:hAnsi="Arial" w:cs="Arial"/>
          <w:sz w:val="22"/>
          <w:szCs w:val="22"/>
        </w:rPr>
        <w:t>eLoran</w:t>
      </w:r>
      <w:proofErr w:type="spellEnd"/>
      <w:r w:rsidRPr="007825B0">
        <w:rPr>
          <w:rFonts w:ascii="Arial" w:hAnsi="Arial" w:cs="Arial"/>
          <w:sz w:val="22"/>
          <w:szCs w:val="22"/>
        </w:rPr>
        <w:t xml:space="preserve"> transmitters</w:t>
      </w:r>
    </w:p>
    <w:p w14:paraId="532AFF13" w14:textId="77777777" w:rsidR="007825B0" w:rsidRPr="007825B0" w:rsidRDefault="007825B0" w:rsidP="001C5060">
      <w:pPr>
        <w:numPr>
          <w:ilvl w:val="1"/>
          <w:numId w:val="10"/>
        </w:numPr>
        <w:spacing w:before="0" w:after="0"/>
        <w:ind w:left="2160" w:hanging="1080"/>
        <w:jc w:val="both"/>
        <w:rPr>
          <w:rFonts w:ascii="Arial" w:hAnsi="Arial" w:cs="Arial"/>
          <w:sz w:val="22"/>
          <w:szCs w:val="22"/>
        </w:rPr>
      </w:pPr>
      <w:r w:rsidRPr="007825B0">
        <w:rPr>
          <w:rFonts w:ascii="Arial" w:hAnsi="Arial" w:cs="Arial"/>
          <w:sz w:val="22"/>
          <w:szCs w:val="22"/>
        </w:rPr>
        <w:t xml:space="preserve">The format is repeated for each monitor site and </w:t>
      </w:r>
      <w:proofErr w:type="spellStart"/>
      <w:r w:rsidRPr="007825B0">
        <w:rPr>
          <w:rFonts w:ascii="Arial" w:hAnsi="Arial" w:cs="Arial"/>
          <w:sz w:val="22"/>
          <w:szCs w:val="22"/>
        </w:rPr>
        <w:t>eLoran</w:t>
      </w:r>
      <w:proofErr w:type="spellEnd"/>
      <w:r w:rsidRPr="007825B0">
        <w:rPr>
          <w:rFonts w:ascii="Arial" w:hAnsi="Arial" w:cs="Arial"/>
          <w:sz w:val="22"/>
          <w:szCs w:val="22"/>
        </w:rPr>
        <w:t xml:space="preserve"> station combination in each operational area</w:t>
      </w:r>
    </w:p>
    <w:p w14:paraId="338861A8" w14:textId="77777777" w:rsidR="007825B0" w:rsidRDefault="007825B0" w:rsidP="0031438A">
      <w:pPr>
        <w:pStyle w:val="Corpsdetexte"/>
        <w:rPr>
          <w:rFonts w:ascii="Arial" w:hAnsi="Arial" w:cs="Arial"/>
          <w:sz w:val="22"/>
          <w:szCs w:val="22"/>
        </w:rPr>
      </w:pPr>
    </w:p>
    <w:p w14:paraId="12173723" w14:textId="77777777" w:rsidR="007825B0" w:rsidRPr="001C5060" w:rsidRDefault="007825B0" w:rsidP="0031438A">
      <w:pPr>
        <w:pStyle w:val="Corpsdetexte"/>
        <w:rPr>
          <w:rFonts w:ascii="Arial" w:hAnsi="Arial" w:cs="Arial"/>
          <w:sz w:val="22"/>
          <w:szCs w:val="22"/>
        </w:rPr>
      </w:pPr>
    </w:p>
    <w:p w14:paraId="1FAAE9AC" w14:textId="77777777" w:rsidR="002F1EB4" w:rsidRPr="001C5060" w:rsidRDefault="003F4757" w:rsidP="001C5060">
      <w:pPr>
        <w:pStyle w:val="Titre2"/>
        <w:ind w:left="576"/>
        <w:rPr>
          <w:rFonts w:cs="Arial"/>
        </w:rPr>
      </w:pPr>
      <w:bookmarkStart w:id="44" w:name="_Toc433886666"/>
      <w:r w:rsidRPr="00DF2085">
        <w:rPr>
          <w:rFonts w:cs="Arial"/>
        </w:rPr>
        <w:t>Publication of information</w:t>
      </w:r>
      <w:bookmarkEnd w:id="44"/>
    </w:p>
    <w:p w14:paraId="7AD3288C"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Individual </w:t>
      </w:r>
      <w:r w:rsidR="00F360ED">
        <w:rPr>
          <w:rFonts w:ascii="Arial" w:hAnsi="Arial" w:cs="Arial"/>
          <w:sz w:val="22"/>
          <w:szCs w:val="22"/>
        </w:rPr>
        <w:t>Service Providers</w:t>
      </w:r>
      <w:r w:rsidRPr="001C5060">
        <w:rPr>
          <w:rFonts w:ascii="Arial" w:hAnsi="Arial" w:cs="Arial"/>
          <w:sz w:val="22"/>
          <w:szCs w:val="22"/>
        </w:rPr>
        <w:t xml:space="preserve"> are encouraged to publish service descriptions, including coverage predictions and system performance statistics; examples are given in references 18 to 23.</w:t>
      </w:r>
    </w:p>
    <w:p w14:paraId="11C7847D"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In addition to the information contained in the standard message types, described in </w:t>
      </w:r>
      <w:commentRangeStart w:id="45"/>
      <w:r w:rsidRPr="001C5060">
        <w:rPr>
          <w:rFonts w:ascii="Arial" w:hAnsi="Arial" w:cs="Arial"/>
          <w:sz w:val="22"/>
          <w:szCs w:val="22"/>
        </w:rPr>
        <w:t>Section 1</w:t>
      </w:r>
      <w:commentRangeEnd w:id="45"/>
      <w:r w:rsidR="0043230C" w:rsidRPr="001C5060">
        <w:rPr>
          <w:rStyle w:val="Marquedecommentaire"/>
          <w:rFonts w:ascii="Arial" w:hAnsi="Arial" w:cs="Arial"/>
          <w:sz w:val="22"/>
          <w:szCs w:val="22"/>
        </w:rPr>
        <w:commentReference w:id="45"/>
      </w:r>
      <w:r w:rsidRPr="001C5060">
        <w:rPr>
          <w:rFonts w:ascii="Arial" w:hAnsi="Arial" w:cs="Arial"/>
          <w:sz w:val="22"/>
          <w:szCs w:val="22"/>
        </w:rPr>
        <w:t xml:space="preserve">, notice of current or planned signal unavailability should be provided to users through the appropriate service (e.g. coastal radio station, VTS, </w:t>
      </w:r>
      <w:proofErr w:type="spellStart"/>
      <w:r w:rsidRPr="001C5060">
        <w:rPr>
          <w:rFonts w:ascii="Arial" w:hAnsi="Arial" w:cs="Arial"/>
          <w:sz w:val="22"/>
          <w:szCs w:val="22"/>
        </w:rPr>
        <w:t>Navtex</w:t>
      </w:r>
      <w:proofErr w:type="spellEnd"/>
      <w:r w:rsidRPr="001C5060">
        <w:rPr>
          <w:rFonts w:ascii="Arial" w:hAnsi="Arial" w:cs="Arial"/>
          <w:sz w:val="22"/>
          <w:szCs w:val="22"/>
        </w:rPr>
        <w:t xml:space="preserve">, </w:t>
      </w:r>
      <w:proofErr w:type="spellStart"/>
      <w:proofErr w:type="gramStart"/>
      <w:r w:rsidRPr="001C5060">
        <w:rPr>
          <w:rFonts w:ascii="Arial" w:hAnsi="Arial" w:cs="Arial"/>
          <w:sz w:val="22"/>
          <w:szCs w:val="22"/>
        </w:rPr>
        <w:t>Safetynet</w:t>
      </w:r>
      <w:proofErr w:type="spellEnd"/>
      <w:proofErr w:type="gramEnd"/>
      <w:r w:rsidRPr="001C5060">
        <w:rPr>
          <w:rFonts w:ascii="Arial" w:hAnsi="Arial" w:cs="Arial"/>
          <w:sz w:val="22"/>
          <w:szCs w:val="22"/>
        </w:rPr>
        <w:t xml:space="preserve"> etc.)</w:t>
      </w:r>
    </w:p>
    <w:p w14:paraId="2E326C2E"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Wherever practicable, information on scheduled and unscheduled off-air periods should be promulgated to users as follows:</w:t>
      </w:r>
    </w:p>
    <w:p w14:paraId="5F6CE019"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6" w:author="Ivan Magni Carlsson" w:date="2015-10-29T14:19:00Z"/>
          <w:rFonts w:ascii="Arial" w:hAnsi="Arial" w:cs="Arial"/>
          <w:sz w:val="28"/>
        </w:rPr>
      </w:pPr>
    </w:p>
    <w:p w14:paraId="6EDE128B"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7" w:author="Ivan Magni Carlsson" w:date="2015-10-29T14:19:00Z"/>
          <w:rFonts w:ascii="Arial" w:hAnsi="Arial" w:cs="Arial"/>
          <w:sz w:val="28"/>
        </w:rPr>
      </w:pPr>
    </w:p>
    <w:p w14:paraId="587A5B2D"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8" w:author="Ivan Magni Carlsson" w:date="2015-10-29T14:19:00Z"/>
          <w:rFonts w:ascii="Arial" w:hAnsi="Arial" w:cs="Arial"/>
          <w:sz w:val="28"/>
        </w:rPr>
      </w:pPr>
    </w:p>
    <w:p w14:paraId="6908B0C6"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9" w:author="Ivan Magni Carlsson" w:date="2015-10-29T14:19:00Z"/>
          <w:rFonts w:ascii="Arial" w:hAnsi="Arial" w:cs="Arial"/>
          <w:sz w:val="28"/>
        </w:rPr>
      </w:pPr>
    </w:p>
    <w:p w14:paraId="0D729D8F" w14:textId="77777777" w:rsidR="0031438A" w:rsidRPr="001C5060"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8"/>
        </w:rPr>
      </w:pPr>
      <w:commentRangeStart w:id="50"/>
      <w:r w:rsidRPr="001C5060">
        <w:rPr>
          <w:rFonts w:ascii="Arial" w:hAnsi="Arial" w:cs="Arial"/>
          <w:sz w:val="28"/>
        </w:rPr>
        <w:lastRenderedPageBreak/>
        <w:t>Table 4</w:t>
      </w:r>
      <w:commentRangeEnd w:id="50"/>
      <w:r w:rsidR="006202D6" w:rsidRPr="001C5060">
        <w:rPr>
          <w:rStyle w:val="Marquedecommentaire"/>
          <w:rFonts w:ascii="Arial" w:hAnsi="Arial" w:cs="Arial"/>
        </w:rPr>
        <w:commentReference w:id="50"/>
      </w:r>
    </w:p>
    <w:p w14:paraId="01133392" w14:textId="77777777" w:rsidR="0031438A" w:rsidRPr="001C5060"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603"/>
      </w:tblGrid>
      <w:tr w:rsidR="0031438A" w:rsidRPr="001C5060" w14:paraId="1D8A3BEB" w14:textId="77777777" w:rsidTr="0039658D">
        <w:tc>
          <w:tcPr>
            <w:tcW w:w="2518" w:type="dxa"/>
          </w:tcPr>
          <w:p w14:paraId="58AE197E"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Scheduled maintenance</w:t>
            </w:r>
          </w:p>
        </w:tc>
        <w:tc>
          <w:tcPr>
            <w:tcW w:w="3119" w:type="dxa"/>
          </w:tcPr>
          <w:p w14:paraId="2A14CC1F"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Date and expected downtime</w:t>
            </w:r>
          </w:p>
        </w:tc>
        <w:tc>
          <w:tcPr>
            <w:tcW w:w="3603" w:type="dxa"/>
          </w:tcPr>
          <w:p w14:paraId="7AE77BED"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rFonts w:ascii="Arial" w:hAnsi="Arial" w:cs="Arial"/>
                <w:sz w:val="22"/>
              </w:rPr>
            </w:pPr>
            <w:r w:rsidRPr="001C5060">
              <w:rPr>
                <w:rFonts w:ascii="Arial" w:hAnsi="Arial" w:cs="Arial"/>
                <w:sz w:val="22"/>
              </w:rPr>
              <w:t>One month in advance is recommended, but at least 1 week in advance is mandatory</w:t>
            </w:r>
          </w:p>
        </w:tc>
      </w:tr>
      <w:tr w:rsidR="0031438A" w:rsidRPr="001C5060" w14:paraId="21C58B67" w14:textId="77777777" w:rsidTr="0039658D">
        <w:tc>
          <w:tcPr>
            <w:tcW w:w="2518" w:type="dxa"/>
          </w:tcPr>
          <w:p w14:paraId="5B2973EC"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Unscheduled outages</w:t>
            </w:r>
          </w:p>
        </w:tc>
        <w:tc>
          <w:tcPr>
            <w:tcW w:w="3119" w:type="dxa"/>
          </w:tcPr>
          <w:p w14:paraId="6050FE7F"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Expected downtime</w:t>
            </w:r>
          </w:p>
        </w:tc>
        <w:tc>
          <w:tcPr>
            <w:tcW w:w="3603" w:type="dxa"/>
          </w:tcPr>
          <w:p w14:paraId="1E403F35"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As soon as practicable and not more than 1 hour after the occurrence</w:t>
            </w:r>
          </w:p>
        </w:tc>
      </w:tr>
    </w:tbl>
    <w:p w14:paraId="3281BC45" w14:textId="77777777" w:rsidR="0031438A" w:rsidRPr="001C5060" w:rsidRDefault="0031438A" w:rsidP="0031438A">
      <w:pPr>
        <w:pStyle w:val="Corpsdetexte"/>
        <w:rPr>
          <w:rFonts w:ascii="Arial" w:hAnsi="Arial" w:cs="Arial"/>
        </w:rPr>
      </w:pPr>
    </w:p>
    <w:p w14:paraId="36207257"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IALA Guidelines on Bilateral Agreements and Inter-Agency MOU’s on the Provision of DGNSS services in the frequency band 283.5 kHz– 325 kHz contains examples of </w:t>
      </w:r>
      <w:commentRangeStart w:id="51"/>
      <w:r w:rsidRPr="001C5060">
        <w:rPr>
          <w:rFonts w:ascii="Arial" w:hAnsi="Arial" w:cs="Arial"/>
          <w:sz w:val="22"/>
          <w:szCs w:val="22"/>
        </w:rPr>
        <w:t xml:space="preserve">such </w:t>
      </w:r>
      <w:commentRangeStart w:id="52"/>
      <w:r w:rsidRPr="001C5060">
        <w:rPr>
          <w:rFonts w:ascii="Arial" w:hAnsi="Arial" w:cs="Arial"/>
          <w:sz w:val="22"/>
          <w:szCs w:val="22"/>
        </w:rPr>
        <w:t>documents</w:t>
      </w:r>
      <w:commentRangeEnd w:id="51"/>
      <w:r w:rsidR="00F24BC1" w:rsidRPr="001C5060">
        <w:rPr>
          <w:rStyle w:val="Marquedecommentaire"/>
          <w:rFonts w:ascii="Arial" w:hAnsi="Arial" w:cs="Arial"/>
          <w:sz w:val="22"/>
          <w:szCs w:val="22"/>
        </w:rPr>
        <w:commentReference w:id="51"/>
      </w:r>
      <w:commentRangeEnd w:id="52"/>
      <w:r w:rsidR="00467348" w:rsidRPr="001C5060">
        <w:rPr>
          <w:rStyle w:val="Marquedecommentaire"/>
          <w:rFonts w:ascii="Arial" w:hAnsi="Arial" w:cs="Arial"/>
          <w:sz w:val="22"/>
          <w:szCs w:val="22"/>
        </w:rPr>
        <w:commentReference w:id="52"/>
      </w:r>
      <w:r w:rsidRPr="001C5060">
        <w:rPr>
          <w:rFonts w:ascii="Arial" w:hAnsi="Arial" w:cs="Arial"/>
          <w:sz w:val="22"/>
          <w:szCs w:val="22"/>
        </w:rPr>
        <w:t>. The examples include guidance on the information that should be exchanged between co-operating agencies and, where appropriate, the circumstances and timing for it to be exchanged.</w:t>
      </w:r>
    </w:p>
    <w:p w14:paraId="15CF5431"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IALA will maintain a master list of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stations on the Internet. Input to the master list will be prepared by each </w:t>
      </w:r>
      <w:r w:rsidR="00F360ED">
        <w:rPr>
          <w:rFonts w:ascii="Arial" w:hAnsi="Arial" w:cs="Arial"/>
          <w:sz w:val="22"/>
          <w:szCs w:val="22"/>
        </w:rPr>
        <w:t>Service Provider</w:t>
      </w:r>
      <w:r w:rsidRPr="001C5060">
        <w:rPr>
          <w:rFonts w:ascii="Arial" w:hAnsi="Arial" w:cs="Arial"/>
          <w:sz w:val="22"/>
          <w:szCs w:val="22"/>
        </w:rPr>
        <w:t xml:space="preserve">. IALA will provide an electronic template that should be used for initial entry of station data and assembly of the complete </w:t>
      </w:r>
      <w:r w:rsidR="00F360ED">
        <w:rPr>
          <w:rFonts w:ascii="Arial" w:hAnsi="Arial" w:cs="Arial"/>
          <w:sz w:val="22"/>
          <w:szCs w:val="22"/>
        </w:rPr>
        <w:t>Service Provider</w:t>
      </w:r>
      <w:r w:rsidRPr="001C5060">
        <w:rPr>
          <w:rFonts w:ascii="Arial" w:hAnsi="Arial" w:cs="Arial"/>
          <w:sz w:val="22"/>
          <w:szCs w:val="22"/>
        </w:rPr>
        <w:t xml:space="preserve"> submission. After initial submission, </w:t>
      </w:r>
      <w:r w:rsidR="00F360ED">
        <w:rPr>
          <w:rFonts w:ascii="Arial" w:hAnsi="Arial" w:cs="Arial"/>
          <w:sz w:val="22"/>
          <w:szCs w:val="22"/>
        </w:rPr>
        <w:t>Service Provider</w:t>
      </w:r>
      <w:r w:rsidRPr="001C5060">
        <w:rPr>
          <w:rFonts w:ascii="Arial" w:hAnsi="Arial" w:cs="Arial"/>
          <w:sz w:val="22"/>
          <w:szCs w:val="22"/>
        </w:rPr>
        <w:t xml:space="preserve"> will be responsible for updating </w:t>
      </w:r>
      <w:proofErr w:type="gramStart"/>
      <w:r w:rsidRPr="001C5060">
        <w:rPr>
          <w:rFonts w:ascii="Arial" w:hAnsi="Arial" w:cs="Arial"/>
          <w:sz w:val="22"/>
          <w:szCs w:val="22"/>
        </w:rPr>
        <w:t>their own</w:t>
      </w:r>
      <w:proofErr w:type="gramEnd"/>
      <w:r w:rsidRPr="001C5060">
        <w:rPr>
          <w:rFonts w:ascii="Arial" w:hAnsi="Arial" w:cs="Arial"/>
          <w:sz w:val="22"/>
          <w:szCs w:val="22"/>
        </w:rPr>
        <w:t xml:space="preserve"> sections of the IALA master list. The process to incorporate changes will require each</w:t>
      </w:r>
      <w:r w:rsidR="00F360ED" w:rsidRPr="00F360ED">
        <w:rPr>
          <w:rFonts w:ascii="Arial" w:hAnsi="Arial" w:cs="Arial"/>
          <w:sz w:val="22"/>
          <w:szCs w:val="22"/>
        </w:rPr>
        <w:t xml:space="preserve"> </w:t>
      </w:r>
      <w:r w:rsidR="00F360ED">
        <w:rPr>
          <w:rFonts w:ascii="Arial" w:hAnsi="Arial" w:cs="Arial"/>
          <w:sz w:val="22"/>
          <w:szCs w:val="22"/>
        </w:rPr>
        <w:t>Service Provider</w:t>
      </w:r>
      <w:r w:rsidRPr="001C5060">
        <w:rPr>
          <w:rFonts w:ascii="Arial" w:hAnsi="Arial" w:cs="Arial"/>
          <w:sz w:val="22"/>
          <w:szCs w:val="22"/>
        </w:rPr>
        <w:t xml:space="preserve"> to provide a complete, updated section of the list for all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sites that they operate. Each complete submission will appear exactly as submitted. </w:t>
      </w:r>
    </w:p>
    <w:p w14:paraId="4DDD9472" w14:textId="77777777" w:rsidR="003F4757" w:rsidRPr="001C5060" w:rsidRDefault="003F4757" w:rsidP="001C5060">
      <w:pPr>
        <w:jc w:val="both"/>
        <w:rPr>
          <w:rFonts w:ascii="Arial" w:hAnsi="Arial" w:cs="Arial"/>
          <w:sz w:val="22"/>
          <w:szCs w:val="22"/>
        </w:rPr>
      </w:pPr>
    </w:p>
    <w:p w14:paraId="4894BF8B" w14:textId="77777777" w:rsidR="001D79CC" w:rsidRPr="001C5060" w:rsidRDefault="001D79CC" w:rsidP="001C5060">
      <w:pPr>
        <w:jc w:val="both"/>
        <w:rPr>
          <w:rFonts w:ascii="Arial" w:hAnsi="Arial" w:cs="Arial"/>
          <w:sz w:val="22"/>
          <w:szCs w:val="22"/>
        </w:rPr>
      </w:pPr>
      <w:r w:rsidRPr="001C5060">
        <w:rPr>
          <w:rFonts w:ascii="Arial" w:hAnsi="Arial" w:cs="Arial"/>
          <w:sz w:val="22"/>
          <w:szCs w:val="22"/>
        </w:rPr>
        <w:t>The service provider is recommended to publish that they follow IMO</w:t>
      </w:r>
      <w:r w:rsidR="00F271CC">
        <w:rPr>
          <w:rFonts w:ascii="Arial" w:hAnsi="Arial" w:cs="Arial"/>
          <w:sz w:val="22"/>
          <w:szCs w:val="22"/>
        </w:rPr>
        <w:t xml:space="preserve"> Resolutions</w:t>
      </w:r>
      <w:r w:rsidRPr="001C5060">
        <w:rPr>
          <w:rFonts w:ascii="Arial" w:hAnsi="Arial" w:cs="Arial"/>
          <w:sz w:val="22"/>
          <w:szCs w:val="22"/>
        </w:rPr>
        <w:t xml:space="preserve"> and IALA Recommendations for the provision of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giving emphasis to the provision of integrity information.  </w:t>
      </w:r>
    </w:p>
    <w:p w14:paraId="0D850114" w14:textId="77777777" w:rsidR="0077634A" w:rsidRPr="001C5060" w:rsidRDefault="0077634A" w:rsidP="001C5060">
      <w:pPr>
        <w:jc w:val="both"/>
        <w:rPr>
          <w:rFonts w:ascii="Arial" w:hAnsi="Arial" w:cs="Arial"/>
          <w:sz w:val="22"/>
          <w:szCs w:val="22"/>
        </w:rPr>
      </w:pPr>
    </w:p>
    <w:p w14:paraId="42871DFA" w14:textId="77777777" w:rsidR="0077634A" w:rsidRDefault="0077634A" w:rsidP="001C5060">
      <w:pPr>
        <w:jc w:val="both"/>
        <w:rPr>
          <w:rFonts w:ascii="Arial" w:hAnsi="Arial" w:cs="Arial"/>
          <w:sz w:val="22"/>
          <w:szCs w:val="22"/>
        </w:rPr>
      </w:pPr>
      <w:r w:rsidRPr="001C5060">
        <w:rPr>
          <w:rFonts w:ascii="Arial" w:hAnsi="Arial" w:cs="Arial"/>
          <w:sz w:val="22"/>
          <w:szCs w:val="22"/>
        </w:rPr>
        <w:t xml:space="preserve">Service provider needs to tell the user at which ports, or within which areas, they can expect to receive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signals and where they can expect to meet the harbour requirements. </w:t>
      </w:r>
    </w:p>
    <w:p w14:paraId="5495E51F" w14:textId="77777777" w:rsidR="001C17BA" w:rsidRDefault="001C17BA" w:rsidP="001C5060">
      <w:pPr>
        <w:jc w:val="both"/>
        <w:rPr>
          <w:rFonts w:ascii="Arial" w:hAnsi="Arial" w:cs="Arial"/>
          <w:sz w:val="22"/>
          <w:szCs w:val="22"/>
        </w:rPr>
      </w:pPr>
    </w:p>
    <w:p w14:paraId="1583C648" w14:textId="77777777" w:rsidR="001C17BA" w:rsidRPr="001C5060" w:rsidRDefault="001C17BA" w:rsidP="001C5060">
      <w:pPr>
        <w:jc w:val="both"/>
        <w:rPr>
          <w:rFonts w:ascii="Arial" w:hAnsi="Arial" w:cs="Arial"/>
          <w:sz w:val="22"/>
          <w:szCs w:val="22"/>
        </w:rPr>
      </w:pPr>
    </w:p>
    <w:p w14:paraId="7B5A80D5" w14:textId="77777777" w:rsidR="003F4757" w:rsidRPr="001C5060" w:rsidRDefault="003F4757" w:rsidP="001C5060">
      <w:pPr>
        <w:pStyle w:val="Titre2"/>
        <w:ind w:left="576"/>
        <w:rPr>
          <w:rFonts w:cs="Arial"/>
        </w:rPr>
      </w:pPr>
      <w:bookmarkStart w:id="53" w:name="_Toc433886667"/>
      <w:r w:rsidRPr="00DF2085">
        <w:rPr>
          <w:rFonts w:cs="Arial"/>
        </w:rPr>
        <w:t>Performance</w:t>
      </w:r>
      <w:r w:rsidRPr="001C5060">
        <w:rPr>
          <w:rFonts w:cs="Arial"/>
        </w:rPr>
        <w:t xml:space="preserve"> verification</w:t>
      </w:r>
      <w:bookmarkEnd w:id="53"/>
    </w:p>
    <w:p w14:paraId="5A0D72EC" w14:textId="77777777" w:rsidR="001C17BA" w:rsidRDefault="001C17BA" w:rsidP="000116A0">
      <w:pPr>
        <w:rPr>
          <w:rFonts w:ascii="Arial" w:hAnsi="Arial" w:cs="Arial"/>
          <w:sz w:val="22"/>
          <w:szCs w:val="22"/>
        </w:rPr>
      </w:pPr>
    </w:p>
    <w:p w14:paraId="50FEB833" w14:textId="77777777" w:rsidR="003F4757" w:rsidRDefault="003F4757" w:rsidP="000116A0">
      <w:pPr>
        <w:rPr>
          <w:rFonts w:ascii="Arial" w:hAnsi="Arial" w:cs="Arial"/>
          <w:sz w:val="22"/>
          <w:szCs w:val="22"/>
        </w:rPr>
      </w:pPr>
      <w:r w:rsidRPr="001C5060">
        <w:rPr>
          <w:rFonts w:ascii="Arial" w:hAnsi="Arial" w:cs="Arial"/>
          <w:sz w:val="22"/>
          <w:szCs w:val="22"/>
        </w:rPr>
        <w:t>It is recommended that the service provider measure the performance components continuously in order both to detect service disruptions and to determine if the performance requirements are being met over an extended period of time.</w:t>
      </w:r>
    </w:p>
    <w:p w14:paraId="56ED6F04" w14:textId="77777777" w:rsidR="001C17BA" w:rsidRPr="001C5060" w:rsidRDefault="001C17BA" w:rsidP="000116A0">
      <w:pPr>
        <w:rPr>
          <w:rFonts w:ascii="Arial" w:hAnsi="Arial" w:cs="Arial"/>
          <w:sz w:val="22"/>
          <w:szCs w:val="22"/>
        </w:rPr>
      </w:pPr>
    </w:p>
    <w:p w14:paraId="6DC8DB45" w14:textId="77777777" w:rsidR="003F4757" w:rsidRPr="001C5060" w:rsidRDefault="003F4757" w:rsidP="000116A0">
      <w:pPr>
        <w:rPr>
          <w:rFonts w:ascii="Arial" w:hAnsi="Arial" w:cs="Arial"/>
          <w:sz w:val="22"/>
          <w:szCs w:val="22"/>
        </w:rPr>
      </w:pPr>
      <w:r w:rsidRPr="001C5060">
        <w:rPr>
          <w:rFonts w:ascii="Arial" w:hAnsi="Arial" w:cs="Arial"/>
          <w:sz w:val="22"/>
          <w:szCs w:val="22"/>
        </w:rPr>
        <w:t xml:space="preserve">Performance should take account of the declared </w:t>
      </w:r>
      <w:proofErr w:type="spellStart"/>
      <w:r w:rsidR="004160C1" w:rsidRPr="001C5060">
        <w:rPr>
          <w:rFonts w:ascii="Arial" w:hAnsi="Arial" w:cs="Arial"/>
          <w:sz w:val="22"/>
          <w:szCs w:val="22"/>
        </w:rPr>
        <w:t>eLoran</w:t>
      </w:r>
      <w:proofErr w:type="spellEnd"/>
      <w:r w:rsidRPr="001C5060">
        <w:rPr>
          <w:rFonts w:ascii="Arial" w:hAnsi="Arial" w:cs="Arial"/>
          <w:sz w:val="22"/>
          <w:szCs w:val="22"/>
        </w:rPr>
        <w:t xml:space="preserve"> service area. In order to maximize the combined performance service providers should:</w:t>
      </w:r>
    </w:p>
    <w:p w14:paraId="4D90D8B5" w14:textId="77777777" w:rsidR="003F4757" w:rsidRPr="001C5060" w:rsidRDefault="003F4757" w:rsidP="0031438A">
      <w:pPr>
        <w:pStyle w:val="Paragraphedeliste"/>
        <w:numPr>
          <w:ilvl w:val="0"/>
          <w:numId w:val="2"/>
        </w:numPr>
        <w:spacing w:before="0" w:after="200" w:line="276" w:lineRule="auto"/>
        <w:contextualSpacing/>
        <w:rPr>
          <w:rFonts w:cs="Arial"/>
          <w:lang w:eastAsia="fi-FI"/>
        </w:rPr>
      </w:pPr>
      <w:r w:rsidRPr="001C5060">
        <w:rPr>
          <w:rFonts w:cs="Arial"/>
          <w:lang w:eastAsia="fi-FI"/>
        </w:rPr>
        <w:t xml:space="preserve">coordinate the scheduling of maintenance work </w:t>
      </w:r>
      <w:r w:rsidR="00042476" w:rsidRPr="001C5060">
        <w:rPr>
          <w:rFonts w:cs="Arial"/>
          <w:lang w:eastAsia="fi-FI"/>
        </w:rPr>
        <w:t>so that the effect on coverage is reduced</w:t>
      </w:r>
    </w:p>
    <w:p w14:paraId="48D66E4C" w14:textId="77777777" w:rsidR="003F4757" w:rsidRPr="001C5060" w:rsidRDefault="003F4757" w:rsidP="0031438A">
      <w:pPr>
        <w:pStyle w:val="Paragraphedeliste"/>
        <w:numPr>
          <w:ilvl w:val="0"/>
          <w:numId w:val="2"/>
        </w:numPr>
        <w:spacing w:before="0" w:after="200" w:line="276" w:lineRule="auto"/>
        <w:contextualSpacing/>
        <w:rPr>
          <w:rFonts w:cs="Arial"/>
          <w:lang w:eastAsia="fi-FI"/>
        </w:rPr>
      </w:pPr>
      <w:r w:rsidRPr="001C5060">
        <w:rPr>
          <w:rFonts w:cs="Arial"/>
          <w:lang w:eastAsia="fi-FI"/>
        </w:rPr>
        <w:t xml:space="preserve">exchange information about service disruptions </w:t>
      </w:r>
    </w:p>
    <w:p w14:paraId="65522B94" w14:textId="77777777" w:rsidR="003F4757" w:rsidRDefault="003F4757" w:rsidP="0031438A">
      <w:pPr>
        <w:pStyle w:val="Paragraphedeliste"/>
        <w:numPr>
          <w:ilvl w:val="0"/>
          <w:numId w:val="2"/>
        </w:numPr>
        <w:spacing w:before="0" w:after="200" w:line="276" w:lineRule="auto"/>
        <w:contextualSpacing/>
        <w:rPr>
          <w:rFonts w:cs="Arial"/>
          <w:lang w:eastAsia="fi-FI"/>
        </w:rPr>
      </w:pPr>
      <w:r w:rsidRPr="001C5060">
        <w:rPr>
          <w:rFonts w:cs="Arial"/>
          <w:lang w:eastAsia="fi-FI"/>
        </w:rPr>
        <w:t>exchange informat</w:t>
      </w:r>
      <w:r w:rsidR="00E8797C" w:rsidRPr="001C5060">
        <w:rPr>
          <w:rFonts w:cs="Arial"/>
          <w:lang w:eastAsia="fi-FI"/>
        </w:rPr>
        <w:t>ion about achieved performance</w:t>
      </w:r>
    </w:p>
    <w:p w14:paraId="1C5EC208" w14:textId="77777777" w:rsidR="001C17BA" w:rsidRPr="001C5060" w:rsidRDefault="001C17BA" w:rsidP="001C5060">
      <w:pPr>
        <w:pStyle w:val="Paragraphedeliste"/>
        <w:spacing w:before="0" w:after="200" w:line="276" w:lineRule="auto"/>
        <w:ind w:left="758"/>
        <w:contextualSpacing/>
        <w:rPr>
          <w:rFonts w:cs="Arial"/>
          <w:lang w:eastAsia="fi-FI"/>
        </w:rPr>
      </w:pPr>
    </w:p>
    <w:p w14:paraId="7A466AA5" w14:textId="77777777" w:rsidR="003F4757" w:rsidRPr="001C5060" w:rsidRDefault="003F4757" w:rsidP="00D84043">
      <w:pPr>
        <w:pStyle w:val="Titre3"/>
        <w:rPr>
          <w:rFonts w:cs="Arial"/>
          <w:szCs w:val="24"/>
        </w:rPr>
      </w:pPr>
      <w:bookmarkStart w:id="54" w:name="_Toc433886668"/>
      <w:r w:rsidRPr="00DF2085">
        <w:rPr>
          <w:rFonts w:cs="Arial"/>
          <w:szCs w:val="24"/>
        </w:rPr>
        <w:lastRenderedPageBreak/>
        <w:t>Cove</w:t>
      </w:r>
      <w:r w:rsidRPr="001C5060">
        <w:rPr>
          <w:rFonts w:cs="Arial"/>
          <w:szCs w:val="24"/>
        </w:rPr>
        <w:t>rage</w:t>
      </w:r>
      <w:r w:rsidR="00207658" w:rsidRPr="001C5060">
        <w:rPr>
          <w:rFonts w:cs="Arial"/>
          <w:szCs w:val="24"/>
        </w:rPr>
        <w:t xml:space="preserve"> verification</w:t>
      </w:r>
      <w:bookmarkEnd w:id="54"/>
    </w:p>
    <w:p w14:paraId="7A762F8D" w14:textId="77777777" w:rsidR="002F1EB4" w:rsidRPr="001C5060" w:rsidRDefault="002F1EB4" w:rsidP="001C5060">
      <w:pPr>
        <w:pStyle w:val="Corpsdetexte"/>
        <w:jc w:val="both"/>
        <w:rPr>
          <w:rFonts w:ascii="Arial" w:hAnsi="Arial" w:cs="Arial"/>
          <w:sz w:val="22"/>
          <w:szCs w:val="22"/>
        </w:rPr>
      </w:pPr>
      <w:r w:rsidRPr="001C5060">
        <w:rPr>
          <w:rFonts w:ascii="Arial" w:hAnsi="Arial" w:cs="Arial"/>
          <w:sz w:val="22"/>
          <w:szCs w:val="22"/>
        </w:rPr>
        <w:t xml:space="preserve">Nominal ranges of stations over seawater paths should be published at a stated signal-to-noise level </w:t>
      </w:r>
      <w:r w:rsidRPr="001C5060">
        <w:rPr>
          <w:rFonts w:ascii="Arial" w:hAnsi="Arial" w:cs="Arial"/>
          <w:color w:val="FF0000"/>
          <w:sz w:val="22"/>
          <w:szCs w:val="22"/>
        </w:rPr>
        <w:t xml:space="preserve">(-10dB) (Ref. ITU-R </w:t>
      </w:r>
      <w:commentRangeStart w:id="55"/>
      <w:r w:rsidRPr="001C5060">
        <w:rPr>
          <w:rFonts w:ascii="Arial" w:hAnsi="Arial" w:cs="Arial"/>
          <w:color w:val="FF0000"/>
          <w:sz w:val="22"/>
          <w:szCs w:val="22"/>
        </w:rPr>
        <w:t>M.589</w:t>
      </w:r>
      <w:commentRangeEnd w:id="55"/>
      <w:r w:rsidR="005159DD" w:rsidRPr="001C5060">
        <w:rPr>
          <w:rStyle w:val="Marquedecommentaire"/>
          <w:rFonts w:ascii="Arial" w:hAnsi="Arial" w:cs="Arial"/>
          <w:sz w:val="22"/>
          <w:szCs w:val="22"/>
        </w:rPr>
        <w:commentReference w:id="55"/>
      </w:r>
      <w:r w:rsidRPr="001C5060">
        <w:rPr>
          <w:rFonts w:ascii="Arial" w:hAnsi="Arial" w:cs="Arial"/>
          <w:color w:val="FF0000"/>
          <w:sz w:val="22"/>
          <w:szCs w:val="22"/>
        </w:rPr>
        <w:t xml:space="preserve">). </w:t>
      </w:r>
      <w:r w:rsidRPr="001C5060">
        <w:rPr>
          <w:rFonts w:ascii="Arial" w:hAnsi="Arial" w:cs="Arial"/>
          <w:sz w:val="22"/>
          <w:szCs w:val="22"/>
        </w:rPr>
        <w:t>Published coverage diagrams are normally based on software modelling predictions and should be verified by measurements. The modelling process can be quite complex and difficult, especially over mixed land/sea paths. Advice regarding modelling can be sought through IALA. In predicting coverage, each service provider should establish the required field strength by giving consideration to the following factors:</w:t>
      </w:r>
    </w:p>
    <w:p w14:paraId="230B3EEB"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sz w:val="22"/>
          <w:szCs w:val="22"/>
        </w:rPr>
      </w:pPr>
      <w:r w:rsidRPr="001C5060">
        <w:rPr>
          <w:rStyle w:val="a"/>
          <w:rFonts w:ascii="Arial" w:hAnsi="Arial" w:cs="Arial"/>
          <w:sz w:val="22"/>
          <w:szCs w:val="22"/>
        </w:rPr>
        <w:t>Radiated power</w:t>
      </w:r>
      <w:proofErr w:type="gramStart"/>
      <w:r w:rsidRPr="001C5060">
        <w:rPr>
          <w:rStyle w:val="a"/>
          <w:rFonts w:ascii="Arial" w:hAnsi="Arial" w:cs="Arial"/>
          <w:sz w:val="22"/>
          <w:szCs w:val="22"/>
        </w:rPr>
        <w:t>,-</w:t>
      </w:r>
      <w:proofErr w:type="gramEnd"/>
      <w:r w:rsidRPr="001C5060">
        <w:rPr>
          <w:rStyle w:val="a"/>
          <w:rFonts w:ascii="Arial" w:hAnsi="Arial" w:cs="Arial"/>
          <w:sz w:val="22"/>
          <w:szCs w:val="22"/>
        </w:rPr>
        <w:t xml:space="preserve"> Antenna system configuration, including horizontal and vertical polar diagrams.</w:t>
      </w:r>
    </w:p>
    <w:p w14:paraId="0179793E"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sz w:val="22"/>
          <w:szCs w:val="22"/>
        </w:rPr>
      </w:pPr>
      <w:r w:rsidRPr="001C5060">
        <w:rPr>
          <w:rStyle w:val="a"/>
          <w:rFonts w:ascii="Arial" w:hAnsi="Arial" w:cs="Arial"/>
          <w:sz w:val="22"/>
          <w:szCs w:val="22"/>
        </w:rPr>
        <w:t>Land paths - Additional attenuation over land should be calculated from current ITU-R curves and practice applicable at 100 kHz (Refs. 6 &amp; 7).</w:t>
      </w:r>
    </w:p>
    <w:p w14:paraId="2C2CF805"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color w:val="0000FF"/>
          <w:sz w:val="22"/>
          <w:szCs w:val="22"/>
        </w:rPr>
      </w:pPr>
      <w:r w:rsidRPr="001C5060">
        <w:rPr>
          <w:rStyle w:val="a"/>
          <w:rFonts w:ascii="Arial" w:hAnsi="Arial" w:cs="Arial"/>
          <w:sz w:val="22"/>
          <w:szCs w:val="22"/>
        </w:rPr>
        <w:t xml:space="preserve">Fading due to </w:t>
      </w:r>
      <w:proofErr w:type="spellStart"/>
      <w:r w:rsidRPr="001C5060">
        <w:rPr>
          <w:rStyle w:val="a"/>
          <w:rFonts w:ascii="Arial" w:hAnsi="Arial" w:cs="Arial"/>
          <w:sz w:val="22"/>
          <w:szCs w:val="22"/>
        </w:rPr>
        <w:t>skywave</w:t>
      </w:r>
      <w:proofErr w:type="spellEnd"/>
      <w:r w:rsidRPr="001C5060">
        <w:rPr>
          <w:rStyle w:val="a"/>
          <w:rFonts w:ascii="Arial" w:hAnsi="Arial" w:cs="Arial"/>
          <w:sz w:val="22"/>
          <w:szCs w:val="22"/>
        </w:rPr>
        <w:t xml:space="preserve"> propagation of the station’s signal - At night the field strength at every point in the coverage area should be not less than that specified at the nominal range for at least 95% of the time. </w:t>
      </w:r>
      <w:r w:rsidRPr="001C5060">
        <w:rPr>
          <w:rStyle w:val="a"/>
          <w:rFonts w:ascii="Arial" w:hAnsi="Arial" w:cs="Arial"/>
          <w:color w:val="0000FF"/>
          <w:sz w:val="22"/>
          <w:szCs w:val="22"/>
        </w:rPr>
        <w:t xml:space="preserve">Night-time field strengths may be calculated in accordance with references 8, 9 &amp; 10. </w:t>
      </w:r>
    </w:p>
    <w:p w14:paraId="5433B002"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rPr>
      </w:pPr>
      <w:r w:rsidRPr="001C5060">
        <w:rPr>
          <w:rStyle w:val="a"/>
          <w:rFonts w:ascii="Arial" w:hAnsi="Arial" w:cs="Arial"/>
          <w:sz w:val="22"/>
          <w:szCs w:val="22"/>
        </w:rPr>
        <w:t>Atmospheric noise - Assumed levels of atmospheric noise should be in accordance with current ITU-R data and practice applicable at 100 kHz. It is recommended that</w:t>
      </w:r>
      <w:r w:rsidRPr="001C5060">
        <w:rPr>
          <w:rStyle w:val="a"/>
          <w:rFonts w:ascii="Arial" w:hAnsi="Arial" w:cs="Arial"/>
        </w:rPr>
        <w:t xml:space="preserve"> the noise level be that which is not exceeded more than 95% of the time on average throughout the year (Refs. 11 &amp; 12).</w:t>
      </w:r>
    </w:p>
    <w:p w14:paraId="5DF41A0C" w14:textId="77777777" w:rsidR="002F1EB4" w:rsidRPr="001C5060"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rPr>
      </w:pPr>
      <w:r w:rsidRPr="001C5060">
        <w:rPr>
          <w:rStyle w:val="a"/>
          <w:rFonts w:ascii="Arial" w:hAnsi="Arial" w:cs="Arial"/>
        </w:rPr>
        <w:t>Precipitation static - In those areas where precipitation static is known to be a significant problem, an appropriate factor should be added to the atmospheric noise (Ref. 13).</w:t>
      </w:r>
    </w:p>
    <w:p w14:paraId="7898344B" w14:textId="77777777" w:rsidR="002F1EB4" w:rsidRPr="001C5060"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sz w:val="22"/>
        </w:rPr>
      </w:pPr>
      <w:r w:rsidRPr="001C5060">
        <w:rPr>
          <w:rStyle w:val="a"/>
          <w:rFonts w:ascii="Arial" w:hAnsi="Arial" w:cs="Arial"/>
        </w:rPr>
        <w:t>Man-made noise - In those situations, such as harbours, where man-made noise is significant in comparison with natural noise sources, the local man-made noise level should be taken into account (Ref</w:t>
      </w:r>
      <w:r w:rsidRPr="001C5060">
        <w:rPr>
          <w:rStyle w:val="a"/>
          <w:rFonts w:ascii="Arial" w:hAnsi="Arial" w:cs="Arial"/>
          <w:sz w:val="22"/>
        </w:rPr>
        <w:t>. 14).</w:t>
      </w:r>
    </w:p>
    <w:p w14:paraId="021B1DB5" w14:textId="77777777" w:rsidR="002F1EB4" w:rsidRPr="001C5060"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rPr>
      </w:pPr>
      <w:r w:rsidRPr="001C5060">
        <w:rPr>
          <w:rStyle w:val="a"/>
          <w:rFonts w:ascii="Arial" w:hAnsi="Arial" w:cs="Arial"/>
        </w:rPr>
        <w:t xml:space="preserve">Interference - The protection ratios to be applied are those of the ITU-R (Ref. 1), appropriate to the type of interfere and the frequency separation. Both groundwave and </w:t>
      </w:r>
      <w:proofErr w:type="spellStart"/>
      <w:r w:rsidRPr="001C5060">
        <w:rPr>
          <w:rStyle w:val="a"/>
          <w:rFonts w:ascii="Arial" w:hAnsi="Arial" w:cs="Arial"/>
        </w:rPr>
        <w:t>skywave</w:t>
      </w:r>
      <w:proofErr w:type="spellEnd"/>
      <w:r w:rsidRPr="001C5060">
        <w:rPr>
          <w:rStyle w:val="a"/>
          <w:rFonts w:ascii="Arial" w:hAnsi="Arial" w:cs="Arial"/>
        </w:rPr>
        <w:t xml:space="preserve"> propagation should be considered.</w:t>
      </w:r>
    </w:p>
    <w:p w14:paraId="654F50FD" w14:textId="77777777" w:rsidR="0034218C" w:rsidRPr="001C5060" w:rsidRDefault="0034218C" w:rsidP="0034218C">
      <w:pPr>
        <w:pStyle w:val="Paragraphedeliste"/>
        <w:spacing w:before="0" w:after="200" w:line="276" w:lineRule="auto"/>
        <w:ind w:left="720"/>
        <w:contextualSpacing/>
        <w:rPr>
          <w:rFonts w:cs="Arial"/>
          <w:sz w:val="28"/>
          <w:szCs w:val="28"/>
        </w:rPr>
      </w:pPr>
    </w:p>
    <w:p w14:paraId="2EE2E882" w14:textId="77777777" w:rsidR="003F4757" w:rsidRPr="001C5060" w:rsidRDefault="003F4757" w:rsidP="00D84043">
      <w:pPr>
        <w:pStyle w:val="Titre3"/>
        <w:rPr>
          <w:rFonts w:cs="Arial"/>
          <w:sz w:val="28"/>
          <w:szCs w:val="28"/>
        </w:rPr>
      </w:pPr>
      <w:bookmarkStart w:id="56" w:name="_Toc433886669"/>
      <w:r w:rsidRPr="001C5060">
        <w:rPr>
          <w:rFonts w:cs="Arial"/>
          <w:sz w:val="28"/>
          <w:szCs w:val="28"/>
        </w:rPr>
        <w:t xml:space="preserve">Availability </w:t>
      </w:r>
      <w:r w:rsidR="00207658" w:rsidRPr="001C5060">
        <w:rPr>
          <w:rFonts w:cs="Arial"/>
          <w:sz w:val="28"/>
          <w:szCs w:val="28"/>
        </w:rPr>
        <w:t>verification</w:t>
      </w:r>
      <w:bookmarkEnd w:id="56"/>
    </w:p>
    <w:p w14:paraId="51FE919A" w14:textId="77777777" w:rsidR="002F1EB4" w:rsidRPr="001C5060" w:rsidRDefault="002F1EB4" w:rsidP="002F1EB4">
      <w:pPr>
        <w:pStyle w:val="Corpsdetexte"/>
        <w:rPr>
          <w:rFonts w:ascii="Arial" w:hAnsi="Arial" w:cs="Arial"/>
          <w:sz w:val="22"/>
          <w:szCs w:val="22"/>
        </w:rPr>
      </w:pPr>
      <w:r w:rsidRPr="001C5060">
        <w:rPr>
          <w:rFonts w:ascii="Arial" w:hAnsi="Arial" w:cs="Arial"/>
          <w:sz w:val="22"/>
          <w:szCs w:val="22"/>
        </w:rPr>
        <w:t xml:space="preserve">The availability standard adopted for an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 is related to the techniques used in planning and implementing the service. </w:t>
      </w:r>
    </w:p>
    <w:p w14:paraId="2E249AA3" w14:textId="77777777" w:rsidR="002F1EB4" w:rsidRPr="001C5060" w:rsidRDefault="002F1EB4" w:rsidP="002F1EB4">
      <w:pPr>
        <w:pStyle w:val="Corpsdetexte"/>
        <w:rPr>
          <w:rFonts w:ascii="Arial" w:hAnsi="Arial" w:cs="Arial"/>
          <w:color w:val="000000"/>
          <w:sz w:val="22"/>
          <w:szCs w:val="22"/>
          <w:lang w:eastAsia="en-US"/>
        </w:rPr>
      </w:pPr>
      <w:r w:rsidRPr="001C5060">
        <w:rPr>
          <w:rFonts w:ascii="Arial" w:hAnsi="Arial" w:cs="Arial"/>
          <w:b/>
          <w:bCs/>
          <w:color w:val="000000"/>
          <w:sz w:val="22"/>
          <w:szCs w:val="22"/>
          <w:u w:val="single"/>
          <w:lang w:eastAsia="en-US"/>
        </w:rPr>
        <w:t>Availability</w:t>
      </w:r>
      <w:r w:rsidRPr="001C5060">
        <w:rPr>
          <w:rFonts w:ascii="Arial" w:hAnsi="Arial" w:cs="Arial"/>
          <w:color w:val="000000"/>
          <w:sz w:val="22"/>
          <w:szCs w:val="22"/>
          <w:lang w:eastAsia="en-US"/>
        </w:rPr>
        <w:t xml:space="preserve"> is defined in IMO Resolution A.915 (22) </w:t>
      </w:r>
      <w:r w:rsidRPr="001C5060">
        <w:rPr>
          <w:rFonts w:ascii="Arial" w:hAnsi="Arial" w:cs="Arial"/>
          <w:color w:val="FF0000"/>
          <w:sz w:val="22"/>
          <w:szCs w:val="22"/>
          <w:lang w:eastAsia="en-US"/>
        </w:rPr>
        <w:t>(Ref. 4)</w:t>
      </w:r>
      <w:r w:rsidRPr="001C5060">
        <w:rPr>
          <w:rFonts w:ascii="Arial" w:hAnsi="Arial" w:cs="Arial"/>
          <w:color w:val="000000"/>
          <w:sz w:val="22"/>
          <w:szCs w:val="22"/>
          <w:lang w:eastAsia="en-US"/>
        </w:rPr>
        <w:t xml:space="preserve"> as:</w:t>
      </w:r>
    </w:p>
    <w:p w14:paraId="4D4D22F3" w14:textId="77777777" w:rsidR="002F1EB4" w:rsidRPr="001C5060" w:rsidRDefault="002F1EB4" w:rsidP="002F1EB4">
      <w:pPr>
        <w:pStyle w:val="Corpsdetexte"/>
        <w:rPr>
          <w:rFonts w:ascii="Arial" w:hAnsi="Arial" w:cs="Arial"/>
          <w:i/>
          <w:color w:val="000000"/>
          <w:sz w:val="22"/>
          <w:szCs w:val="22"/>
          <w:lang w:eastAsia="en-US"/>
        </w:rPr>
      </w:pPr>
      <w:proofErr w:type="gramStart"/>
      <w:r w:rsidRPr="001C5060">
        <w:rPr>
          <w:rFonts w:ascii="Arial" w:hAnsi="Arial" w:cs="Arial"/>
          <w:i/>
          <w:color w:val="000000"/>
          <w:sz w:val="22"/>
          <w:szCs w:val="22"/>
          <w:lang w:eastAsia="en-US"/>
        </w:rPr>
        <w:t>“The percentage of time that an aid, or system of aids, is performing a required function under stated conditions.</w:t>
      </w:r>
      <w:proofErr w:type="gramEnd"/>
      <w:r w:rsidRPr="001C5060">
        <w:rPr>
          <w:rFonts w:ascii="Arial" w:hAnsi="Arial" w:cs="Arial"/>
          <w:i/>
          <w:color w:val="000000"/>
          <w:sz w:val="22"/>
          <w:szCs w:val="22"/>
          <w:lang w:eastAsia="en-US"/>
        </w:rPr>
        <w:t xml:space="preserve"> The non-availability can be caused by scheduled and/or unscheduled interruptions.”</w:t>
      </w:r>
    </w:p>
    <w:p w14:paraId="2342A5E9" w14:textId="77777777" w:rsidR="002F1EB4" w:rsidRPr="001C5060" w:rsidRDefault="002F1EB4" w:rsidP="002F1EB4">
      <w:pPr>
        <w:pStyle w:val="Corpsdetexte"/>
        <w:rPr>
          <w:rFonts w:ascii="Arial" w:hAnsi="Arial" w:cs="Arial"/>
          <w:sz w:val="22"/>
          <w:szCs w:val="22"/>
        </w:rPr>
      </w:pPr>
      <w:r w:rsidRPr="001C5060">
        <w:rPr>
          <w:rFonts w:ascii="Arial" w:hAnsi="Arial" w:cs="Arial"/>
          <w:b/>
          <w:bCs/>
          <w:sz w:val="22"/>
          <w:szCs w:val="22"/>
          <w:u w:val="single"/>
        </w:rPr>
        <w:t>Signal availability</w:t>
      </w:r>
      <w:r w:rsidRPr="001C5060">
        <w:rPr>
          <w:rFonts w:ascii="Arial" w:hAnsi="Arial" w:cs="Arial"/>
          <w:sz w:val="22"/>
          <w:szCs w:val="22"/>
        </w:rPr>
        <w:t xml:space="preserve"> is defined as the availability of a radio signal in a specified coverage area.</w:t>
      </w:r>
    </w:p>
    <w:p w14:paraId="4EE3A91F" w14:textId="77777777" w:rsidR="002F1EB4" w:rsidRPr="001C5060" w:rsidRDefault="002F1EB4" w:rsidP="002F1EB4">
      <w:pPr>
        <w:tabs>
          <w:tab w:val="left" w:pos="720"/>
        </w:tabs>
        <w:spacing w:line="260" w:lineRule="atLeast"/>
        <w:jc w:val="both"/>
        <w:rPr>
          <w:rFonts w:ascii="Arial" w:hAnsi="Arial" w:cs="Arial"/>
          <w:color w:val="000000"/>
          <w:sz w:val="22"/>
          <w:szCs w:val="22"/>
          <w:lang w:eastAsia="en-US"/>
        </w:rPr>
      </w:pPr>
    </w:p>
    <w:p w14:paraId="0EDBDD10" w14:textId="77777777" w:rsidR="002F1EB4" w:rsidRPr="001C5060" w:rsidRDefault="002F1EB4" w:rsidP="002F1EB4">
      <w:pPr>
        <w:pStyle w:val="Corpsdetexte"/>
        <w:rPr>
          <w:rFonts w:ascii="Arial" w:hAnsi="Arial" w:cs="Arial"/>
          <w:sz w:val="22"/>
          <w:szCs w:val="22"/>
          <w:lang w:eastAsia="en-US"/>
        </w:rPr>
      </w:pPr>
      <w:r w:rsidRPr="001C5060">
        <w:rPr>
          <w:rFonts w:ascii="Arial" w:hAnsi="Arial" w:cs="Arial"/>
          <w:sz w:val="22"/>
          <w:szCs w:val="22"/>
          <w:lang w:eastAsia="en-US"/>
        </w:rPr>
        <w:t>Mathematically this can be written as:</w:t>
      </w:r>
    </w:p>
    <w:p w14:paraId="23BC5747" w14:textId="77777777" w:rsidR="002F1EB4" w:rsidRPr="001C5060" w:rsidRDefault="002F1EB4" w:rsidP="002F1EB4">
      <w:pPr>
        <w:tabs>
          <w:tab w:val="left" w:pos="720"/>
        </w:tabs>
        <w:spacing w:line="260" w:lineRule="atLeast"/>
        <w:jc w:val="center"/>
        <w:rPr>
          <w:rFonts w:ascii="Arial" w:hAnsi="Arial" w:cs="Arial"/>
          <w:b/>
          <w:color w:val="000000"/>
          <w:sz w:val="22"/>
          <w:lang w:eastAsia="en-US"/>
        </w:rPr>
      </w:pPr>
    </w:p>
    <w:p w14:paraId="0B6CF592" w14:textId="77777777" w:rsidR="002F1EB4" w:rsidRPr="001C5060" w:rsidRDefault="002F1EB4" w:rsidP="002F1EB4">
      <w:pPr>
        <w:pStyle w:val="En-tte"/>
        <w:tabs>
          <w:tab w:val="left" w:pos="740"/>
          <w:tab w:val="left" w:pos="2977"/>
          <w:tab w:val="decimal" w:pos="4962"/>
        </w:tabs>
        <w:spacing w:after="120"/>
        <w:ind w:left="4962" w:hanging="4962"/>
        <w:jc w:val="center"/>
        <w:rPr>
          <w:rFonts w:ascii="Arial" w:hAnsi="Arial" w:cs="Arial"/>
          <w:b/>
          <w:color w:val="000000"/>
          <w:sz w:val="22"/>
          <w:u w:val="single"/>
          <w:lang w:eastAsia="en-US"/>
        </w:rPr>
      </w:pPr>
      <w:r w:rsidRPr="001C5060">
        <w:rPr>
          <w:rFonts w:ascii="Arial" w:hAnsi="Arial" w:cs="Arial"/>
          <w:b/>
          <w:color w:val="000000"/>
          <w:sz w:val="22"/>
          <w:lang w:eastAsia="en-US"/>
        </w:rPr>
        <w:lastRenderedPageBreak/>
        <w:t>Availability (A)</w:t>
      </w:r>
      <w:proofErr w:type="gramStart"/>
      <w:r w:rsidRPr="001C5060">
        <w:rPr>
          <w:rFonts w:ascii="Arial" w:hAnsi="Arial" w:cs="Arial"/>
          <w:b/>
          <w:color w:val="000000"/>
          <w:sz w:val="22"/>
          <w:lang w:eastAsia="en-US"/>
        </w:rPr>
        <w:t>*  =</w:t>
      </w:r>
      <w:proofErr w:type="gramEnd"/>
      <w:r w:rsidRPr="001C5060">
        <w:rPr>
          <w:rFonts w:ascii="Arial" w:hAnsi="Arial" w:cs="Arial"/>
          <w:b/>
          <w:color w:val="000000"/>
          <w:sz w:val="22"/>
          <w:lang w:eastAsia="en-US"/>
        </w:rPr>
        <w:tab/>
        <w:t>_____</w:t>
      </w:r>
      <w:r w:rsidRPr="001C5060">
        <w:rPr>
          <w:rFonts w:ascii="Arial" w:hAnsi="Arial" w:cs="Arial"/>
          <w:b/>
          <w:color w:val="000000"/>
          <w:sz w:val="22"/>
          <w:u w:val="single"/>
          <w:lang w:eastAsia="en-US"/>
        </w:rPr>
        <w:t>MTBO____</w:t>
      </w:r>
    </w:p>
    <w:p w14:paraId="6E158D0C" w14:textId="77777777" w:rsidR="002F1EB4" w:rsidRPr="001C5060" w:rsidRDefault="002F1EB4" w:rsidP="002F1EB4">
      <w:pPr>
        <w:pStyle w:val="Titre5"/>
        <w:numPr>
          <w:ilvl w:val="0"/>
          <w:numId w:val="0"/>
        </w:numPr>
        <w:rPr>
          <w:rFonts w:ascii="Arial" w:hAnsi="Arial" w:cs="Arial"/>
        </w:rPr>
      </w:pPr>
      <w:r w:rsidRPr="001C5060">
        <w:rPr>
          <w:rFonts w:ascii="Arial" w:hAnsi="Arial" w:cs="Arial"/>
        </w:rPr>
        <w:t xml:space="preserve">                 </w:t>
      </w:r>
      <w:r w:rsidRPr="001C5060">
        <w:rPr>
          <w:rFonts w:ascii="Arial" w:hAnsi="Arial" w:cs="Arial"/>
        </w:rPr>
        <w:tab/>
        <w:t>MTBO + MTSR</w:t>
      </w:r>
    </w:p>
    <w:p w14:paraId="4BD0E93D" w14:textId="77777777" w:rsidR="002F1EB4" w:rsidRPr="001C5060" w:rsidRDefault="002F1EB4" w:rsidP="002F1EB4">
      <w:pPr>
        <w:pStyle w:val="Corpsdetexte"/>
        <w:rPr>
          <w:rFonts w:ascii="Arial" w:hAnsi="Arial" w:cs="Arial"/>
          <w:i/>
          <w:iCs/>
          <w:sz w:val="22"/>
          <w:lang w:eastAsia="en-US"/>
        </w:rPr>
      </w:pPr>
      <w:r w:rsidRPr="001C5060">
        <w:rPr>
          <w:rFonts w:ascii="Arial" w:hAnsi="Arial" w:cs="Arial"/>
          <w:lang w:eastAsia="en-US"/>
        </w:rPr>
        <w:t>Where</w:t>
      </w:r>
      <w:r w:rsidRPr="001C5060">
        <w:rPr>
          <w:rFonts w:ascii="Arial" w:hAnsi="Arial" w:cs="Arial"/>
          <w:i/>
          <w:iCs/>
          <w:sz w:val="22"/>
          <w:lang w:eastAsia="en-US"/>
        </w:rPr>
        <w:t>:</w:t>
      </w:r>
    </w:p>
    <w:p w14:paraId="2890A7F2" w14:textId="77777777" w:rsidR="002F1EB4" w:rsidRPr="001C5060" w:rsidRDefault="002F1EB4" w:rsidP="002F1EB4">
      <w:pPr>
        <w:pStyle w:val="Corpsdetexte"/>
        <w:rPr>
          <w:rFonts w:ascii="Arial" w:hAnsi="Arial" w:cs="Arial"/>
          <w:i/>
          <w:iCs/>
          <w:color w:val="FF0000"/>
          <w:lang w:eastAsia="en-US"/>
        </w:rPr>
      </w:pPr>
      <w:r w:rsidRPr="001C5060">
        <w:rPr>
          <w:rFonts w:ascii="Arial" w:hAnsi="Arial" w:cs="Arial"/>
          <w:b/>
          <w:bCs/>
          <w:i/>
          <w:iCs/>
          <w:lang w:eastAsia="en-US"/>
        </w:rPr>
        <w:t>MTBO</w:t>
      </w:r>
      <w:r w:rsidRPr="001C5060">
        <w:rPr>
          <w:rFonts w:ascii="Arial" w:hAnsi="Arial" w:cs="Arial"/>
          <w:i/>
          <w:iCs/>
          <w:lang w:eastAsia="en-US"/>
        </w:rPr>
        <w:t xml:space="preserve"> = Mean time between outages; based on a 30 day averaging period</w:t>
      </w:r>
    </w:p>
    <w:p w14:paraId="5087C023" w14:textId="77777777" w:rsidR="002F1EB4" w:rsidRPr="001C5060" w:rsidRDefault="002F1EB4" w:rsidP="002F1EB4">
      <w:pPr>
        <w:pStyle w:val="Corpsdetexte"/>
        <w:rPr>
          <w:rFonts w:ascii="Arial" w:hAnsi="Arial" w:cs="Arial"/>
          <w:i/>
          <w:iCs/>
          <w:lang w:eastAsia="en-US"/>
        </w:rPr>
      </w:pPr>
      <w:r w:rsidRPr="001C5060">
        <w:rPr>
          <w:rFonts w:ascii="Arial" w:hAnsi="Arial" w:cs="Arial"/>
          <w:b/>
          <w:bCs/>
          <w:i/>
          <w:iCs/>
        </w:rPr>
        <w:t>MTSR</w:t>
      </w:r>
      <w:r w:rsidRPr="001C5060">
        <w:rPr>
          <w:rFonts w:ascii="Arial" w:hAnsi="Arial" w:cs="Arial"/>
          <w:i/>
          <w:iCs/>
        </w:rPr>
        <w:t xml:space="preserve"> = Mean time to service restoration;</w:t>
      </w:r>
      <w:r w:rsidRPr="001C5060">
        <w:rPr>
          <w:rFonts w:ascii="Arial" w:hAnsi="Arial" w:cs="Arial"/>
          <w:i/>
          <w:iCs/>
          <w:lang w:eastAsia="en-US"/>
        </w:rPr>
        <w:t xml:space="preserve"> based on a 30 day averaging period</w:t>
      </w:r>
    </w:p>
    <w:p w14:paraId="02E2D4A9" w14:textId="77777777" w:rsidR="002F1EB4" w:rsidRPr="001C5060" w:rsidRDefault="002F1EB4" w:rsidP="002F1EB4">
      <w:pPr>
        <w:pStyle w:val="Corpsdetexte"/>
        <w:rPr>
          <w:rFonts w:ascii="Arial" w:hAnsi="Arial" w:cs="Arial"/>
        </w:rPr>
      </w:pPr>
      <w:r w:rsidRPr="001C5060">
        <w:rPr>
          <w:rFonts w:ascii="Arial" w:hAnsi="Arial" w:cs="Arial"/>
          <w:lang w:eastAsia="en-US"/>
        </w:rPr>
        <w:t>This accounts for scheduled and unscheduled service interruptions, i.e. preventative and corrective maintenance.</w:t>
      </w:r>
    </w:p>
    <w:p w14:paraId="530517FB" w14:textId="77777777" w:rsidR="002F1EB4" w:rsidRPr="001C5060" w:rsidRDefault="002F1EB4" w:rsidP="002F1EB4">
      <w:pPr>
        <w:pStyle w:val="Corpsdetexte"/>
        <w:tabs>
          <w:tab w:val="left" w:pos="540"/>
        </w:tabs>
        <w:rPr>
          <w:rFonts w:ascii="Arial" w:hAnsi="Arial" w:cs="Arial"/>
          <w:color w:val="000000"/>
        </w:rPr>
      </w:pPr>
      <w:r w:rsidRPr="001C5060">
        <w:rPr>
          <w:rFonts w:ascii="Arial" w:hAnsi="Arial" w:cs="Arial"/>
          <w:color w:val="000000"/>
        </w:rPr>
        <w:t>* Alternatively expressed as UP TIME/TOTAL TIME where TOTAL TIME = 30 days</w:t>
      </w:r>
    </w:p>
    <w:p w14:paraId="0575E80F" w14:textId="77777777" w:rsidR="003F4757" w:rsidRPr="001C5060" w:rsidRDefault="003F4757" w:rsidP="000116A0">
      <w:pPr>
        <w:rPr>
          <w:rFonts w:ascii="Arial" w:hAnsi="Arial" w:cs="Arial"/>
        </w:rPr>
      </w:pPr>
    </w:p>
    <w:p w14:paraId="175432D6" w14:textId="77777777" w:rsidR="003F4757" w:rsidRPr="001C5060" w:rsidRDefault="003F4757" w:rsidP="00D84043">
      <w:pPr>
        <w:pStyle w:val="Titre3"/>
        <w:rPr>
          <w:rFonts w:cs="Arial"/>
          <w:sz w:val="28"/>
          <w:szCs w:val="28"/>
        </w:rPr>
      </w:pPr>
      <w:bookmarkStart w:id="57" w:name="_Toc433886670"/>
      <w:r w:rsidRPr="001C5060">
        <w:rPr>
          <w:rFonts w:cs="Arial"/>
          <w:sz w:val="28"/>
          <w:szCs w:val="28"/>
        </w:rPr>
        <w:t xml:space="preserve">Continuity </w:t>
      </w:r>
      <w:r w:rsidR="00207658" w:rsidRPr="001C5060">
        <w:rPr>
          <w:rFonts w:cs="Arial"/>
          <w:sz w:val="28"/>
          <w:szCs w:val="28"/>
        </w:rPr>
        <w:t>verification</w:t>
      </w:r>
      <w:bookmarkEnd w:id="57"/>
    </w:p>
    <w:p w14:paraId="142EF5BD"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Inherent in a </w:t>
      </w:r>
      <w:proofErr w:type="spellStart"/>
      <w:r w:rsidRPr="001C5060">
        <w:rPr>
          <w:rFonts w:ascii="Arial" w:hAnsi="Arial" w:cs="Arial"/>
          <w:sz w:val="22"/>
          <w:szCs w:val="22"/>
        </w:rPr>
        <w:t>radionavigation</w:t>
      </w:r>
      <w:proofErr w:type="spellEnd"/>
      <w:r w:rsidRPr="001C5060">
        <w:rPr>
          <w:rFonts w:ascii="Arial" w:hAnsi="Arial" w:cs="Arial"/>
          <w:sz w:val="22"/>
          <w:szCs w:val="22"/>
        </w:rPr>
        <w:t xml:space="preserve"> service is the capability to provide accurate position fixing and integrity information without interruption. </w:t>
      </w:r>
      <w:proofErr w:type="gramStart"/>
      <w:r w:rsidRPr="001C5060">
        <w:rPr>
          <w:rFonts w:ascii="Arial" w:hAnsi="Arial" w:cs="Arial"/>
          <w:sz w:val="22"/>
          <w:szCs w:val="22"/>
        </w:rPr>
        <w:t xml:space="preserve">Interruptions to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deny vital information to the users and, if frequent, erodes</w:t>
      </w:r>
      <w:proofErr w:type="gramEnd"/>
      <w:r w:rsidRPr="001C5060">
        <w:rPr>
          <w:rFonts w:ascii="Arial" w:hAnsi="Arial" w:cs="Arial"/>
          <w:sz w:val="22"/>
          <w:szCs w:val="22"/>
        </w:rPr>
        <w:t xml:space="preserve"> user confidence in the ability of the service to provide that information. The </w:t>
      </w:r>
      <w:commentRangeStart w:id="58"/>
      <w:r w:rsidRPr="001C5060">
        <w:rPr>
          <w:rFonts w:ascii="Arial" w:hAnsi="Arial" w:cs="Arial"/>
          <w:sz w:val="22"/>
          <w:szCs w:val="22"/>
        </w:rPr>
        <w:t>numbers</w:t>
      </w:r>
      <w:commentRangeEnd w:id="58"/>
      <w:r w:rsidR="004E4224" w:rsidRPr="001C5060">
        <w:rPr>
          <w:rStyle w:val="Marquedecommentaire"/>
          <w:rFonts w:ascii="Arial" w:hAnsi="Arial" w:cs="Arial"/>
          <w:sz w:val="22"/>
          <w:szCs w:val="22"/>
        </w:rPr>
        <w:commentReference w:id="58"/>
      </w:r>
      <w:r w:rsidRPr="001C5060">
        <w:rPr>
          <w:rFonts w:ascii="Arial" w:hAnsi="Arial" w:cs="Arial"/>
          <w:sz w:val="22"/>
          <w:szCs w:val="22"/>
        </w:rPr>
        <w:t xml:space="preserve"> of unusable events, not the length of the usable periods, determines continuity performance. </w:t>
      </w:r>
    </w:p>
    <w:p w14:paraId="68961DC3" w14:textId="77777777" w:rsidR="0031438A" w:rsidRPr="001C5060" w:rsidRDefault="0031438A" w:rsidP="001C5060">
      <w:pPr>
        <w:pStyle w:val="Corpsdetexte"/>
        <w:jc w:val="both"/>
        <w:rPr>
          <w:rFonts w:ascii="Arial" w:hAnsi="Arial" w:cs="Arial"/>
          <w:sz w:val="22"/>
          <w:szCs w:val="22"/>
        </w:rPr>
      </w:pPr>
      <w:r w:rsidRPr="001C5060">
        <w:rPr>
          <w:rFonts w:ascii="Arial" w:hAnsi="Arial" w:cs="Arial"/>
          <w:sz w:val="22"/>
          <w:szCs w:val="22"/>
        </w:rPr>
        <w:t xml:space="preserve">In the event that a healthy and monitored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site begins to experience intermittent failures (i.e. failures separated in time by a period less than one continuity time interval (CTI)), the period of intermittent operation would be counted as a single failure event for continuity purposes.  </w:t>
      </w:r>
    </w:p>
    <w:p w14:paraId="6200B454" w14:textId="77777777" w:rsidR="0031438A" w:rsidRDefault="0031438A" w:rsidP="001C5060">
      <w:pPr>
        <w:pStyle w:val="Corpsdetexte"/>
        <w:jc w:val="both"/>
        <w:rPr>
          <w:rFonts w:ascii="Arial" w:hAnsi="Arial" w:cs="Arial"/>
          <w:sz w:val="22"/>
          <w:szCs w:val="22"/>
        </w:rPr>
      </w:pPr>
      <w:r w:rsidRPr="001C5060">
        <w:rPr>
          <w:rFonts w:ascii="Arial" w:hAnsi="Arial" w:cs="Arial"/>
          <w:b/>
          <w:sz w:val="22"/>
          <w:szCs w:val="22"/>
        </w:rPr>
        <w:t>Continuity</w:t>
      </w:r>
      <w:r w:rsidRPr="001C5060">
        <w:rPr>
          <w:rFonts w:ascii="Arial" w:hAnsi="Arial" w:cs="Arial"/>
          <w:sz w:val="22"/>
          <w:szCs w:val="22"/>
        </w:rPr>
        <w:t xml:space="preserve"> in the coverage area can be measured (1) at the broadcast site, (2) by the use of a far field monitor, or (3) by using a combination of these methods. Continuity is based upon the mean time between failures as measured over a two year period and a </w:t>
      </w:r>
      <w:r w:rsidR="001C17BA">
        <w:rPr>
          <w:rFonts w:ascii="Arial" w:hAnsi="Arial" w:cs="Arial"/>
          <w:sz w:val="22"/>
          <w:szCs w:val="22"/>
        </w:rPr>
        <w:t>15 minute</w:t>
      </w:r>
      <w:r w:rsidRPr="001C5060">
        <w:rPr>
          <w:rFonts w:ascii="Arial" w:hAnsi="Arial" w:cs="Arial"/>
          <w:sz w:val="22"/>
          <w:szCs w:val="22"/>
        </w:rPr>
        <w:t xml:space="preserve"> continuity time interval. </w:t>
      </w:r>
    </w:p>
    <w:p w14:paraId="5012E955" w14:textId="77777777" w:rsidR="001C17BA" w:rsidRPr="001C5060" w:rsidRDefault="001C17BA" w:rsidP="001C5060">
      <w:pPr>
        <w:pStyle w:val="Corpsdetexte"/>
        <w:jc w:val="both"/>
        <w:rPr>
          <w:rFonts w:ascii="Arial" w:hAnsi="Arial" w:cs="Arial"/>
          <w:sz w:val="22"/>
          <w:szCs w:val="22"/>
        </w:rPr>
      </w:pPr>
    </w:p>
    <w:p w14:paraId="008E5486" w14:textId="77777777" w:rsidR="002F1EB4" w:rsidRPr="001C5060" w:rsidRDefault="0031438A" w:rsidP="001C5060">
      <w:pPr>
        <w:pStyle w:val="Corpsdetexte"/>
        <w:jc w:val="both"/>
        <w:rPr>
          <w:rFonts w:ascii="Arial" w:hAnsi="Arial" w:cs="Arial"/>
          <w:sz w:val="22"/>
          <w:szCs w:val="22"/>
        </w:rPr>
      </w:pPr>
      <w:r w:rsidRPr="001C5060">
        <w:rPr>
          <w:rFonts w:ascii="Arial" w:hAnsi="Arial" w:cs="Arial"/>
          <w:b/>
          <w:sz w:val="22"/>
          <w:szCs w:val="22"/>
        </w:rPr>
        <w:t xml:space="preserve">Continuity </w:t>
      </w:r>
      <w:commentRangeStart w:id="59"/>
      <w:r w:rsidRPr="001C5060">
        <w:rPr>
          <w:rFonts w:ascii="Arial" w:hAnsi="Arial" w:cs="Arial"/>
          <w:b/>
          <w:sz w:val="22"/>
          <w:szCs w:val="22"/>
        </w:rPr>
        <w:t>events</w:t>
      </w:r>
      <w:commentRangeEnd w:id="59"/>
      <w:r w:rsidR="007E7262" w:rsidRPr="001C5060">
        <w:rPr>
          <w:rStyle w:val="Marquedecommentaire"/>
          <w:rFonts w:ascii="Arial" w:hAnsi="Arial" w:cs="Arial"/>
          <w:sz w:val="22"/>
          <w:szCs w:val="22"/>
        </w:rPr>
        <w:commentReference w:id="59"/>
      </w:r>
      <w:r w:rsidRPr="001C5060">
        <w:rPr>
          <w:rFonts w:ascii="Arial" w:hAnsi="Arial" w:cs="Arial"/>
          <w:sz w:val="22"/>
          <w:szCs w:val="22"/>
        </w:rPr>
        <w:t xml:space="preserve">: All unscheduled non-momentary unusable events described in the availability section are considered failures. Unlike availability, continuity does not count scheduled maintenance events as failures. Since public notices are provided for all scheduled maintenance events, user should be aware of such planned outages and plan the voyage accordingly. </w:t>
      </w:r>
      <w:commentRangeStart w:id="60"/>
      <w:proofErr w:type="gramStart"/>
      <w:r w:rsidR="002F1EB4" w:rsidRPr="001C5060">
        <w:rPr>
          <w:rFonts w:ascii="Arial" w:hAnsi="Arial" w:cs="Arial"/>
          <w:sz w:val="22"/>
          <w:szCs w:val="22"/>
        </w:rPr>
        <w:t>limits</w:t>
      </w:r>
      <w:proofErr w:type="gramEnd"/>
      <w:r w:rsidR="002F1EB4" w:rsidRPr="001C5060">
        <w:rPr>
          <w:rFonts w:ascii="Arial" w:hAnsi="Arial" w:cs="Arial"/>
          <w:sz w:val="22"/>
          <w:szCs w:val="22"/>
        </w:rPr>
        <w:t xml:space="preserve"> without interruption during a specified period (normally short term).</w:t>
      </w:r>
      <w:commentRangeEnd w:id="60"/>
      <w:r w:rsidR="007E7262" w:rsidRPr="001C5060">
        <w:rPr>
          <w:rStyle w:val="Marquedecommentaire"/>
          <w:rFonts w:ascii="Arial" w:hAnsi="Arial" w:cs="Arial"/>
          <w:sz w:val="22"/>
          <w:szCs w:val="22"/>
        </w:rPr>
        <w:commentReference w:id="60"/>
      </w:r>
      <w:r w:rsidR="002F1EB4" w:rsidRPr="001C5060">
        <w:rPr>
          <w:rFonts w:ascii="Arial" w:hAnsi="Arial" w:cs="Arial"/>
          <w:sz w:val="22"/>
          <w:szCs w:val="22"/>
        </w:rPr>
        <w:t xml:space="preserve"> </w:t>
      </w:r>
    </w:p>
    <w:p w14:paraId="6F4D48B5" w14:textId="77777777" w:rsidR="0031438A" w:rsidRPr="001C5060" w:rsidRDefault="0031438A" w:rsidP="001C5060">
      <w:pPr>
        <w:pStyle w:val="Corpsdetexte"/>
        <w:jc w:val="both"/>
        <w:rPr>
          <w:rFonts w:ascii="Arial" w:hAnsi="Arial" w:cs="Arial"/>
          <w:sz w:val="22"/>
          <w:szCs w:val="22"/>
        </w:rPr>
      </w:pPr>
    </w:p>
    <w:p w14:paraId="02EB3228" w14:textId="77777777" w:rsidR="002F1EB4" w:rsidRPr="001C5060" w:rsidRDefault="002F1EB4" w:rsidP="001C5060">
      <w:pPr>
        <w:pStyle w:val="Corpsdetexte"/>
        <w:jc w:val="both"/>
        <w:rPr>
          <w:rFonts w:ascii="Arial" w:hAnsi="Arial" w:cs="Arial"/>
          <w:color w:val="000000"/>
          <w:sz w:val="22"/>
          <w:szCs w:val="22"/>
        </w:rPr>
      </w:pPr>
      <w:r w:rsidRPr="001C5060">
        <w:rPr>
          <w:rFonts w:ascii="Arial" w:hAnsi="Arial" w:cs="Arial"/>
          <w:color w:val="000000"/>
          <w:sz w:val="22"/>
          <w:szCs w:val="22"/>
        </w:rPr>
        <w:t xml:space="preserve">The equation below refers to an availability type calculation, i.e. the average over the continuity time interval (CTI) that the service is available </w:t>
      </w:r>
      <w:r w:rsidRPr="001C5060">
        <w:rPr>
          <w:rFonts w:ascii="Arial" w:hAnsi="Arial" w:cs="Arial"/>
          <w:color w:val="000000"/>
          <w:sz w:val="22"/>
          <w:szCs w:val="22"/>
          <w:u w:val="single"/>
        </w:rPr>
        <w:t>or</w:t>
      </w:r>
      <w:r w:rsidRPr="001C5060">
        <w:rPr>
          <w:rFonts w:ascii="Arial" w:hAnsi="Arial" w:cs="Arial"/>
          <w:color w:val="000000"/>
          <w:sz w:val="22"/>
          <w:szCs w:val="22"/>
        </w:rPr>
        <w:t xml:space="preserve"> the probability that the service is available at any instant during the CTI. It is more appropriate to calculate the probability that the service is available throughout the CTI. The suggested approach is given below:</w:t>
      </w:r>
    </w:p>
    <w:p w14:paraId="13EFE4DA" w14:textId="77777777" w:rsidR="002F1EB4" w:rsidRPr="001C5060" w:rsidRDefault="002F1EB4" w:rsidP="001C5060">
      <w:pPr>
        <w:pStyle w:val="Corpsdetexte"/>
        <w:jc w:val="both"/>
        <w:rPr>
          <w:rFonts w:ascii="Arial" w:hAnsi="Arial" w:cs="Arial"/>
          <w:sz w:val="22"/>
          <w:szCs w:val="22"/>
        </w:rPr>
      </w:pPr>
      <w:r w:rsidRPr="001C5060">
        <w:rPr>
          <w:rFonts w:ascii="Arial" w:hAnsi="Arial" w:cs="Arial"/>
          <w:sz w:val="22"/>
          <w:szCs w:val="22"/>
        </w:rPr>
        <w:t>Assuming the service is functioning at the beginning of the operation, then the probability that it is still functioning at a time (t) later is:</w:t>
      </w:r>
    </w:p>
    <w:p w14:paraId="752B3B23" w14:textId="77777777" w:rsidR="002F1EB4" w:rsidRPr="001C5060" w:rsidRDefault="002F1EB4" w:rsidP="002F1EB4">
      <w:pPr>
        <w:pStyle w:val="Corpsdetexte"/>
        <w:tabs>
          <w:tab w:val="left" w:pos="1418"/>
        </w:tabs>
        <w:jc w:val="center"/>
        <w:rPr>
          <w:rFonts w:ascii="Arial" w:hAnsi="Arial" w:cs="Arial"/>
          <w:color w:val="000000"/>
          <w:sz w:val="22"/>
          <w:szCs w:val="22"/>
        </w:rPr>
      </w:pPr>
      <w:r w:rsidRPr="001C5060">
        <w:rPr>
          <w:rFonts w:ascii="Arial" w:hAnsi="Arial" w:cs="Arial"/>
          <w:color w:val="000000"/>
          <w:sz w:val="22"/>
          <w:szCs w:val="22"/>
        </w:rPr>
        <w:t xml:space="preserve">C = </w:t>
      </w:r>
      <w:proofErr w:type="spellStart"/>
      <w:r w:rsidRPr="001C5060">
        <w:rPr>
          <w:rFonts w:ascii="Arial" w:hAnsi="Arial" w:cs="Arial"/>
          <w:color w:val="000000"/>
          <w:sz w:val="22"/>
          <w:szCs w:val="22"/>
        </w:rPr>
        <w:t>exp</w:t>
      </w:r>
      <w:proofErr w:type="spellEnd"/>
      <w:r w:rsidRPr="001C5060">
        <w:rPr>
          <w:rFonts w:ascii="Arial" w:hAnsi="Arial" w:cs="Arial"/>
          <w:color w:val="000000"/>
          <w:sz w:val="22"/>
          <w:szCs w:val="22"/>
        </w:rPr>
        <w:t xml:space="preserve"> (-t/MTBF)</w:t>
      </w:r>
    </w:p>
    <w:p w14:paraId="1688AA8C" w14:textId="77777777" w:rsidR="002F1EB4" w:rsidRPr="001C5060" w:rsidRDefault="002F1EB4" w:rsidP="001C5060">
      <w:pPr>
        <w:pStyle w:val="Corpsdetexte"/>
        <w:tabs>
          <w:tab w:val="left" w:pos="1418"/>
        </w:tabs>
        <w:jc w:val="both"/>
        <w:rPr>
          <w:rFonts w:ascii="Arial" w:hAnsi="Arial" w:cs="Arial"/>
          <w:color w:val="000000"/>
          <w:sz w:val="22"/>
          <w:szCs w:val="22"/>
        </w:rPr>
      </w:pPr>
      <w:r w:rsidRPr="001C5060">
        <w:rPr>
          <w:rFonts w:ascii="Arial" w:hAnsi="Arial" w:cs="Arial"/>
          <w:color w:val="000000"/>
          <w:sz w:val="22"/>
          <w:szCs w:val="22"/>
        </w:rPr>
        <w:t xml:space="preserve">This is the standard expression for reliability and excludes scheduled outages (i.e. uses MTBF) assuming that planned outages will be notified and the operation will not take place. The probability that the service will be available after a time </w:t>
      </w:r>
      <w:proofErr w:type="gramStart"/>
      <w:r w:rsidRPr="001C5060">
        <w:rPr>
          <w:rFonts w:ascii="Arial" w:hAnsi="Arial" w:cs="Arial"/>
          <w:color w:val="000000"/>
          <w:sz w:val="22"/>
          <w:szCs w:val="22"/>
        </w:rPr>
        <w:t>CTI, that</w:t>
      </w:r>
      <w:proofErr w:type="gramEnd"/>
      <w:r w:rsidRPr="001C5060">
        <w:rPr>
          <w:rFonts w:ascii="Arial" w:hAnsi="Arial" w:cs="Arial"/>
          <w:color w:val="000000"/>
          <w:sz w:val="22"/>
          <w:szCs w:val="22"/>
        </w:rPr>
        <w:t xml:space="preserve"> is the continuity is then:</w:t>
      </w:r>
    </w:p>
    <w:p w14:paraId="14038804" w14:textId="77777777" w:rsidR="002F1EB4" w:rsidRPr="001C5060" w:rsidRDefault="002F1EB4" w:rsidP="002F1EB4">
      <w:pPr>
        <w:pStyle w:val="Corpsdetexte"/>
        <w:tabs>
          <w:tab w:val="left" w:pos="1418"/>
        </w:tabs>
        <w:jc w:val="center"/>
        <w:rPr>
          <w:rFonts w:ascii="Arial" w:hAnsi="Arial" w:cs="Arial"/>
          <w:color w:val="000000"/>
          <w:sz w:val="22"/>
          <w:szCs w:val="22"/>
        </w:rPr>
      </w:pPr>
      <w:r w:rsidRPr="001C5060">
        <w:rPr>
          <w:rFonts w:ascii="Arial" w:hAnsi="Arial" w:cs="Arial"/>
          <w:color w:val="000000"/>
          <w:sz w:val="22"/>
          <w:szCs w:val="22"/>
        </w:rPr>
        <w:t xml:space="preserve">C = </w:t>
      </w:r>
      <w:proofErr w:type="spellStart"/>
      <w:r w:rsidRPr="001C5060">
        <w:rPr>
          <w:rFonts w:ascii="Arial" w:hAnsi="Arial" w:cs="Arial"/>
          <w:color w:val="000000"/>
          <w:sz w:val="22"/>
          <w:szCs w:val="22"/>
        </w:rPr>
        <w:t>exp</w:t>
      </w:r>
      <w:proofErr w:type="spellEnd"/>
      <w:r w:rsidRPr="001C5060">
        <w:rPr>
          <w:rFonts w:ascii="Arial" w:hAnsi="Arial" w:cs="Arial"/>
          <w:color w:val="000000"/>
          <w:sz w:val="22"/>
          <w:szCs w:val="22"/>
        </w:rPr>
        <w:t xml:space="preserve"> (-CTI/MTBF)</w:t>
      </w:r>
    </w:p>
    <w:p w14:paraId="6685BC0C" w14:textId="77777777" w:rsidR="002F1EB4" w:rsidRPr="001C5060" w:rsidRDefault="002F1EB4" w:rsidP="002F1EB4">
      <w:pPr>
        <w:pStyle w:val="Corpsdetexte"/>
        <w:tabs>
          <w:tab w:val="left" w:pos="1418"/>
        </w:tabs>
        <w:rPr>
          <w:rFonts w:ascii="Arial" w:hAnsi="Arial" w:cs="Arial"/>
          <w:color w:val="000000"/>
          <w:sz w:val="22"/>
          <w:szCs w:val="22"/>
        </w:rPr>
      </w:pPr>
      <w:r w:rsidRPr="001C5060">
        <w:rPr>
          <w:rFonts w:ascii="Arial" w:hAnsi="Arial" w:cs="Arial"/>
          <w:color w:val="000000"/>
          <w:sz w:val="22"/>
          <w:szCs w:val="22"/>
        </w:rPr>
        <w:t>If MTBF is very much greater than CTI, this can be approximated to:</w:t>
      </w:r>
    </w:p>
    <w:p w14:paraId="338BF3D9" w14:textId="77777777" w:rsidR="002F1EB4" w:rsidRPr="001C5060" w:rsidRDefault="002F1EB4" w:rsidP="002F1EB4">
      <w:pPr>
        <w:pStyle w:val="Corpsdetexte"/>
        <w:tabs>
          <w:tab w:val="left" w:pos="1418"/>
        </w:tabs>
        <w:jc w:val="center"/>
        <w:rPr>
          <w:rFonts w:ascii="Arial" w:hAnsi="Arial" w:cs="Arial"/>
          <w:color w:val="000000"/>
          <w:sz w:val="22"/>
          <w:szCs w:val="22"/>
        </w:rPr>
      </w:pPr>
      <w:r w:rsidRPr="001C5060">
        <w:rPr>
          <w:rFonts w:ascii="Arial" w:hAnsi="Arial" w:cs="Arial"/>
          <w:color w:val="000000"/>
          <w:sz w:val="22"/>
          <w:szCs w:val="22"/>
        </w:rPr>
        <w:lastRenderedPageBreak/>
        <w:t>C = 1 – (CTI/MTBF)</w:t>
      </w:r>
    </w:p>
    <w:p w14:paraId="1B169D5B" w14:textId="77777777" w:rsidR="002F1EB4" w:rsidRPr="001C5060" w:rsidRDefault="002F1EB4" w:rsidP="002F1EB4">
      <w:pPr>
        <w:pStyle w:val="Corpsdetexte"/>
        <w:rPr>
          <w:rFonts w:ascii="Arial" w:hAnsi="Arial" w:cs="Arial"/>
          <w:i/>
          <w:iCs/>
          <w:sz w:val="22"/>
          <w:szCs w:val="22"/>
          <w:lang w:eastAsia="en-US"/>
        </w:rPr>
      </w:pPr>
      <w:r w:rsidRPr="001C5060">
        <w:rPr>
          <w:rFonts w:ascii="Arial" w:hAnsi="Arial" w:cs="Arial"/>
          <w:sz w:val="22"/>
          <w:szCs w:val="22"/>
          <w:lang w:eastAsia="en-US"/>
        </w:rPr>
        <w:t>Where</w:t>
      </w:r>
      <w:r w:rsidRPr="001C5060">
        <w:rPr>
          <w:rFonts w:ascii="Arial" w:hAnsi="Arial" w:cs="Arial"/>
          <w:i/>
          <w:iCs/>
          <w:sz w:val="22"/>
          <w:szCs w:val="22"/>
          <w:lang w:eastAsia="en-US"/>
        </w:rPr>
        <w:t>:</w:t>
      </w:r>
    </w:p>
    <w:p w14:paraId="4D9F7783" w14:textId="77777777" w:rsidR="002F1EB4" w:rsidRPr="001C5060" w:rsidRDefault="002F1EB4" w:rsidP="002F1EB4">
      <w:pPr>
        <w:pStyle w:val="Corpsdetexte"/>
        <w:rPr>
          <w:rFonts w:ascii="Arial" w:hAnsi="Arial" w:cs="Arial"/>
          <w:i/>
          <w:iCs/>
          <w:sz w:val="22"/>
          <w:szCs w:val="22"/>
        </w:rPr>
      </w:pPr>
      <w:r w:rsidRPr="001C5060">
        <w:rPr>
          <w:rFonts w:ascii="Arial" w:hAnsi="Arial" w:cs="Arial"/>
          <w:b/>
          <w:bCs/>
          <w:i/>
          <w:iCs/>
          <w:sz w:val="22"/>
          <w:szCs w:val="22"/>
        </w:rPr>
        <w:t>MTBF</w:t>
      </w:r>
      <w:r w:rsidRPr="001C5060">
        <w:rPr>
          <w:rFonts w:ascii="Arial" w:hAnsi="Arial" w:cs="Arial"/>
          <w:i/>
          <w:iCs/>
          <w:sz w:val="22"/>
          <w:szCs w:val="22"/>
        </w:rPr>
        <w:t xml:space="preserve"> = Mean time between failures; based on a 2 year averaging period</w:t>
      </w:r>
    </w:p>
    <w:p w14:paraId="79B8B30E" w14:textId="77777777" w:rsidR="002F1EB4" w:rsidRPr="001C5060" w:rsidRDefault="002F1EB4" w:rsidP="002F1EB4">
      <w:pPr>
        <w:pStyle w:val="Corpsdetexte"/>
        <w:rPr>
          <w:rFonts w:ascii="Arial" w:hAnsi="Arial" w:cs="Arial"/>
          <w:i/>
          <w:iCs/>
          <w:sz w:val="22"/>
          <w:szCs w:val="22"/>
          <w:lang w:eastAsia="en-US"/>
        </w:rPr>
      </w:pPr>
      <w:r w:rsidRPr="001C5060">
        <w:rPr>
          <w:rFonts w:ascii="Arial" w:hAnsi="Arial" w:cs="Arial"/>
          <w:b/>
          <w:bCs/>
          <w:i/>
          <w:iCs/>
          <w:sz w:val="22"/>
          <w:szCs w:val="22"/>
          <w:lang w:eastAsia="en-US"/>
        </w:rPr>
        <w:t>CTI</w:t>
      </w:r>
      <w:r w:rsidRPr="001C5060">
        <w:rPr>
          <w:rFonts w:ascii="Arial" w:hAnsi="Arial" w:cs="Arial"/>
          <w:i/>
          <w:iCs/>
          <w:sz w:val="22"/>
          <w:szCs w:val="22"/>
          <w:lang w:eastAsia="en-US"/>
        </w:rPr>
        <w:t xml:space="preserve"> = Continuity time interval; in the case of maritime continuity, equal to </w:t>
      </w:r>
      <w:r w:rsidR="003D3855">
        <w:rPr>
          <w:rFonts w:ascii="Arial" w:hAnsi="Arial" w:cs="Arial"/>
          <w:i/>
          <w:iCs/>
          <w:sz w:val="22"/>
          <w:szCs w:val="22"/>
          <w:lang w:eastAsia="en-US"/>
        </w:rPr>
        <w:t>15 minutes</w:t>
      </w:r>
    </w:p>
    <w:p w14:paraId="3DBA1174" w14:textId="77777777" w:rsidR="002F1EB4" w:rsidRPr="001C5060" w:rsidRDefault="002F1EB4" w:rsidP="001C5060">
      <w:pPr>
        <w:pStyle w:val="Corpsdetexte"/>
        <w:tabs>
          <w:tab w:val="left" w:pos="1418"/>
        </w:tabs>
        <w:jc w:val="both"/>
        <w:rPr>
          <w:rFonts w:ascii="Arial" w:hAnsi="Arial" w:cs="Arial"/>
          <w:color w:val="000000"/>
          <w:sz w:val="22"/>
          <w:szCs w:val="22"/>
        </w:rPr>
      </w:pPr>
      <w:commentRangeStart w:id="61"/>
      <w:r w:rsidRPr="001C5060">
        <w:rPr>
          <w:rFonts w:ascii="Arial" w:hAnsi="Arial" w:cs="Arial"/>
          <w:sz w:val="22"/>
          <w:szCs w:val="22"/>
        </w:rPr>
        <w:t>There is no need to include the availability at the beginning of the time period of the operation because if there is no service, then the operation will not commence.</w:t>
      </w:r>
      <w:commentRangeEnd w:id="61"/>
      <w:r w:rsidR="00CF0537" w:rsidRPr="001C5060">
        <w:rPr>
          <w:rStyle w:val="Marquedecommentaire"/>
          <w:rFonts w:ascii="Arial" w:hAnsi="Arial" w:cs="Arial"/>
          <w:sz w:val="22"/>
          <w:szCs w:val="22"/>
        </w:rPr>
        <w:commentReference w:id="61"/>
      </w:r>
    </w:p>
    <w:p w14:paraId="263C623D" w14:textId="77777777" w:rsidR="003F4757" w:rsidRPr="001C5060" w:rsidRDefault="003F4757" w:rsidP="001C5060">
      <w:pPr>
        <w:jc w:val="both"/>
        <w:rPr>
          <w:rFonts w:ascii="Arial" w:hAnsi="Arial" w:cs="Arial"/>
          <w:sz w:val="22"/>
          <w:szCs w:val="22"/>
        </w:rPr>
      </w:pPr>
    </w:p>
    <w:p w14:paraId="7591827E" w14:textId="77777777" w:rsidR="003F4757" w:rsidRPr="001C5060" w:rsidRDefault="003F4757" w:rsidP="00D84043">
      <w:pPr>
        <w:pStyle w:val="Titre3"/>
        <w:rPr>
          <w:rFonts w:cs="Arial"/>
          <w:szCs w:val="24"/>
        </w:rPr>
      </w:pPr>
      <w:bookmarkStart w:id="62" w:name="_Toc433886671"/>
      <w:r w:rsidRPr="001C5060">
        <w:rPr>
          <w:rFonts w:cs="Arial"/>
          <w:szCs w:val="24"/>
        </w:rPr>
        <w:t>Integrity</w:t>
      </w:r>
      <w:r w:rsidR="00207658" w:rsidRPr="001C5060">
        <w:rPr>
          <w:rFonts w:cs="Arial"/>
          <w:szCs w:val="24"/>
        </w:rPr>
        <w:t xml:space="preserve"> verification</w:t>
      </w:r>
      <w:bookmarkEnd w:id="62"/>
    </w:p>
    <w:p w14:paraId="6A480EC9" w14:textId="77777777" w:rsidR="00207658" w:rsidRPr="001C5060" w:rsidRDefault="00207658" w:rsidP="00207658">
      <w:pPr>
        <w:rPr>
          <w:rFonts w:ascii="Arial" w:hAnsi="Arial" w:cs="Arial"/>
          <w:sz w:val="22"/>
          <w:szCs w:val="22"/>
        </w:rPr>
      </w:pPr>
      <w:r w:rsidRPr="001C5060">
        <w:rPr>
          <w:rFonts w:ascii="Arial" w:hAnsi="Arial" w:cs="Arial"/>
          <w:sz w:val="22"/>
          <w:szCs w:val="22"/>
          <w:highlight w:val="yellow"/>
        </w:rPr>
        <w:t xml:space="preserve">Give example of how to calculate the integrity of the service?  How can a service provider know they have achieved the 10s TTA?  Should results be presented per port?  </w:t>
      </w:r>
    </w:p>
    <w:p w14:paraId="696C2E54" w14:textId="77777777" w:rsidR="00207658" w:rsidRPr="001C5060" w:rsidRDefault="00207658" w:rsidP="00207658">
      <w:pPr>
        <w:rPr>
          <w:rFonts w:ascii="Arial" w:hAnsi="Arial" w:cs="Arial"/>
          <w:sz w:val="22"/>
          <w:szCs w:val="22"/>
        </w:rPr>
      </w:pPr>
    </w:p>
    <w:p w14:paraId="763A2946" w14:textId="77777777" w:rsidR="003F4757" w:rsidRPr="001C5060" w:rsidRDefault="003F4757" w:rsidP="00D84043">
      <w:pPr>
        <w:pStyle w:val="Titre3"/>
        <w:rPr>
          <w:rFonts w:cs="Arial"/>
          <w:szCs w:val="24"/>
        </w:rPr>
      </w:pPr>
      <w:bookmarkStart w:id="63" w:name="_Toc433886672"/>
      <w:r w:rsidRPr="001C5060">
        <w:rPr>
          <w:rFonts w:cs="Arial"/>
          <w:szCs w:val="24"/>
        </w:rPr>
        <w:t>Accuracy</w:t>
      </w:r>
      <w:r w:rsidR="00207658" w:rsidRPr="001C5060">
        <w:rPr>
          <w:rFonts w:cs="Arial"/>
          <w:szCs w:val="24"/>
        </w:rPr>
        <w:t xml:space="preserve"> verification</w:t>
      </w:r>
      <w:bookmarkEnd w:id="63"/>
    </w:p>
    <w:p w14:paraId="304E5DB0" w14:textId="77777777" w:rsidR="002F1EB4" w:rsidRPr="001C5060" w:rsidRDefault="002F1EB4" w:rsidP="001C5060">
      <w:pPr>
        <w:pStyle w:val="Corpsdetexte"/>
        <w:jc w:val="both"/>
        <w:rPr>
          <w:rFonts w:ascii="Arial" w:hAnsi="Arial" w:cs="Arial"/>
          <w:sz w:val="22"/>
          <w:szCs w:val="22"/>
        </w:rPr>
      </w:pPr>
      <w:r w:rsidRPr="001C5060">
        <w:rPr>
          <w:rFonts w:ascii="Arial" w:hAnsi="Arial" w:cs="Arial"/>
          <w:sz w:val="22"/>
          <w:szCs w:val="22"/>
        </w:rPr>
        <w:t xml:space="preserve">Where differential </w:t>
      </w:r>
      <w:proofErr w:type="spellStart"/>
      <w:r w:rsidR="00381B5E">
        <w:rPr>
          <w:rFonts w:ascii="Arial" w:hAnsi="Arial" w:cs="Arial"/>
          <w:sz w:val="22"/>
          <w:szCs w:val="22"/>
        </w:rPr>
        <w:t>e</w:t>
      </w:r>
      <w:r w:rsidRPr="001C5060">
        <w:rPr>
          <w:rFonts w:ascii="Arial" w:hAnsi="Arial" w:cs="Arial"/>
          <w:sz w:val="22"/>
          <w:szCs w:val="22"/>
        </w:rPr>
        <w:t>Loran</w:t>
      </w:r>
      <w:proofErr w:type="spellEnd"/>
      <w:r w:rsidRPr="001C5060">
        <w:rPr>
          <w:rFonts w:ascii="Arial" w:hAnsi="Arial" w:cs="Arial"/>
          <w:sz w:val="22"/>
          <w:szCs w:val="22"/>
        </w:rPr>
        <w:t xml:space="preserve"> </w:t>
      </w:r>
      <w:r w:rsidR="00F643EC">
        <w:rPr>
          <w:rFonts w:ascii="Arial" w:hAnsi="Arial" w:cs="Arial"/>
          <w:sz w:val="22"/>
          <w:szCs w:val="22"/>
        </w:rPr>
        <w:t>are</w:t>
      </w:r>
      <w:r w:rsidRPr="001C5060">
        <w:rPr>
          <w:rFonts w:ascii="Arial" w:hAnsi="Arial" w:cs="Arial"/>
          <w:sz w:val="22"/>
          <w:szCs w:val="22"/>
        </w:rPr>
        <w:t xml:space="preserve"> provided to improve the accuracy level e.g. in Port and port approach areas, the absolute horizontal accuracy should be better than </w:t>
      </w:r>
      <w:commentRangeStart w:id="64"/>
      <w:r w:rsidRPr="001C5060">
        <w:rPr>
          <w:rFonts w:ascii="Arial" w:hAnsi="Arial" w:cs="Arial"/>
          <w:sz w:val="22"/>
          <w:szCs w:val="22"/>
        </w:rPr>
        <w:t xml:space="preserve">20m </w:t>
      </w:r>
      <w:commentRangeEnd w:id="64"/>
      <w:r w:rsidR="00CF0537" w:rsidRPr="001C5060">
        <w:rPr>
          <w:rStyle w:val="Marquedecommentaire"/>
          <w:rFonts w:ascii="Arial" w:hAnsi="Arial" w:cs="Arial"/>
          <w:sz w:val="22"/>
          <w:szCs w:val="22"/>
        </w:rPr>
        <w:commentReference w:id="64"/>
      </w:r>
      <w:r w:rsidRPr="001C5060">
        <w:rPr>
          <w:rFonts w:ascii="Arial" w:hAnsi="Arial" w:cs="Arial"/>
          <w:sz w:val="22"/>
          <w:szCs w:val="22"/>
        </w:rPr>
        <w:t xml:space="preserve">at the 95% probability level within the published coverage area.   </w:t>
      </w:r>
    </w:p>
    <w:p w14:paraId="496CFB22" w14:textId="77777777" w:rsidR="002F1EB4" w:rsidRPr="001C5060" w:rsidRDefault="002F1EB4" w:rsidP="001C5060">
      <w:pPr>
        <w:pStyle w:val="Corpsdetexte"/>
        <w:jc w:val="both"/>
        <w:rPr>
          <w:rFonts w:ascii="Arial" w:hAnsi="Arial" w:cs="Arial"/>
          <w:sz w:val="22"/>
          <w:szCs w:val="22"/>
        </w:rPr>
      </w:pPr>
      <w:r w:rsidRPr="001C5060">
        <w:rPr>
          <w:rFonts w:ascii="Arial" w:hAnsi="Arial" w:cs="Arial"/>
          <w:sz w:val="22"/>
          <w:szCs w:val="22"/>
        </w:rPr>
        <w:t>To achieve this level of accuracy, the effective centre of the transmission antenna should be surveyed to a 2D accuracy of better than 1 metre. The time of emission requires to be corrected for the length of transmission lines between transmitter and antenna.</w:t>
      </w:r>
    </w:p>
    <w:p w14:paraId="74EB2B27" w14:textId="77777777" w:rsidR="00207658" w:rsidRPr="001C5060" w:rsidRDefault="00207658" w:rsidP="00207658">
      <w:pPr>
        <w:rPr>
          <w:rFonts w:ascii="Arial" w:hAnsi="Arial" w:cs="Arial"/>
        </w:rPr>
      </w:pPr>
    </w:p>
    <w:p w14:paraId="7CE37545" w14:textId="77777777" w:rsidR="003F4757" w:rsidRPr="00DF2085" w:rsidRDefault="003F4757" w:rsidP="005F53A2">
      <w:pPr>
        <w:pStyle w:val="Titre1"/>
        <w:rPr>
          <w:rFonts w:cs="Arial"/>
        </w:rPr>
      </w:pPr>
      <w:bookmarkStart w:id="65" w:name="_Toc359496675"/>
      <w:bookmarkStart w:id="66" w:name="_Toc433886673"/>
      <w:bookmarkEnd w:id="65"/>
      <w:r w:rsidRPr="00DF2085">
        <w:rPr>
          <w:rFonts w:cs="Arial"/>
        </w:rPr>
        <w:t>References</w:t>
      </w:r>
      <w:bookmarkEnd w:id="66"/>
    </w:p>
    <w:p w14:paraId="3D16CCE1" w14:textId="77777777" w:rsidR="00E446EA" w:rsidRPr="00DF2085" w:rsidRDefault="00E446EA" w:rsidP="001C5060">
      <w:pPr>
        <w:pStyle w:val="Paragraphedeliste"/>
        <w:numPr>
          <w:ilvl w:val="0"/>
          <w:numId w:val="20"/>
        </w:numPr>
        <w:rPr>
          <w:rFonts w:cs="Arial"/>
        </w:rPr>
      </w:pPr>
      <w:r w:rsidRPr="00DF2085">
        <w:rPr>
          <w:rFonts w:cs="Arial"/>
        </w:rPr>
        <w:t xml:space="preserve">IMO Resolution A 115 (22) </w:t>
      </w:r>
    </w:p>
    <w:p w14:paraId="2EBEB479" w14:textId="77777777" w:rsidR="00E446EA" w:rsidRPr="001C5060" w:rsidRDefault="00E446EA" w:rsidP="001C5060">
      <w:pPr>
        <w:pStyle w:val="Paragraphedeliste"/>
        <w:numPr>
          <w:ilvl w:val="0"/>
          <w:numId w:val="20"/>
        </w:numPr>
        <w:rPr>
          <w:rFonts w:cs="Arial"/>
        </w:rPr>
      </w:pPr>
      <w:r w:rsidRPr="001C5060">
        <w:rPr>
          <w:rFonts w:cs="Arial"/>
        </w:rPr>
        <w:t>IMO Resolution A 818 (19)</w:t>
      </w:r>
    </w:p>
    <w:p w14:paraId="651E4C8A" w14:textId="77777777" w:rsidR="00E446EA" w:rsidRPr="001C5060" w:rsidRDefault="00E446EA" w:rsidP="001C5060">
      <w:pPr>
        <w:pStyle w:val="Paragraphedeliste"/>
        <w:numPr>
          <w:ilvl w:val="0"/>
          <w:numId w:val="20"/>
        </w:numPr>
        <w:rPr>
          <w:rFonts w:cs="Arial"/>
        </w:rPr>
      </w:pPr>
      <w:r w:rsidRPr="001C5060">
        <w:rPr>
          <w:rFonts w:cs="Arial"/>
        </w:rPr>
        <w:t>IMO Resolution A-915 (22)</w:t>
      </w:r>
      <w:r w:rsidR="00DF31EA">
        <w:rPr>
          <w:rFonts w:cs="Arial"/>
        </w:rPr>
        <w:t xml:space="preserve"> </w:t>
      </w:r>
      <w:r w:rsidR="00DF31EA" w:rsidRPr="001C5060">
        <w:rPr>
          <w:rFonts w:cs="Arial"/>
        </w:rPr>
        <w:t>“Maritime Policy for a Future Global Navigation Satellite System (GNSS)”, Publications Section, International Maritime Organization</w:t>
      </w:r>
      <w:r w:rsidRPr="001C5060">
        <w:rPr>
          <w:rFonts w:cs="Arial"/>
        </w:rPr>
        <w:t xml:space="preserve"> </w:t>
      </w:r>
    </w:p>
    <w:p w14:paraId="566B2804" w14:textId="77777777" w:rsidR="00E446EA" w:rsidRPr="001C5060" w:rsidRDefault="00E446EA" w:rsidP="001C5060">
      <w:pPr>
        <w:pStyle w:val="Paragraphedeliste"/>
        <w:numPr>
          <w:ilvl w:val="0"/>
          <w:numId w:val="20"/>
        </w:numPr>
        <w:rPr>
          <w:rFonts w:cs="Arial"/>
        </w:rPr>
      </w:pPr>
      <w:r w:rsidRPr="001C5060">
        <w:rPr>
          <w:rFonts w:cs="Arial"/>
        </w:rPr>
        <w:t>IMO Resolution A.1046 (27)</w:t>
      </w:r>
    </w:p>
    <w:p w14:paraId="67EB1225" w14:textId="77777777" w:rsidR="000308EB" w:rsidRPr="001C5060" w:rsidRDefault="000308EB" w:rsidP="003B0FE8">
      <w:pPr>
        <w:rPr>
          <w:rFonts w:ascii="Arial" w:hAnsi="Arial" w:cs="Arial"/>
          <w:sz w:val="10"/>
        </w:rPr>
      </w:pPr>
    </w:p>
    <w:p w14:paraId="4023F679" w14:textId="77777777" w:rsidR="000308EB" w:rsidRPr="001C5060" w:rsidRDefault="000308EB" w:rsidP="001C5060">
      <w:pPr>
        <w:pStyle w:val="Paragraphedeliste"/>
        <w:numPr>
          <w:ilvl w:val="0"/>
          <w:numId w:val="20"/>
        </w:numPr>
        <w:rPr>
          <w:rFonts w:cs="Arial"/>
        </w:rPr>
      </w:pPr>
      <w:r w:rsidRPr="00DF2085">
        <w:rPr>
          <w:rFonts w:cs="Arial"/>
        </w:rPr>
        <w:t xml:space="preserve">Draft Minimum Performance Standards for Marine </w:t>
      </w:r>
      <w:proofErr w:type="spellStart"/>
      <w:r w:rsidRPr="00DF2085">
        <w:rPr>
          <w:rFonts w:cs="Arial"/>
        </w:rPr>
        <w:t>eLoran</w:t>
      </w:r>
      <w:proofErr w:type="spellEnd"/>
      <w:r w:rsidRPr="00DF2085">
        <w:rPr>
          <w:rFonts w:cs="Arial"/>
        </w:rPr>
        <w:t xml:space="preserve"> Receiving Equipment, RTCM, July 2013</w:t>
      </w:r>
    </w:p>
    <w:p w14:paraId="3EB3626A" w14:textId="77777777" w:rsidR="00684704" w:rsidRPr="001C5060" w:rsidRDefault="00684704" w:rsidP="001C5060">
      <w:pPr>
        <w:pStyle w:val="Paragraphedeliste"/>
        <w:numPr>
          <w:ilvl w:val="0"/>
          <w:numId w:val="20"/>
        </w:numPr>
        <w:rPr>
          <w:rFonts w:cs="Arial"/>
        </w:rPr>
      </w:pPr>
      <w:r w:rsidRPr="001C5060">
        <w:rPr>
          <w:rFonts w:cs="Arial"/>
        </w:rPr>
        <w:t>Enhanced Loran (</w:t>
      </w:r>
      <w:proofErr w:type="spellStart"/>
      <w:r w:rsidRPr="001C5060">
        <w:rPr>
          <w:rFonts w:cs="Arial"/>
        </w:rPr>
        <w:t>eLoran</w:t>
      </w:r>
      <w:proofErr w:type="spellEnd"/>
      <w:r w:rsidRPr="001C5060">
        <w:rPr>
          <w:rFonts w:cs="Arial"/>
        </w:rPr>
        <w:t xml:space="preserve">) Definition Document Version 1.0, 16 October 2007 </w:t>
      </w:r>
    </w:p>
    <w:p w14:paraId="02D349EA" w14:textId="77777777" w:rsidR="00684704" w:rsidRPr="001C5060" w:rsidRDefault="00684704" w:rsidP="001C5060">
      <w:pPr>
        <w:pStyle w:val="Paragraphedeliste"/>
        <w:numPr>
          <w:ilvl w:val="0"/>
          <w:numId w:val="20"/>
        </w:numPr>
        <w:rPr>
          <w:rFonts w:cs="Arial"/>
        </w:rPr>
      </w:pPr>
      <w:r w:rsidRPr="001C5060">
        <w:rPr>
          <w:rFonts w:cs="Arial"/>
        </w:rPr>
        <w:t>Enhanced Loran (</w:t>
      </w:r>
      <w:proofErr w:type="spellStart"/>
      <w:r w:rsidRPr="001C5060">
        <w:rPr>
          <w:rFonts w:cs="Arial"/>
        </w:rPr>
        <w:t>eLoran</w:t>
      </w:r>
      <w:proofErr w:type="spellEnd"/>
      <w:r w:rsidRPr="001C5060">
        <w:rPr>
          <w:rFonts w:cs="Arial"/>
        </w:rPr>
        <w:t xml:space="preserve">) LORIPP/LORAPP Draft Specification of the </w:t>
      </w:r>
      <w:proofErr w:type="spellStart"/>
      <w:r w:rsidRPr="001C5060">
        <w:rPr>
          <w:rFonts w:cs="Arial"/>
        </w:rPr>
        <w:t>eLoran</w:t>
      </w:r>
      <w:proofErr w:type="spellEnd"/>
      <w:r w:rsidRPr="001C5060">
        <w:rPr>
          <w:rFonts w:cs="Arial"/>
        </w:rPr>
        <w:t xml:space="preserve"> System, Rev. 4.0 </w:t>
      </w:r>
    </w:p>
    <w:p w14:paraId="7EC73B78" w14:textId="77777777" w:rsidR="00381B5E" w:rsidRDefault="00684704" w:rsidP="001C5060">
      <w:pPr>
        <w:pStyle w:val="Paragraphedeliste"/>
        <w:numPr>
          <w:ilvl w:val="0"/>
          <w:numId w:val="20"/>
        </w:numPr>
        <w:rPr>
          <w:rFonts w:cs="Arial"/>
        </w:rPr>
      </w:pPr>
      <w:r w:rsidRPr="001C5060">
        <w:rPr>
          <w:rFonts w:cs="Arial"/>
        </w:rPr>
        <w:t>Loran's Capability to Mitigate the Impact of a GPS Outage on GPS Position, Navigation, and Time Applications; Prepared for the Federal Aviation Administration, Vice President for Technical Operations, Navigation Services Directorate; dated 31 March 2004</w:t>
      </w:r>
      <w:r w:rsidRPr="001C5060">
        <w:rPr>
          <w:rFonts w:cs="Arial"/>
        </w:rPr>
        <w:cr/>
      </w:r>
    </w:p>
    <w:p w14:paraId="3C4163E8" w14:textId="77777777" w:rsidR="00684704" w:rsidRPr="001C5060" w:rsidRDefault="00684704" w:rsidP="001C5060">
      <w:pPr>
        <w:pStyle w:val="Paragraphedeliste"/>
        <w:numPr>
          <w:ilvl w:val="0"/>
          <w:numId w:val="20"/>
        </w:numPr>
        <w:rPr>
          <w:rFonts w:cs="Arial"/>
        </w:rPr>
      </w:pPr>
      <w:r w:rsidRPr="001C5060">
        <w:rPr>
          <w:rFonts w:cs="Arial"/>
        </w:rPr>
        <w:t>IEC 60721-3-6:1987, Classification of environmental conditions – Part 3: Classification of groups of environmental parameters and their severities – Ship environment</w:t>
      </w:r>
    </w:p>
    <w:p w14:paraId="33A288AF" w14:textId="77777777" w:rsidR="000308EB" w:rsidRPr="001C5060" w:rsidRDefault="00684704" w:rsidP="001C5060">
      <w:pPr>
        <w:pStyle w:val="Paragraphedeliste"/>
        <w:numPr>
          <w:ilvl w:val="0"/>
          <w:numId w:val="20"/>
        </w:numPr>
        <w:rPr>
          <w:rFonts w:cs="Arial"/>
        </w:rPr>
      </w:pPr>
      <w:r w:rsidRPr="001C5060">
        <w:rPr>
          <w:rFonts w:cs="Arial"/>
        </w:rPr>
        <w:t xml:space="preserve">IEC 60945, Maritime navigation and </w:t>
      </w:r>
      <w:proofErr w:type="spellStart"/>
      <w:r w:rsidRPr="001C5060">
        <w:rPr>
          <w:rFonts w:cs="Arial"/>
        </w:rPr>
        <w:t>radiocommunication</w:t>
      </w:r>
      <w:proofErr w:type="spellEnd"/>
      <w:r w:rsidRPr="001C5060">
        <w:rPr>
          <w:rFonts w:cs="Arial"/>
        </w:rPr>
        <w:t xml:space="preserve"> equipment and systems – General requirements – Methods of testing and required test results</w:t>
      </w:r>
    </w:p>
    <w:p w14:paraId="7D626D66" w14:textId="77777777" w:rsidR="00D017EB" w:rsidRPr="001C5060" w:rsidRDefault="00D017EB" w:rsidP="001C5060">
      <w:pPr>
        <w:pStyle w:val="Paragraphedeliste"/>
        <w:numPr>
          <w:ilvl w:val="0"/>
          <w:numId w:val="20"/>
        </w:numPr>
        <w:rPr>
          <w:rFonts w:cs="Arial"/>
        </w:rPr>
      </w:pPr>
      <w:r w:rsidRPr="001C5060">
        <w:rPr>
          <w:rFonts w:cs="Arial"/>
        </w:rPr>
        <w:t xml:space="preserve">IEC 61162 (all parts), Maritime navigation and </w:t>
      </w:r>
      <w:proofErr w:type="spellStart"/>
      <w:r w:rsidRPr="001C5060">
        <w:rPr>
          <w:rFonts w:cs="Arial"/>
        </w:rPr>
        <w:t>radiocommunication</w:t>
      </w:r>
      <w:proofErr w:type="spellEnd"/>
      <w:r w:rsidRPr="001C5060">
        <w:rPr>
          <w:rFonts w:cs="Arial"/>
        </w:rPr>
        <w:t xml:space="preserve"> equipment and systems – Digital interfaces </w:t>
      </w:r>
    </w:p>
    <w:p w14:paraId="440BDB5D" w14:textId="77777777" w:rsidR="00D017EB" w:rsidRPr="001C5060" w:rsidRDefault="00D017EB" w:rsidP="001C5060">
      <w:pPr>
        <w:pStyle w:val="Paragraphedeliste"/>
        <w:numPr>
          <w:ilvl w:val="0"/>
          <w:numId w:val="20"/>
        </w:numPr>
        <w:rPr>
          <w:rFonts w:cs="Arial"/>
        </w:rPr>
      </w:pPr>
      <w:r w:rsidRPr="001C5060">
        <w:rPr>
          <w:rFonts w:cs="Arial"/>
        </w:rPr>
        <w:lastRenderedPageBreak/>
        <w:t xml:space="preserve">IEC 61108-1 Maritime navigation and </w:t>
      </w:r>
      <w:proofErr w:type="spellStart"/>
      <w:r w:rsidRPr="001C5060">
        <w:rPr>
          <w:rFonts w:cs="Arial"/>
        </w:rPr>
        <w:t>radiocommunication</w:t>
      </w:r>
      <w:proofErr w:type="spellEnd"/>
      <w:r w:rsidRPr="001C5060">
        <w:rPr>
          <w:rFonts w:cs="Arial"/>
        </w:rPr>
        <w:t xml:space="preserve"> equipment and systems –Global navigation satellite systems (GNSS) </w:t>
      </w:r>
    </w:p>
    <w:p w14:paraId="15EB5BA0" w14:textId="77777777" w:rsidR="00D017EB" w:rsidRPr="001C5060" w:rsidRDefault="00D017EB" w:rsidP="001C5060">
      <w:pPr>
        <w:pStyle w:val="Paragraphedeliste"/>
        <w:numPr>
          <w:ilvl w:val="0"/>
          <w:numId w:val="20"/>
        </w:numPr>
        <w:rPr>
          <w:rFonts w:cs="Arial"/>
        </w:rPr>
      </w:pPr>
      <w:r w:rsidRPr="001C5060">
        <w:rPr>
          <w:rFonts w:cs="Arial"/>
        </w:rPr>
        <w:t>IMO resolution A.818 (19):1995, Performance Standards for Shipborne LORAN-C and CHAYKA Receivers</w:t>
      </w:r>
    </w:p>
    <w:p w14:paraId="0126BEA1" w14:textId="77777777" w:rsidR="00D017EB" w:rsidRPr="001C5060" w:rsidRDefault="00D017EB" w:rsidP="001C5060">
      <w:pPr>
        <w:pStyle w:val="Paragraphedeliste"/>
        <w:numPr>
          <w:ilvl w:val="0"/>
          <w:numId w:val="20"/>
        </w:numPr>
        <w:rPr>
          <w:rFonts w:cs="Arial"/>
        </w:rPr>
      </w:pPr>
      <w:r w:rsidRPr="001C5060">
        <w:rPr>
          <w:rFonts w:cs="Arial"/>
        </w:rPr>
        <w:t>IMO Resolution A.529(13):1983 , Accuracy standards for navigation</w:t>
      </w:r>
    </w:p>
    <w:p w14:paraId="466BCE20" w14:textId="77777777" w:rsidR="00D017EB" w:rsidRPr="001C5060" w:rsidRDefault="00D017EB" w:rsidP="001C5060">
      <w:pPr>
        <w:pStyle w:val="Paragraphedeliste"/>
        <w:numPr>
          <w:ilvl w:val="0"/>
          <w:numId w:val="20"/>
        </w:numPr>
        <w:rPr>
          <w:rFonts w:cs="Arial"/>
        </w:rPr>
      </w:pPr>
      <w:r w:rsidRPr="001C5060">
        <w:rPr>
          <w:rFonts w:cs="Arial"/>
        </w:rPr>
        <w:t>IMO Resolution A.694(17):1991, General requirements for shipborne radio equipment forming part of the Global maritime distress and safety system (GMDSS) and for electronic navigational aids</w:t>
      </w:r>
    </w:p>
    <w:p w14:paraId="30CF7ED7" w14:textId="77777777" w:rsidR="00D017EB" w:rsidRPr="001C5060" w:rsidRDefault="00D017EB" w:rsidP="001C5060">
      <w:pPr>
        <w:pStyle w:val="Paragraphedeliste"/>
        <w:numPr>
          <w:ilvl w:val="0"/>
          <w:numId w:val="20"/>
        </w:numPr>
        <w:rPr>
          <w:rFonts w:cs="Arial"/>
        </w:rPr>
      </w:pPr>
      <w:r w:rsidRPr="001C5060">
        <w:rPr>
          <w:rFonts w:cs="Arial"/>
        </w:rPr>
        <w:t>IMO Resolution A.915(22):2002, Revised Maritime Policy And Requirements For A Future Global Navigation Satellite System (GNSS)</w:t>
      </w:r>
    </w:p>
    <w:p w14:paraId="2341BB8C" w14:textId="77777777" w:rsidR="00D017EB" w:rsidRPr="001C5060" w:rsidRDefault="00D017EB" w:rsidP="001C5060">
      <w:pPr>
        <w:pStyle w:val="Paragraphedeliste"/>
        <w:numPr>
          <w:ilvl w:val="0"/>
          <w:numId w:val="20"/>
        </w:numPr>
        <w:rPr>
          <w:rFonts w:cs="Arial"/>
        </w:rPr>
      </w:pPr>
      <w:r w:rsidRPr="001C5060">
        <w:rPr>
          <w:rFonts w:cs="Arial"/>
        </w:rPr>
        <w:t xml:space="preserve">IMO Resolution A.953 (23):2004, Worldwide </w:t>
      </w:r>
      <w:proofErr w:type="spellStart"/>
      <w:r w:rsidRPr="001C5060">
        <w:rPr>
          <w:rFonts w:cs="Arial"/>
        </w:rPr>
        <w:t>radionavigation</w:t>
      </w:r>
      <w:proofErr w:type="spellEnd"/>
      <w:r w:rsidRPr="001C5060">
        <w:rPr>
          <w:rFonts w:cs="Arial"/>
        </w:rPr>
        <w:t xml:space="preserve"> system</w:t>
      </w:r>
    </w:p>
    <w:p w14:paraId="2BC4C19A" w14:textId="77777777" w:rsidR="00D017EB" w:rsidRPr="001C5060" w:rsidRDefault="00D017EB" w:rsidP="001C5060">
      <w:pPr>
        <w:pStyle w:val="Paragraphedeliste"/>
        <w:numPr>
          <w:ilvl w:val="0"/>
          <w:numId w:val="20"/>
        </w:numPr>
        <w:rPr>
          <w:rFonts w:cs="Arial"/>
        </w:rPr>
      </w:pPr>
      <w:r w:rsidRPr="001C5060">
        <w:rPr>
          <w:rFonts w:cs="Arial"/>
        </w:rPr>
        <w:t>IMO Resolution MSC.112(73):2000, Performance standards for shipborne global positioning system (GPS) receiver equipment</w:t>
      </w:r>
    </w:p>
    <w:p w14:paraId="3643FF52" w14:textId="77777777" w:rsidR="00D017EB" w:rsidRPr="001C5060" w:rsidRDefault="00D017EB" w:rsidP="001C5060">
      <w:pPr>
        <w:pStyle w:val="Paragraphedeliste"/>
        <w:numPr>
          <w:ilvl w:val="0"/>
          <w:numId w:val="20"/>
        </w:numPr>
        <w:rPr>
          <w:rFonts w:cs="Arial"/>
        </w:rPr>
      </w:pPr>
      <w:r w:rsidRPr="001C5060">
        <w:rPr>
          <w:rFonts w:cs="Arial"/>
        </w:rPr>
        <w:t>IMO Resolution MSC.114(73):2000, Performance standards for shipborne DGPS and DGLONASS maritime radio beacon receiver equipment</w:t>
      </w:r>
    </w:p>
    <w:p w14:paraId="69A6C67A" w14:textId="77777777" w:rsidR="00D017EB" w:rsidRPr="001C5060" w:rsidRDefault="00D017EB" w:rsidP="001C5060">
      <w:pPr>
        <w:pStyle w:val="Paragraphedeliste"/>
        <w:numPr>
          <w:ilvl w:val="0"/>
          <w:numId w:val="20"/>
        </w:numPr>
        <w:rPr>
          <w:rFonts w:cs="Arial"/>
        </w:rPr>
      </w:pPr>
      <w:r w:rsidRPr="001C5060">
        <w:rPr>
          <w:rFonts w:cs="Arial"/>
        </w:rPr>
        <w:t xml:space="preserve">ITU-R Recommendation M.589-2*, Technical characteristics of methods of data transmission and interference protection for </w:t>
      </w:r>
      <w:proofErr w:type="spellStart"/>
      <w:r w:rsidRPr="001C5060">
        <w:rPr>
          <w:rFonts w:cs="Arial"/>
        </w:rPr>
        <w:t>radionavigation</w:t>
      </w:r>
      <w:proofErr w:type="spellEnd"/>
      <w:r w:rsidRPr="001C5060">
        <w:rPr>
          <w:rFonts w:cs="Arial"/>
        </w:rPr>
        <w:t xml:space="preserve"> services in the frequency bands between 70 and 130 kHz</w:t>
      </w:r>
    </w:p>
    <w:p w14:paraId="3E19206B" w14:textId="77777777" w:rsidR="00D017EB" w:rsidRPr="001C5060" w:rsidRDefault="00D017EB" w:rsidP="001C5060">
      <w:pPr>
        <w:pStyle w:val="Paragraphedeliste"/>
        <w:numPr>
          <w:ilvl w:val="0"/>
          <w:numId w:val="20"/>
        </w:numPr>
        <w:rPr>
          <w:rFonts w:cs="Arial"/>
        </w:rPr>
      </w:pPr>
      <w:r w:rsidRPr="001C5060">
        <w:rPr>
          <w:rFonts w:cs="Arial"/>
        </w:rPr>
        <w:t>NMEA 0183 rev 4 Standard for Interfacing Marine Electronic Devices.</w:t>
      </w:r>
    </w:p>
    <w:p w14:paraId="64FD8A80" w14:textId="77777777" w:rsidR="00D017EB" w:rsidRPr="001C5060" w:rsidRDefault="00D017EB" w:rsidP="001C5060">
      <w:pPr>
        <w:pStyle w:val="Paragraphedeliste"/>
        <w:numPr>
          <w:ilvl w:val="0"/>
          <w:numId w:val="20"/>
        </w:numPr>
        <w:rPr>
          <w:rFonts w:cs="Arial"/>
        </w:rPr>
      </w:pPr>
      <w:r w:rsidRPr="001C5060">
        <w:rPr>
          <w:rFonts w:cs="Arial"/>
        </w:rPr>
        <w:t xml:space="preserve">NMEA 2000 </w:t>
      </w:r>
      <w:proofErr w:type="gramStart"/>
      <w:r w:rsidRPr="001C5060">
        <w:rPr>
          <w:rFonts w:cs="Arial"/>
        </w:rPr>
        <w:t>rev  Standard</w:t>
      </w:r>
      <w:proofErr w:type="gramEnd"/>
      <w:r w:rsidRPr="001C5060">
        <w:rPr>
          <w:rFonts w:cs="Arial"/>
        </w:rPr>
        <w:t xml:space="preserve"> for Interfacing Marine Electronic Devices.</w:t>
      </w:r>
    </w:p>
    <w:p w14:paraId="6DB74456" w14:textId="77777777" w:rsidR="00D017EB" w:rsidRPr="001C5060" w:rsidRDefault="00D017EB" w:rsidP="003B0FE8">
      <w:pPr>
        <w:rPr>
          <w:rFonts w:ascii="Arial" w:hAnsi="Arial" w:cs="Arial"/>
          <w:sz w:val="10"/>
        </w:rPr>
      </w:pPr>
    </w:p>
    <w:p w14:paraId="2AC59067" w14:textId="77777777" w:rsidR="0031438A" w:rsidRPr="001C5060" w:rsidRDefault="0031438A" w:rsidP="001C5060">
      <w:pPr>
        <w:pStyle w:val="Paragraphedeliste"/>
        <w:numPr>
          <w:ilvl w:val="0"/>
          <w:numId w:val="20"/>
        </w:numPr>
        <w:rPr>
          <w:rFonts w:cs="Arial"/>
        </w:rPr>
      </w:pPr>
      <w:r w:rsidRPr="00DF2085">
        <w:rPr>
          <w:rFonts w:cs="Arial"/>
        </w:rPr>
        <w:t>Specification of the Transmitt</w:t>
      </w:r>
      <w:r w:rsidRPr="001C5060">
        <w:rPr>
          <w:rFonts w:cs="Arial"/>
        </w:rPr>
        <w:t>ed Loran-C Signal, COMDTINST M 18582.4A, 1994. United States Coast Guard.</w:t>
      </w:r>
    </w:p>
    <w:p w14:paraId="78418E50" w14:textId="77777777" w:rsidR="0031438A" w:rsidRPr="001C5060" w:rsidRDefault="0031438A" w:rsidP="001C5060">
      <w:pPr>
        <w:rPr>
          <w:rFonts w:ascii="Arial" w:hAnsi="Arial" w:cs="Arial"/>
          <w:color w:val="0000FF"/>
          <w:sz w:val="14"/>
          <w:szCs w:val="24"/>
        </w:rPr>
      </w:pPr>
    </w:p>
    <w:p w14:paraId="05FD9D89" w14:textId="77777777" w:rsidR="0031438A" w:rsidRPr="001C5060" w:rsidRDefault="0031438A" w:rsidP="001C5060">
      <w:pPr>
        <w:pStyle w:val="Paragraphedeliste"/>
        <w:numPr>
          <w:ilvl w:val="0"/>
          <w:numId w:val="20"/>
        </w:numPr>
        <w:rPr>
          <w:rFonts w:cs="Arial"/>
        </w:rPr>
      </w:pPr>
      <w:proofErr w:type="spellStart"/>
      <w:r w:rsidRPr="00DF2085">
        <w:rPr>
          <w:rFonts w:cs="Arial"/>
        </w:rPr>
        <w:t>eLoran</w:t>
      </w:r>
      <w:proofErr w:type="spellEnd"/>
      <w:r w:rsidRPr="00DF2085">
        <w:rPr>
          <w:rFonts w:cs="Arial"/>
        </w:rPr>
        <w:t xml:space="preserve">; Securing Positioning, Navigation and Timing for Europe’s Future, Prepared by the </w:t>
      </w:r>
      <w:r w:rsidRPr="001C5060">
        <w:rPr>
          <w:rFonts w:cs="Arial"/>
        </w:rPr>
        <w:t xml:space="preserve">European </w:t>
      </w:r>
      <w:proofErr w:type="spellStart"/>
      <w:r w:rsidRPr="001C5060">
        <w:rPr>
          <w:rFonts w:cs="Arial"/>
        </w:rPr>
        <w:t>eLoran</w:t>
      </w:r>
      <w:proofErr w:type="spellEnd"/>
      <w:r w:rsidRPr="001C5060">
        <w:rPr>
          <w:rFonts w:cs="Arial"/>
        </w:rPr>
        <w:t xml:space="preserve"> Forum, April 2008</w:t>
      </w:r>
    </w:p>
    <w:p w14:paraId="6D9137A8" w14:textId="77777777" w:rsidR="0031438A" w:rsidRPr="001C5060" w:rsidRDefault="0031438A" w:rsidP="001C5060">
      <w:pPr>
        <w:rPr>
          <w:rFonts w:ascii="Arial" w:hAnsi="Arial" w:cs="Arial"/>
          <w:color w:val="0000FF"/>
          <w:sz w:val="14"/>
          <w:szCs w:val="24"/>
        </w:rPr>
      </w:pPr>
    </w:p>
    <w:p w14:paraId="77110C48" w14:textId="77777777" w:rsidR="0031438A" w:rsidRPr="001C5060" w:rsidRDefault="0031438A" w:rsidP="001C5060">
      <w:pPr>
        <w:pStyle w:val="Paragraphedeliste"/>
        <w:numPr>
          <w:ilvl w:val="0"/>
          <w:numId w:val="20"/>
        </w:numPr>
        <w:rPr>
          <w:rFonts w:cs="Arial"/>
          <w:lang w:val="pt-PT"/>
        </w:rPr>
      </w:pPr>
      <w:r w:rsidRPr="00DF2085">
        <w:rPr>
          <w:rFonts w:cs="Arial"/>
          <w:lang w:val="pt-PT"/>
        </w:rPr>
        <w:t>Enhanced Loran (</w:t>
      </w:r>
      <w:r w:rsidRPr="001C5060">
        <w:rPr>
          <w:rFonts w:cs="Arial"/>
          <w:i/>
          <w:iCs/>
          <w:lang w:val="pt-PT"/>
        </w:rPr>
        <w:t>eLoran</w:t>
      </w:r>
      <w:r w:rsidRPr="001C5060">
        <w:rPr>
          <w:rFonts w:cs="Arial"/>
          <w:lang w:val="pt-PT"/>
        </w:rPr>
        <w:t xml:space="preserve">) Definition Document, International Loran Association,  2007 </w:t>
      </w:r>
    </w:p>
    <w:p w14:paraId="641127DB" w14:textId="77777777" w:rsidR="0031438A" w:rsidRPr="001C5060" w:rsidRDefault="0031438A" w:rsidP="001C5060">
      <w:pPr>
        <w:rPr>
          <w:rFonts w:ascii="Arial" w:hAnsi="Arial" w:cs="Arial"/>
          <w:bCs/>
          <w:color w:val="0000FF"/>
          <w:sz w:val="14"/>
          <w:szCs w:val="24"/>
          <w:lang w:val="pt-PT" w:eastAsia="en-GB"/>
        </w:rPr>
      </w:pPr>
    </w:p>
    <w:p w14:paraId="0132E696" w14:textId="77777777" w:rsidR="0031438A" w:rsidRPr="001C5060" w:rsidRDefault="0031438A" w:rsidP="001C5060">
      <w:pPr>
        <w:pStyle w:val="Paragraphedeliste"/>
        <w:numPr>
          <w:ilvl w:val="0"/>
          <w:numId w:val="20"/>
        </w:numPr>
        <w:rPr>
          <w:rFonts w:cs="Arial"/>
        </w:rPr>
      </w:pPr>
      <w:r w:rsidRPr="00DF2085">
        <w:rPr>
          <w:rFonts w:cs="Arial"/>
        </w:rPr>
        <w:t xml:space="preserve">Independent Assessment Team (IAT) Summary of Initial Findings on </w:t>
      </w:r>
      <w:proofErr w:type="spellStart"/>
      <w:r w:rsidRPr="00DF2085">
        <w:rPr>
          <w:rFonts w:cs="Arial"/>
        </w:rPr>
        <w:t>eLoran</w:t>
      </w:r>
      <w:proofErr w:type="spellEnd"/>
      <w:r w:rsidRPr="00DF2085">
        <w:rPr>
          <w:rFonts w:cs="Arial"/>
        </w:rPr>
        <w:t xml:space="preserve">, Institute for </w:t>
      </w:r>
      <w:proofErr w:type="spellStart"/>
      <w:r w:rsidRPr="00DF2085">
        <w:rPr>
          <w:rFonts w:cs="Arial"/>
        </w:rPr>
        <w:t>Defense</w:t>
      </w:r>
      <w:proofErr w:type="spellEnd"/>
      <w:r w:rsidRPr="00DF2085">
        <w:rPr>
          <w:rFonts w:cs="Arial"/>
        </w:rPr>
        <w:t xml:space="preserve"> Analyses, January 2009</w:t>
      </w:r>
    </w:p>
    <w:p w14:paraId="18C4BCCB" w14:textId="77777777" w:rsidR="0031438A" w:rsidRPr="001C5060" w:rsidRDefault="0031438A" w:rsidP="001C5060">
      <w:pPr>
        <w:rPr>
          <w:rFonts w:ascii="Arial" w:hAnsi="Arial" w:cs="Arial"/>
          <w:color w:val="0000FF"/>
          <w:sz w:val="14"/>
          <w:szCs w:val="24"/>
          <w:lang w:eastAsia="en-GB"/>
        </w:rPr>
      </w:pPr>
    </w:p>
    <w:p w14:paraId="4E8B8958" w14:textId="77777777" w:rsidR="0031438A" w:rsidRPr="001C5060" w:rsidRDefault="0031438A" w:rsidP="001C5060">
      <w:pPr>
        <w:pStyle w:val="Paragraphedeliste"/>
        <w:numPr>
          <w:ilvl w:val="0"/>
          <w:numId w:val="20"/>
        </w:numPr>
        <w:rPr>
          <w:rFonts w:cs="Arial"/>
        </w:rPr>
      </w:pPr>
      <w:r w:rsidRPr="00DF2085">
        <w:rPr>
          <w:rFonts w:cs="Arial"/>
        </w:rPr>
        <w:t>Minimum P</w:t>
      </w:r>
      <w:r w:rsidRPr="001C5060">
        <w:rPr>
          <w:rFonts w:cs="Arial"/>
        </w:rPr>
        <w:t>erformance Standards for Marine Loran Receiving Equipment, Revision 0.6 DRAFT, April 20 2009, RTCM Special Committee 127</w:t>
      </w:r>
    </w:p>
    <w:p w14:paraId="5A20D2E4" w14:textId="77777777" w:rsidR="0031438A" w:rsidRPr="001C5060" w:rsidRDefault="0031438A" w:rsidP="001C5060">
      <w:pPr>
        <w:pStyle w:val="Paragraphedeliste"/>
        <w:numPr>
          <w:ilvl w:val="0"/>
          <w:numId w:val="20"/>
        </w:numPr>
        <w:rPr>
          <w:rFonts w:cs="Arial"/>
        </w:rPr>
      </w:pPr>
      <w:r w:rsidRPr="001C5060">
        <w:rPr>
          <w:rFonts w:cs="Arial"/>
        </w:rPr>
        <w:t xml:space="preserve">LORIPP &amp; LORAPP reports </w:t>
      </w:r>
    </w:p>
    <w:p w14:paraId="384755C9" w14:textId="77777777" w:rsidR="0031438A" w:rsidRPr="001C5060" w:rsidRDefault="0031438A" w:rsidP="001C5060">
      <w:pPr>
        <w:pStyle w:val="Paragraphedeliste"/>
        <w:numPr>
          <w:ilvl w:val="0"/>
          <w:numId w:val="20"/>
        </w:numPr>
        <w:rPr>
          <w:rFonts w:cs="Arial"/>
        </w:rPr>
      </w:pPr>
      <w:r w:rsidRPr="001C5060">
        <w:rPr>
          <w:rFonts w:cs="Arial"/>
        </w:rPr>
        <w:t>US/Canada Loran agreement</w:t>
      </w:r>
    </w:p>
    <w:p w14:paraId="23B2DB82" w14:textId="77777777" w:rsidR="0031438A" w:rsidRPr="001C5060" w:rsidRDefault="0031438A" w:rsidP="001C5060">
      <w:pPr>
        <w:pStyle w:val="Paragraphedeliste"/>
        <w:numPr>
          <w:ilvl w:val="0"/>
          <w:numId w:val="20"/>
        </w:numPr>
        <w:rPr>
          <w:rFonts w:cs="Arial"/>
        </w:rPr>
      </w:pPr>
      <w:r w:rsidRPr="001C5060">
        <w:rPr>
          <w:rFonts w:cs="Arial"/>
        </w:rPr>
        <w:t>NELS Manual</w:t>
      </w:r>
    </w:p>
    <w:p w14:paraId="1F9BDBC0" w14:textId="77777777" w:rsidR="0031438A" w:rsidRPr="001C5060" w:rsidRDefault="0031438A" w:rsidP="001C5060">
      <w:pPr>
        <w:pStyle w:val="Paragraphedeliste"/>
        <w:numPr>
          <w:ilvl w:val="0"/>
          <w:numId w:val="20"/>
        </w:numPr>
        <w:rPr>
          <w:rFonts w:cs="Arial"/>
        </w:rPr>
      </w:pPr>
      <w:r w:rsidRPr="001C5060">
        <w:rPr>
          <w:rFonts w:cs="Arial"/>
        </w:rPr>
        <w:t>FERNS</w:t>
      </w:r>
    </w:p>
    <w:p w14:paraId="394A2034" w14:textId="77777777" w:rsidR="0031438A" w:rsidRDefault="0031438A" w:rsidP="001C5060">
      <w:pPr>
        <w:pStyle w:val="Paragraphedeliste"/>
        <w:numPr>
          <w:ilvl w:val="0"/>
          <w:numId w:val="20"/>
        </w:numPr>
        <w:rPr>
          <w:rFonts w:cs="Arial"/>
        </w:rPr>
      </w:pPr>
      <w:r w:rsidRPr="001C5060">
        <w:rPr>
          <w:rFonts w:cs="Arial"/>
        </w:rPr>
        <w:t xml:space="preserve">New Potential of Low-Frequency </w:t>
      </w:r>
      <w:proofErr w:type="spellStart"/>
      <w:r w:rsidRPr="001C5060">
        <w:rPr>
          <w:rFonts w:cs="Arial"/>
        </w:rPr>
        <w:t>Radionavigation</w:t>
      </w:r>
      <w:proofErr w:type="spellEnd"/>
      <w:r w:rsidRPr="001C5060">
        <w:rPr>
          <w:rFonts w:cs="Arial"/>
        </w:rPr>
        <w:t xml:space="preserve"> in the 21</w:t>
      </w:r>
      <w:r w:rsidRPr="001C5060">
        <w:rPr>
          <w:rFonts w:cs="Arial"/>
          <w:vertAlign w:val="superscript"/>
        </w:rPr>
        <w:t>st</w:t>
      </w:r>
      <w:r w:rsidRPr="001C5060">
        <w:rPr>
          <w:rFonts w:cs="Arial"/>
        </w:rPr>
        <w:t xml:space="preserve"> Century, </w:t>
      </w:r>
      <w:proofErr w:type="spellStart"/>
      <w:r w:rsidRPr="001C5060">
        <w:rPr>
          <w:rFonts w:cs="Arial"/>
        </w:rPr>
        <w:t>Wouter</w:t>
      </w:r>
      <w:proofErr w:type="spellEnd"/>
      <w:r w:rsidRPr="001C5060">
        <w:rPr>
          <w:rFonts w:cs="Arial"/>
        </w:rPr>
        <w:t xml:space="preserve"> J </w:t>
      </w:r>
      <w:proofErr w:type="spellStart"/>
      <w:r w:rsidRPr="001C5060">
        <w:rPr>
          <w:rFonts w:cs="Arial"/>
        </w:rPr>
        <w:t>Pelgrum</w:t>
      </w:r>
      <w:proofErr w:type="spellEnd"/>
      <w:r w:rsidRPr="001C5060">
        <w:rPr>
          <w:rFonts w:cs="Arial"/>
        </w:rPr>
        <w:t>, 2006</w:t>
      </w:r>
    </w:p>
    <w:p w14:paraId="6BC2415B" w14:textId="77777777" w:rsidR="00DF31EA" w:rsidRDefault="00DF31EA" w:rsidP="001C5060">
      <w:pPr>
        <w:pStyle w:val="Paragraphedeliste"/>
        <w:numPr>
          <w:ilvl w:val="0"/>
          <w:numId w:val="20"/>
        </w:numPr>
        <w:rPr>
          <w:rFonts w:cs="Arial"/>
        </w:rPr>
      </w:pPr>
      <w:r>
        <w:rPr>
          <w:rFonts w:cs="Arial"/>
        </w:rPr>
        <w:t xml:space="preserve">Delivering a National Timescale using </w:t>
      </w:r>
      <w:proofErr w:type="spellStart"/>
      <w:r>
        <w:rPr>
          <w:rFonts w:cs="Arial"/>
        </w:rPr>
        <w:t>eLoran</w:t>
      </w:r>
      <w:proofErr w:type="spellEnd"/>
      <w:r>
        <w:rPr>
          <w:rFonts w:cs="Arial"/>
        </w:rPr>
        <w:t xml:space="preserve">, </w:t>
      </w:r>
      <w:proofErr w:type="spellStart"/>
      <w:r>
        <w:rPr>
          <w:rFonts w:cs="Arial"/>
        </w:rPr>
        <w:t>Chronos</w:t>
      </w:r>
      <w:proofErr w:type="spellEnd"/>
      <w:r>
        <w:rPr>
          <w:rFonts w:cs="Arial"/>
        </w:rPr>
        <w:t xml:space="preserve"> Technology, Issue 1.0, 07 June 2014</w:t>
      </w:r>
    </w:p>
    <w:p w14:paraId="1652316E" w14:textId="77777777" w:rsidR="00DF31EA" w:rsidRPr="001C5060" w:rsidRDefault="00DF31EA" w:rsidP="001C5060">
      <w:pPr>
        <w:pStyle w:val="Paragraphedeliste"/>
        <w:numPr>
          <w:ilvl w:val="0"/>
          <w:numId w:val="20"/>
        </w:numPr>
        <w:rPr>
          <w:rFonts w:cs="Arial"/>
        </w:rPr>
      </w:pPr>
      <w:r w:rsidRPr="001C5060">
        <w:rPr>
          <w:rFonts w:cs="Arial"/>
        </w:rPr>
        <w:t xml:space="preserve">International Telecommunications Union - </w:t>
      </w:r>
      <w:proofErr w:type="spellStart"/>
      <w:r w:rsidRPr="001C5060">
        <w:rPr>
          <w:rFonts w:cs="Arial"/>
        </w:rPr>
        <w:t>Radiocommunication</w:t>
      </w:r>
      <w:proofErr w:type="spellEnd"/>
      <w:r w:rsidRPr="001C5060">
        <w:rPr>
          <w:rFonts w:cs="Arial"/>
        </w:rPr>
        <w:t xml:space="preserve"> Sector (ITU-R),  Recommendation M.589-2</w:t>
      </w:r>
    </w:p>
    <w:p w14:paraId="6A3EF5B1" w14:textId="77777777" w:rsidR="00DF31EA" w:rsidRPr="001C5060" w:rsidRDefault="00DF31EA" w:rsidP="00DF31EA">
      <w:pPr>
        <w:pStyle w:val="Corpsdetexte"/>
        <w:numPr>
          <w:ilvl w:val="0"/>
          <w:numId w:val="20"/>
        </w:numPr>
        <w:rPr>
          <w:rFonts w:ascii="Arial" w:hAnsi="Arial" w:cs="Arial"/>
          <w:sz w:val="22"/>
          <w:szCs w:val="22"/>
        </w:rPr>
      </w:pPr>
      <w:r w:rsidRPr="001C5060">
        <w:rPr>
          <w:rFonts w:ascii="Arial" w:hAnsi="Arial" w:cs="Arial"/>
          <w:sz w:val="22"/>
          <w:szCs w:val="22"/>
        </w:rPr>
        <w:t xml:space="preserve">ITU, </w:t>
      </w:r>
      <w:r w:rsidRPr="001C5060">
        <w:rPr>
          <w:rFonts w:ascii="Arial" w:hAnsi="Arial" w:cs="Arial"/>
          <w:i/>
          <w:sz w:val="22"/>
          <w:szCs w:val="22"/>
        </w:rPr>
        <w:t>“Groundwave Propagation Curves for the frequencies between 10kHz and 30MHz”. ITU</w:t>
      </w:r>
      <w:r w:rsidRPr="001C5060">
        <w:rPr>
          <w:rFonts w:ascii="Arial" w:hAnsi="Arial" w:cs="Arial"/>
          <w:i/>
          <w:sz w:val="22"/>
          <w:szCs w:val="22"/>
        </w:rPr>
        <w:noBreakHyphen/>
        <w:t>R P.368-7, Geneva 1992.</w:t>
      </w:r>
    </w:p>
    <w:p w14:paraId="0C647201" w14:textId="77777777" w:rsidR="00DF31EA" w:rsidRPr="001C5060" w:rsidRDefault="00DF31EA" w:rsidP="001C5060">
      <w:pPr>
        <w:pStyle w:val="Paragraphedeliste"/>
        <w:numPr>
          <w:ilvl w:val="0"/>
          <w:numId w:val="20"/>
        </w:numPr>
        <w:rPr>
          <w:rFonts w:cs="Arial"/>
        </w:rPr>
      </w:pPr>
      <w:r w:rsidRPr="001C5060">
        <w:rPr>
          <w:rFonts w:cs="Arial"/>
        </w:rPr>
        <w:t xml:space="preserve">ITU, </w:t>
      </w:r>
      <w:r w:rsidRPr="001C5060">
        <w:rPr>
          <w:rFonts w:cs="Arial"/>
          <w:i/>
        </w:rPr>
        <w:t>“World Atlas of Ground Conductivities,”</w:t>
      </w:r>
      <w:r w:rsidRPr="001C5060">
        <w:rPr>
          <w:rFonts w:cs="Arial"/>
        </w:rPr>
        <w:t xml:space="preserve"> ITU-RP.832-2, Geneva 1999</w:t>
      </w:r>
    </w:p>
    <w:p w14:paraId="047636A8" w14:textId="77777777" w:rsidR="0031438A" w:rsidRPr="001C5060" w:rsidRDefault="0031438A" w:rsidP="0031438A">
      <w:pPr>
        <w:rPr>
          <w:rFonts w:ascii="Arial" w:hAnsi="Arial" w:cs="Arial"/>
        </w:rPr>
      </w:pPr>
    </w:p>
    <w:p w14:paraId="461B778A" w14:textId="77777777" w:rsidR="0031438A" w:rsidRPr="001C5060" w:rsidRDefault="0031438A" w:rsidP="0031438A">
      <w:pPr>
        <w:rPr>
          <w:rFonts w:ascii="Arial" w:hAnsi="Arial" w:cs="Arial"/>
        </w:rPr>
      </w:pPr>
    </w:p>
    <w:p w14:paraId="26C5BEED" w14:textId="77777777" w:rsidR="0031438A" w:rsidRPr="001C5060" w:rsidRDefault="0031438A" w:rsidP="001C5060">
      <w:pPr>
        <w:pStyle w:val="Corpsdetexte"/>
        <w:ind w:left="720"/>
        <w:rPr>
          <w:rFonts w:ascii="Arial" w:hAnsi="Arial" w:cs="Arial"/>
          <w:color w:val="FF0000"/>
        </w:rPr>
      </w:pPr>
    </w:p>
    <w:p w14:paraId="0B3A631E" w14:textId="77777777" w:rsidR="00DF31EA" w:rsidRDefault="00DF31EA" w:rsidP="001C5060">
      <w:pPr>
        <w:pStyle w:val="Corpsdetexte"/>
        <w:ind w:left="720"/>
        <w:rPr>
          <w:rFonts w:ascii="Arial" w:hAnsi="Arial" w:cs="Arial"/>
          <w:color w:val="FF0000"/>
        </w:rPr>
      </w:pPr>
    </w:p>
    <w:p w14:paraId="59F92148" w14:textId="77777777" w:rsidR="0031438A" w:rsidRPr="001C5060" w:rsidRDefault="0031438A" w:rsidP="001C5060">
      <w:pPr>
        <w:pStyle w:val="Corpsdetexte"/>
        <w:ind w:left="720"/>
        <w:rPr>
          <w:rFonts w:ascii="Arial" w:hAnsi="Arial" w:cs="Arial"/>
          <w:color w:val="FF0000"/>
        </w:rPr>
      </w:pPr>
      <w:r w:rsidRPr="001C5060">
        <w:rPr>
          <w:rFonts w:ascii="Arial" w:hAnsi="Arial" w:cs="Arial"/>
          <w:color w:val="FF0000"/>
        </w:rPr>
        <w:t xml:space="preserve"> </w:t>
      </w:r>
    </w:p>
    <w:p w14:paraId="457EA784" w14:textId="77777777" w:rsidR="0031438A" w:rsidRPr="001C5060" w:rsidRDefault="0031438A" w:rsidP="001C5060">
      <w:pPr>
        <w:pStyle w:val="Corpsdetexte"/>
        <w:numPr>
          <w:ilvl w:val="0"/>
          <w:numId w:val="19"/>
        </w:numPr>
        <w:rPr>
          <w:rFonts w:ascii="Arial" w:hAnsi="Arial" w:cs="Arial"/>
        </w:rPr>
        <w:sectPr w:rsidR="0031438A" w:rsidRPr="001C5060" w:rsidSect="00032D66">
          <w:headerReference w:type="even" r:id="rId17"/>
          <w:headerReference w:type="default" r:id="rId18"/>
          <w:footerReference w:type="even" r:id="rId19"/>
          <w:footerReference w:type="default" r:id="rId20"/>
          <w:headerReference w:type="first" r:id="rId21"/>
          <w:footerReference w:type="first" r:id="rId22"/>
          <w:pgSz w:w="11907" w:h="16834" w:code="9"/>
          <w:pgMar w:top="1797" w:right="1440" w:bottom="1440" w:left="1440" w:header="851" w:footer="851" w:gutter="0"/>
          <w:cols w:space="720"/>
          <w:titlePg/>
          <w:docGrid w:linePitch="272"/>
        </w:sectPr>
      </w:pPr>
    </w:p>
    <w:p w14:paraId="26ED3D0F" w14:textId="77777777" w:rsidR="00246DA2" w:rsidRPr="00DF2085" w:rsidRDefault="00246DA2" w:rsidP="00246DA2">
      <w:pPr>
        <w:pStyle w:val="Titre1"/>
        <w:numPr>
          <w:ilvl w:val="0"/>
          <w:numId w:val="0"/>
        </w:numPr>
        <w:rPr>
          <w:rFonts w:cs="Arial"/>
        </w:rPr>
      </w:pPr>
      <w:bookmarkStart w:id="68" w:name="_Toc433886674"/>
      <w:bookmarkStart w:id="69" w:name="_Toc361993632"/>
      <w:r w:rsidRPr="00DF2085">
        <w:rPr>
          <w:rFonts w:cs="Arial"/>
        </w:rPr>
        <w:lastRenderedPageBreak/>
        <w:t>ANNEXES</w:t>
      </w:r>
      <w:bookmarkEnd w:id="68"/>
    </w:p>
    <w:p w14:paraId="764C3493" w14:textId="77777777" w:rsidR="00246DA2" w:rsidRPr="001C5060" w:rsidRDefault="00246DA2" w:rsidP="00246DA2">
      <w:pPr>
        <w:pStyle w:val="Titre2"/>
        <w:numPr>
          <w:ilvl w:val="0"/>
          <w:numId w:val="0"/>
        </w:numPr>
        <w:rPr>
          <w:rFonts w:cs="Arial"/>
        </w:rPr>
      </w:pPr>
      <w:bookmarkStart w:id="70" w:name="_Toc433886675"/>
      <w:r w:rsidRPr="001C5060">
        <w:rPr>
          <w:rFonts w:cs="Arial"/>
        </w:rPr>
        <w:t>ANNEX A</w:t>
      </w:r>
      <w:r w:rsidRPr="001C5060">
        <w:rPr>
          <w:rFonts w:cs="Arial"/>
        </w:rPr>
        <w:tab/>
        <w:t>Definitions</w:t>
      </w:r>
      <w:bookmarkEnd w:id="70"/>
    </w:p>
    <w:p w14:paraId="6489DA38" w14:textId="77777777" w:rsidR="00246DA2" w:rsidRPr="001C5060" w:rsidRDefault="00246DA2" w:rsidP="0014568A">
      <w:pPr>
        <w:pStyle w:val="Titre2"/>
        <w:numPr>
          <w:ilvl w:val="0"/>
          <w:numId w:val="0"/>
        </w:numPr>
        <w:ind w:left="576"/>
        <w:rPr>
          <w:rFonts w:cs="Arial"/>
        </w:rPr>
      </w:pPr>
    </w:p>
    <w:p w14:paraId="17858910" w14:textId="77777777" w:rsidR="0065150E" w:rsidRPr="001C5060" w:rsidRDefault="0065150E" w:rsidP="0014568A">
      <w:pPr>
        <w:pStyle w:val="Titre2"/>
        <w:numPr>
          <w:ilvl w:val="0"/>
          <w:numId w:val="0"/>
        </w:numPr>
        <w:ind w:left="576"/>
        <w:rPr>
          <w:rFonts w:cs="Arial"/>
        </w:rPr>
      </w:pPr>
      <w:bookmarkStart w:id="71" w:name="_Toc433886676"/>
      <w:proofErr w:type="spellStart"/>
      <w:proofErr w:type="gramStart"/>
      <w:r w:rsidRPr="001C5060">
        <w:rPr>
          <w:rFonts w:cs="Arial"/>
        </w:rPr>
        <w:t>eLoran</w:t>
      </w:r>
      <w:proofErr w:type="spellEnd"/>
      <w:proofErr w:type="gramEnd"/>
      <w:r w:rsidRPr="001C5060">
        <w:rPr>
          <w:rFonts w:cs="Arial"/>
        </w:rPr>
        <w:t xml:space="preserve"> pulse</w:t>
      </w:r>
      <w:bookmarkEnd w:id="69"/>
      <w:bookmarkEnd w:id="71"/>
      <w:r w:rsidRPr="001C5060">
        <w:rPr>
          <w:rFonts w:cs="Arial"/>
        </w:rPr>
        <w:t xml:space="preserve"> </w:t>
      </w:r>
    </w:p>
    <w:p w14:paraId="78E7E1CF" w14:textId="77777777" w:rsidR="0065150E" w:rsidRPr="001C5060" w:rsidRDefault="0065150E" w:rsidP="0014568A">
      <w:pPr>
        <w:rPr>
          <w:rFonts w:ascii="Arial" w:hAnsi="Arial" w:cs="Arial"/>
          <w:highlight w:val="yellow"/>
        </w:rPr>
      </w:pPr>
      <w:r w:rsidRPr="001C5060">
        <w:rPr>
          <w:rFonts w:ascii="Arial" w:hAnsi="Arial" w:cs="Arial"/>
        </w:rPr>
        <w:t>The pulse and specifically referenced points or parameter of the pulse are identified in Figure 3.2.</w:t>
      </w:r>
    </w:p>
    <w:p w14:paraId="72CEA879" w14:textId="77777777" w:rsidR="0065150E" w:rsidRPr="001C5060" w:rsidRDefault="0065150E" w:rsidP="0014568A">
      <w:pPr>
        <w:rPr>
          <w:rFonts w:ascii="Arial" w:hAnsi="Arial" w:cs="Arial"/>
          <w:highlight w:val="yellow"/>
        </w:rPr>
      </w:pPr>
    </w:p>
    <w:p w14:paraId="7D2227E8" w14:textId="77777777" w:rsidR="0065150E" w:rsidRPr="001C5060" w:rsidRDefault="0065150E" w:rsidP="0014568A">
      <w:pPr>
        <w:jc w:val="center"/>
        <w:rPr>
          <w:rFonts w:ascii="Arial" w:hAnsi="Arial" w:cs="Arial"/>
          <w:highlight w:val="yellow"/>
        </w:rPr>
      </w:pPr>
      <w:r w:rsidRPr="001C5060">
        <w:rPr>
          <w:rFonts w:ascii="Arial" w:hAnsi="Arial" w:cs="Arial"/>
          <w:noProof/>
          <w:lang w:val="fr-FR" w:eastAsia="fr-FR"/>
        </w:rPr>
        <w:drawing>
          <wp:inline distT="0" distB="0" distL="0" distR="0" wp14:anchorId="1C770A7E" wp14:editId="1DDA34DB">
            <wp:extent cx="4696460" cy="2909570"/>
            <wp:effectExtent l="19050" t="19050" r="27940" b="24130"/>
            <wp:docPr id="3"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5"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2261FC86" w14:textId="77777777" w:rsidR="0065150E" w:rsidRPr="001C5060" w:rsidRDefault="0065150E" w:rsidP="0014568A">
      <w:pPr>
        <w:rPr>
          <w:rFonts w:ascii="Arial" w:hAnsi="Arial" w:cs="Arial"/>
        </w:rPr>
      </w:pPr>
    </w:p>
    <w:p w14:paraId="2421634B" w14:textId="77777777" w:rsidR="0065150E" w:rsidRPr="00DF2085" w:rsidRDefault="0065150E" w:rsidP="0014568A">
      <w:pPr>
        <w:pStyle w:val="Figure1"/>
      </w:pPr>
      <w:r w:rsidRPr="00DF2085">
        <w:t>Figure 3.2 Loran Pulse.</w:t>
      </w:r>
    </w:p>
    <w:p w14:paraId="2FEAFA15" w14:textId="77777777" w:rsidR="0065150E" w:rsidRPr="001C5060" w:rsidRDefault="0065150E" w:rsidP="0014568A">
      <w:pPr>
        <w:rPr>
          <w:rFonts w:ascii="Arial" w:hAnsi="Arial" w:cs="Arial"/>
        </w:rPr>
      </w:pPr>
    </w:p>
    <w:p w14:paraId="6488B631" w14:textId="77777777" w:rsidR="0065150E" w:rsidRPr="00DF2085" w:rsidRDefault="0065150E" w:rsidP="0014568A">
      <w:pPr>
        <w:pStyle w:val="Titre2"/>
        <w:numPr>
          <w:ilvl w:val="0"/>
          <w:numId w:val="0"/>
        </w:numPr>
        <w:ind w:left="576"/>
        <w:rPr>
          <w:rFonts w:cs="Arial"/>
        </w:rPr>
      </w:pPr>
      <w:bookmarkStart w:id="72" w:name="_Toc361993633"/>
      <w:bookmarkStart w:id="73" w:name="_Toc433886677"/>
      <w:r w:rsidRPr="00DF2085">
        <w:rPr>
          <w:rFonts w:cs="Arial"/>
        </w:rPr>
        <w:t>Loran Data Channel</w:t>
      </w:r>
      <w:bookmarkEnd w:id="72"/>
      <w:bookmarkEnd w:id="73"/>
      <w:r w:rsidRPr="00DF2085">
        <w:rPr>
          <w:rFonts w:cs="Arial"/>
        </w:rPr>
        <w:t xml:space="preserve"> </w:t>
      </w:r>
    </w:p>
    <w:p w14:paraId="6BC26956" w14:textId="77777777" w:rsidR="0065150E" w:rsidRPr="001C5060" w:rsidRDefault="0065150E" w:rsidP="0014568A">
      <w:pPr>
        <w:rPr>
          <w:rFonts w:ascii="Arial" w:hAnsi="Arial" w:cs="Arial"/>
        </w:rPr>
      </w:pPr>
    </w:p>
    <w:p w14:paraId="1C500BE5"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Loran Data Channel (LDC) allows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to meet higher position accuracy and time synchronization applications.  Regardless of the type of communication scheme</w:t>
      </w:r>
      <w:r w:rsidRPr="001C5060">
        <w:rPr>
          <w:rStyle w:val="Appelnotedebasdep"/>
          <w:rFonts w:ascii="Arial" w:hAnsi="Arial" w:cs="Arial"/>
          <w:sz w:val="22"/>
          <w:szCs w:val="22"/>
        </w:rPr>
        <w:footnoteReference w:id="2"/>
      </w:r>
      <w:r w:rsidRPr="001C5060">
        <w:rPr>
          <w:rFonts w:ascii="Arial" w:hAnsi="Arial" w:cs="Arial"/>
          <w:sz w:val="22"/>
          <w:szCs w:val="22"/>
        </w:rPr>
        <w:t xml:space="preserve"> used, the LDC shall convey corrections, warnings, and signal integrity information to the user’s receiver via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transmission.  The data transmitted may not be needed or provided for all applications but will include at a minimum:</w:t>
      </w:r>
    </w:p>
    <w:p w14:paraId="45E50936"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The identity of the station</w:t>
      </w:r>
      <w:r w:rsidRPr="001C5060">
        <w:rPr>
          <w:rStyle w:val="Appelnotedebasdep"/>
          <w:rFonts w:ascii="Arial" w:hAnsi="Arial" w:cs="Arial"/>
          <w:sz w:val="22"/>
          <w:szCs w:val="22"/>
        </w:rPr>
        <w:footnoteReference w:id="3"/>
      </w:r>
      <w:r w:rsidRPr="001C5060">
        <w:rPr>
          <w:rFonts w:ascii="Arial" w:hAnsi="Arial" w:cs="Arial"/>
          <w:sz w:val="22"/>
          <w:szCs w:val="22"/>
        </w:rPr>
        <w:t xml:space="preserve">; </w:t>
      </w:r>
    </w:p>
    <w:p w14:paraId="7E9F3F38"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The identity of the monitor site</w:t>
      </w:r>
      <w:r w:rsidRPr="001C5060">
        <w:rPr>
          <w:rStyle w:val="Appelnotedebasdep"/>
          <w:rFonts w:ascii="Arial" w:hAnsi="Arial" w:cs="Arial"/>
          <w:sz w:val="22"/>
          <w:szCs w:val="22"/>
        </w:rPr>
        <w:footnoteReference w:id="4"/>
      </w:r>
      <w:r w:rsidRPr="001C5060">
        <w:rPr>
          <w:rFonts w:ascii="Arial" w:hAnsi="Arial" w:cs="Arial"/>
          <w:sz w:val="22"/>
          <w:szCs w:val="22"/>
        </w:rPr>
        <w:t>;</w:t>
      </w:r>
    </w:p>
    <w:p w14:paraId="3E49490C"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 xml:space="preserve">Absolute time based on the Coordinated Universal Time (UTC) scale; leap-second offsets between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time and UTC;</w:t>
      </w:r>
    </w:p>
    <w:p w14:paraId="1C841506"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 xml:space="preserve">Warnings of anomalous radio propagation conditions including early </w:t>
      </w:r>
      <w:proofErr w:type="spellStart"/>
      <w:r w:rsidRPr="001C5060">
        <w:rPr>
          <w:rFonts w:ascii="Arial" w:hAnsi="Arial" w:cs="Arial"/>
          <w:sz w:val="22"/>
          <w:szCs w:val="22"/>
        </w:rPr>
        <w:t>skywaves</w:t>
      </w:r>
      <w:proofErr w:type="spellEnd"/>
      <w:r w:rsidRPr="001C5060">
        <w:rPr>
          <w:rFonts w:ascii="Arial" w:hAnsi="Arial" w:cs="Arial"/>
          <w:sz w:val="22"/>
          <w:szCs w:val="22"/>
        </w:rPr>
        <w:t>; warnings of signal failures, aimed at maximizing the integrity of the system;</w:t>
      </w:r>
    </w:p>
    <w:p w14:paraId="12273B7C"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lastRenderedPageBreak/>
        <w:t xml:space="preserve">Differential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corrections, to maximize accuracy for maritime and timing users; and</w:t>
      </w:r>
    </w:p>
    <w:p w14:paraId="0621AF49" w14:textId="77777777" w:rsidR="0065150E" w:rsidRPr="001C5060" w:rsidRDefault="0065150E" w:rsidP="0014568A">
      <w:pPr>
        <w:spacing w:before="120" w:after="120"/>
        <w:jc w:val="both"/>
        <w:rPr>
          <w:rFonts w:ascii="Arial" w:hAnsi="Arial" w:cs="Arial"/>
          <w:sz w:val="22"/>
          <w:szCs w:val="22"/>
        </w:rPr>
      </w:pPr>
      <w:r w:rsidRPr="001C5060">
        <w:rPr>
          <w:rFonts w:ascii="Arial" w:hAnsi="Arial" w:cs="Arial"/>
          <w:sz w:val="22"/>
          <w:szCs w:val="22"/>
        </w:rPr>
        <w:t>The data transmitted may not be needed or provided for all applications but may include:</w:t>
      </w:r>
    </w:p>
    <w:p w14:paraId="554E2F94" w14:textId="77777777" w:rsidR="0065150E" w:rsidRPr="001C5060" w:rsidRDefault="0065150E" w:rsidP="0031438A">
      <w:pPr>
        <w:numPr>
          <w:ilvl w:val="0"/>
          <w:numId w:val="7"/>
        </w:numPr>
        <w:spacing w:before="0" w:after="0"/>
        <w:jc w:val="both"/>
        <w:rPr>
          <w:rFonts w:ascii="Arial" w:hAnsi="Arial" w:cs="Arial"/>
          <w:sz w:val="22"/>
          <w:szCs w:val="22"/>
        </w:rPr>
      </w:pPr>
      <w:r w:rsidRPr="001C5060">
        <w:rPr>
          <w:rFonts w:ascii="Arial" w:hAnsi="Arial" w:cs="Arial"/>
          <w:sz w:val="22"/>
          <w:szCs w:val="22"/>
        </w:rPr>
        <w:t xml:space="preserve"> Differential GNSS corrections:</w:t>
      </w:r>
    </w:p>
    <w:p w14:paraId="3384131D" w14:textId="77777777" w:rsidR="0065150E" w:rsidRPr="001C5060" w:rsidRDefault="0065150E" w:rsidP="0031438A">
      <w:pPr>
        <w:numPr>
          <w:ilvl w:val="0"/>
          <w:numId w:val="7"/>
        </w:numPr>
        <w:spacing w:before="0" w:after="0"/>
        <w:rPr>
          <w:rFonts w:ascii="Arial" w:hAnsi="Arial" w:cs="Arial"/>
          <w:sz w:val="22"/>
          <w:szCs w:val="22"/>
        </w:rPr>
      </w:pPr>
      <w:r w:rsidRPr="001C5060">
        <w:rPr>
          <w:rFonts w:ascii="Arial" w:hAnsi="Arial" w:cs="Arial"/>
          <w:sz w:val="22"/>
          <w:szCs w:val="22"/>
        </w:rPr>
        <w:t xml:space="preserve">Almanac message on changes of Loran transmitting and differential monitor sites; </w:t>
      </w:r>
    </w:p>
    <w:p w14:paraId="6CDE0AE9" w14:textId="77777777" w:rsidR="0065150E" w:rsidRPr="001C5060" w:rsidRDefault="0065150E" w:rsidP="0031438A">
      <w:pPr>
        <w:numPr>
          <w:ilvl w:val="0"/>
          <w:numId w:val="7"/>
        </w:numPr>
        <w:spacing w:before="0" w:after="0"/>
        <w:rPr>
          <w:rFonts w:ascii="Arial" w:hAnsi="Arial" w:cs="Arial"/>
          <w:sz w:val="22"/>
          <w:szCs w:val="22"/>
        </w:rPr>
      </w:pPr>
      <w:r w:rsidRPr="001C5060">
        <w:rPr>
          <w:rFonts w:ascii="Arial" w:hAnsi="Arial" w:cs="Arial"/>
          <w:sz w:val="22"/>
          <w:szCs w:val="22"/>
        </w:rPr>
        <w:t xml:space="preserve">Messages that allow users to authenticate the </w:t>
      </w:r>
      <w:proofErr w:type="spellStart"/>
      <w:r w:rsidRPr="001C5060">
        <w:rPr>
          <w:rFonts w:ascii="Arial" w:hAnsi="Arial" w:cs="Arial"/>
          <w:iCs/>
          <w:sz w:val="22"/>
          <w:szCs w:val="22"/>
        </w:rPr>
        <w:t>eLoran</w:t>
      </w:r>
      <w:proofErr w:type="spellEnd"/>
      <w:r w:rsidRPr="001C5060">
        <w:rPr>
          <w:rFonts w:ascii="Arial" w:hAnsi="Arial" w:cs="Arial"/>
          <w:sz w:val="22"/>
          <w:szCs w:val="22"/>
        </w:rPr>
        <w:t xml:space="preserve"> transmissions; official-use only messages;</w:t>
      </w:r>
    </w:p>
    <w:p w14:paraId="1D558282" w14:textId="77777777" w:rsidR="0065150E" w:rsidRPr="001C5060" w:rsidRDefault="0065150E" w:rsidP="0031438A">
      <w:pPr>
        <w:numPr>
          <w:ilvl w:val="0"/>
          <w:numId w:val="7"/>
        </w:numPr>
        <w:spacing w:before="0" w:after="0"/>
        <w:rPr>
          <w:rFonts w:ascii="Arial" w:hAnsi="Arial" w:cs="Arial"/>
          <w:sz w:val="22"/>
          <w:szCs w:val="22"/>
        </w:rPr>
      </w:pPr>
      <w:r w:rsidRPr="001C5060">
        <w:rPr>
          <w:rFonts w:ascii="Arial" w:hAnsi="Arial" w:cs="Arial"/>
          <w:sz w:val="22"/>
          <w:szCs w:val="22"/>
        </w:rPr>
        <w:t>Tell users that another station is transmitting but it is transmitting improperly (tattle tale).</w:t>
      </w:r>
    </w:p>
    <w:p w14:paraId="747C846C" w14:textId="77777777" w:rsidR="0065150E" w:rsidRPr="001C5060" w:rsidRDefault="0065150E" w:rsidP="0031438A">
      <w:pPr>
        <w:numPr>
          <w:ilvl w:val="0"/>
          <w:numId w:val="7"/>
        </w:numPr>
        <w:spacing w:before="0" w:after="0"/>
        <w:rPr>
          <w:rFonts w:ascii="Arial" w:hAnsi="Arial" w:cs="Arial"/>
          <w:bCs/>
          <w:caps/>
          <w:kern w:val="32"/>
          <w:sz w:val="22"/>
          <w:szCs w:val="22"/>
        </w:rPr>
      </w:pPr>
      <w:r w:rsidRPr="001C5060">
        <w:rPr>
          <w:rFonts w:ascii="Arial" w:hAnsi="Arial" w:cs="Arial"/>
          <w:sz w:val="22"/>
          <w:szCs w:val="22"/>
        </w:rPr>
        <w:t xml:space="preserve"> Messages that explain to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users why a certain signal is being blinked. (e.g., Master blink) </w:t>
      </w:r>
    </w:p>
    <w:p w14:paraId="67F12336" w14:textId="77777777" w:rsidR="0065150E" w:rsidRPr="001C5060" w:rsidRDefault="0065150E" w:rsidP="0014568A">
      <w:pPr>
        <w:pStyle w:val="Figure1"/>
        <w:rPr>
          <w:sz w:val="22"/>
          <w:szCs w:val="22"/>
        </w:rPr>
      </w:pPr>
    </w:p>
    <w:p w14:paraId="28E0B1C0" w14:textId="77777777" w:rsidR="00A15AA9" w:rsidRPr="001C5060" w:rsidRDefault="00A15AA9" w:rsidP="0014568A">
      <w:pPr>
        <w:pStyle w:val="Figure1"/>
      </w:pPr>
    </w:p>
    <w:p w14:paraId="4F0FD224" w14:textId="77777777" w:rsidR="00A15AA9" w:rsidRPr="001C5060" w:rsidRDefault="00A15AA9" w:rsidP="0014568A">
      <w:pPr>
        <w:pStyle w:val="Figure1"/>
      </w:pPr>
    </w:p>
    <w:p w14:paraId="2CFD7C2E" w14:textId="77777777" w:rsidR="00A15AA9" w:rsidRPr="001C5060" w:rsidRDefault="00A15AA9" w:rsidP="0014568A">
      <w:pPr>
        <w:pStyle w:val="Figure1"/>
      </w:pPr>
    </w:p>
    <w:p w14:paraId="1391C708" w14:textId="77777777" w:rsidR="0065150E" w:rsidRPr="001C5060" w:rsidRDefault="0065150E" w:rsidP="0014568A">
      <w:pPr>
        <w:pStyle w:val="Titre2"/>
        <w:numPr>
          <w:ilvl w:val="0"/>
          <w:numId w:val="0"/>
        </w:numPr>
        <w:ind w:left="576"/>
        <w:rPr>
          <w:rFonts w:cs="Arial"/>
        </w:rPr>
      </w:pPr>
      <w:bookmarkStart w:id="74" w:name="_Toc361993634"/>
      <w:bookmarkStart w:id="75" w:name="_Toc433886678"/>
      <w:r w:rsidRPr="001C5060">
        <w:rPr>
          <w:rFonts w:cs="Arial"/>
        </w:rPr>
        <w:t>Additional Secondary Phase Factor Grid</w:t>
      </w:r>
      <w:bookmarkEnd w:id="74"/>
      <w:bookmarkEnd w:id="75"/>
      <w:r w:rsidRPr="001C5060">
        <w:rPr>
          <w:rFonts w:cs="Arial"/>
        </w:rPr>
        <w:t xml:space="preserve"> </w:t>
      </w:r>
    </w:p>
    <w:p w14:paraId="5A8D3AF9"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data developed during the survey of </w:t>
      </w:r>
      <w:proofErr w:type="spellStart"/>
      <w:r w:rsidRPr="001C5060">
        <w:rPr>
          <w:rFonts w:ascii="Arial" w:hAnsi="Arial" w:cs="Arial"/>
          <w:sz w:val="22"/>
          <w:szCs w:val="22"/>
        </w:rPr>
        <w:t>Harbor</w:t>
      </w:r>
      <w:proofErr w:type="spellEnd"/>
      <w:r w:rsidRPr="001C5060">
        <w:rPr>
          <w:rFonts w:ascii="Arial" w:hAnsi="Arial" w:cs="Arial"/>
          <w:sz w:val="22"/>
          <w:szCs w:val="22"/>
        </w:rPr>
        <w:t xml:space="preserve"> Entrance and Approach (HEA).  This grid information and data will be developed and given to the receiver manufacturer by the service provider.  This grid data is used along with the differential-Loran data to provide the accuracy required for HEA.  More information on the data and composition of this grid is found in</w:t>
      </w:r>
      <w:r w:rsidRPr="001C5060">
        <w:rPr>
          <w:rFonts w:ascii="Arial" w:hAnsi="Arial" w:cs="Arial"/>
          <w:bCs/>
          <w:i/>
          <w:sz w:val="22"/>
          <w:szCs w:val="22"/>
        </w:rPr>
        <w:t xml:space="preserve"> </w:t>
      </w:r>
      <w:r w:rsidRPr="001C5060">
        <w:rPr>
          <w:rFonts w:ascii="Arial" w:hAnsi="Arial" w:cs="Arial"/>
          <w:bCs/>
          <w:sz w:val="22"/>
          <w:szCs w:val="22"/>
        </w:rPr>
        <w:t>Enhanced Loran (</w:t>
      </w:r>
      <w:proofErr w:type="spellStart"/>
      <w:r w:rsidRPr="001C5060">
        <w:rPr>
          <w:rFonts w:ascii="Arial" w:hAnsi="Arial" w:cs="Arial"/>
          <w:bCs/>
          <w:iCs/>
          <w:sz w:val="22"/>
          <w:szCs w:val="22"/>
        </w:rPr>
        <w:t>eLoran</w:t>
      </w:r>
      <w:proofErr w:type="spellEnd"/>
      <w:r w:rsidRPr="001C5060">
        <w:rPr>
          <w:rFonts w:ascii="Arial" w:hAnsi="Arial" w:cs="Arial"/>
          <w:bCs/>
          <w:sz w:val="22"/>
          <w:szCs w:val="22"/>
        </w:rPr>
        <w:t>)</w:t>
      </w:r>
      <w:r w:rsidRPr="001C5060">
        <w:rPr>
          <w:rFonts w:ascii="Arial" w:hAnsi="Arial" w:cs="Arial"/>
          <w:b/>
          <w:bCs/>
          <w:sz w:val="22"/>
          <w:szCs w:val="22"/>
        </w:rPr>
        <w:t xml:space="preserve"> </w:t>
      </w:r>
      <w:r w:rsidRPr="001C5060">
        <w:rPr>
          <w:rFonts w:ascii="Arial" w:hAnsi="Arial" w:cs="Arial"/>
          <w:sz w:val="22"/>
          <w:szCs w:val="22"/>
        </w:rPr>
        <w:t xml:space="preserve">LORIPP/LORAPP Draft Specification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Rev. 4.0  </w:t>
      </w:r>
      <w:bookmarkStart w:id="76" w:name="_Toc361993635"/>
    </w:p>
    <w:p w14:paraId="771C3DB7" w14:textId="77777777" w:rsidR="0065150E" w:rsidRPr="00DF2085" w:rsidRDefault="0065150E" w:rsidP="0014568A">
      <w:pPr>
        <w:pStyle w:val="Titre2"/>
        <w:numPr>
          <w:ilvl w:val="0"/>
          <w:numId w:val="0"/>
        </w:numPr>
        <w:ind w:left="576"/>
        <w:rPr>
          <w:rFonts w:cs="Arial"/>
        </w:rPr>
      </w:pPr>
      <w:bookmarkStart w:id="77" w:name="_Toc433886679"/>
      <w:proofErr w:type="spellStart"/>
      <w:proofErr w:type="gramStart"/>
      <w:r w:rsidRPr="00DF2085">
        <w:rPr>
          <w:rFonts w:cs="Arial"/>
        </w:rPr>
        <w:t>eLoran</w:t>
      </w:r>
      <w:proofErr w:type="spellEnd"/>
      <w:proofErr w:type="gramEnd"/>
      <w:r w:rsidRPr="00DF2085">
        <w:rPr>
          <w:rFonts w:cs="Arial"/>
        </w:rPr>
        <w:t xml:space="preserve"> Receiving Equipment</w:t>
      </w:r>
      <w:bookmarkEnd w:id="76"/>
      <w:bookmarkEnd w:id="77"/>
    </w:p>
    <w:p w14:paraId="11789ED4" w14:textId="77777777" w:rsidR="0065150E" w:rsidRPr="001C5060"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A device, using a nominal antenna, which processes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signals.  </w:t>
      </w:r>
    </w:p>
    <w:p w14:paraId="5B71DC8B" w14:textId="77777777" w:rsidR="0065150E" w:rsidRPr="00DF2085" w:rsidRDefault="0065150E" w:rsidP="0014568A">
      <w:pPr>
        <w:pStyle w:val="Titre2"/>
        <w:numPr>
          <w:ilvl w:val="0"/>
          <w:numId w:val="0"/>
        </w:numPr>
        <w:ind w:left="576"/>
        <w:rPr>
          <w:rFonts w:cs="Arial"/>
        </w:rPr>
      </w:pPr>
      <w:bookmarkStart w:id="78" w:name="_Toc361993636"/>
      <w:bookmarkStart w:id="79" w:name="_Toc433886680"/>
      <w:r w:rsidRPr="00DF2085">
        <w:rPr>
          <w:rFonts w:cs="Arial"/>
        </w:rPr>
        <w:t xml:space="preserve">Nominal </w:t>
      </w:r>
      <w:proofErr w:type="spellStart"/>
      <w:r w:rsidRPr="00DF2085">
        <w:rPr>
          <w:rFonts w:cs="Arial"/>
        </w:rPr>
        <w:t>eLoran</w:t>
      </w:r>
      <w:proofErr w:type="spellEnd"/>
      <w:r w:rsidRPr="00DF2085">
        <w:rPr>
          <w:rFonts w:cs="Arial"/>
        </w:rPr>
        <w:t xml:space="preserve"> Antenna</w:t>
      </w:r>
      <w:bookmarkEnd w:id="78"/>
      <w:bookmarkEnd w:id="79"/>
    </w:p>
    <w:p w14:paraId="3A269CCF"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765A82A5" w14:textId="77777777" w:rsidR="0065150E" w:rsidRPr="001C5060" w:rsidRDefault="0065150E" w:rsidP="001C5060">
      <w:pPr>
        <w:jc w:val="both"/>
        <w:rPr>
          <w:rFonts w:ascii="Arial" w:hAnsi="Arial" w:cs="Arial"/>
          <w:sz w:val="22"/>
          <w:szCs w:val="22"/>
        </w:rPr>
      </w:pPr>
    </w:p>
    <w:p w14:paraId="0952DECB"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 xml:space="preserve">There are two possible types of nominal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antenna</w:t>
      </w:r>
    </w:p>
    <w:p w14:paraId="4B39C61F" w14:textId="77777777" w:rsidR="0065150E" w:rsidRPr="001C5060" w:rsidRDefault="0065150E" w:rsidP="001C5060">
      <w:pPr>
        <w:jc w:val="both"/>
        <w:rPr>
          <w:rFonts w:ascii="Arial" w:hAnsi="Arial" w:cs="Arial"/>
          <w:sz w:val="22"/>
          <w:szCs w:val="22"/>
        </w:rPr>
      </w:pPr>
    </w:p>
    <w:p w14:paraId="02726BD5"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3.1.1.6.1 H-field antenna</w:t>
      </w:r>
    </w:p>
    <w:p w14:paraId="7A9F7250" w14:textId="77777777" w:rsidR="0065150E" w:rsidRPr="001C5060" w:rsidRDefault="0065150E" w:rsidP="001C5060">
      <w:pPr>
        <w:jc w:val="both"/>
        <w:rPr>
          <w:rFonts w:ascii="Arial" w:hAnsi="Arial" w:cs="Arial"/>
          <w:sz w:val="22"/>
          <w:szCs w:val="22"/>
        </w:rPr>
      </w:pPr>
    </w:p>
    <w:p w14:paraId="51F16026" w14:textId="77777777" w:rsidR="0065150E" w:rsidRPr="001C5060" w:rsidRDefault="0065150E" w:rsidP="001C5060">
      <w:pPr>
        <w:jc w:val="both"/>
        <w:rPr>
          <w:rFonts w:ascii="Arial" w:hAnsi="Arial" w:cs="Arial"/>
          <w:sz w:val="22"/>
          <w:szCs w:val="22"/>
        </w:rPr>
      </w:pPr>
      <w:r w:rsidRPr="001C5060">
        <w:rPr>
          <w:rFonts w:ascii="Arial" w:hAnsi="Arial" w:cs="Arial"/>
          <w:sz w:val="22"/>
          <w:szCs w:val="22"/>
          <w:highlight w:val="yellow"/>
        </w:rPr>
        <w:t>Definition to be developed</w:t>
      </w:r>
      <w:r w:rsidRPr="001C5060">
        <w:rPr>
          <w:rFonts w:ascii="Arial" w:hAnsi="Arial" w:cs="Arial"/>
          <w:sz w:val="22"/>
          <w:szCs w:val="22"/>
        </w:rPr>
        <w:t xml:space="preserve"> </w:t>
      </w:r>
    </w:p>
    <w:p w14:paraId="340270BD" w14:textId="77777777" w:rsidR="0065150E" w:rsidRPr="001C5060" w:rsidRDefault="0065150E" w:rsidP="001C5060">
      <w:pPr>
        <w:jc w:val="both"/>
        <w:rPr>
          <w:rFonts w:ascii="Arial" w:hAnsi="Arial" w:cs="Arial"/>
          <w:sz w:val="22"/>
          <w:szCs w:val="22"/>
        </w:rPr>
      </w:pPr>
    </w:p>
    <w:p w14:paraId="5CABE1D1"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 xml:space="preserve">3.1.1.6.2 E-Field antenna  </w:t>
      </w:r>
    </w:p>
    <w:p w14:paraId="490302FD" w14:textId="77777777" w:rsidR="0065150E" w:rsidRPr="001C5060" w:rsidRDefault="0065150E" w:rsidP="001C5060">
      <w:pPr>
        <w:jc w:val="both"/>
        <w:rPr>
          <w:rFonts w:ascii="Arial" w:hAnsi="Arial" w:cs="Arial"/>
          <w:sz w:val="22"/>
          <w:szCs w:val="22"/>
        </w:rPr>
      </w:pPr>
    </w:p>
    <w:p w14:paraId="13968B9D"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 xml:space="preserve"> </w:t>
      </w:r>
      <w:r w:rsidRPr="001C5060">
        <w:rPr>
          <w:rFonts w:ascii="Arial" w:hAnsi="Arial" w:cs="Arial"/>
          <w:sz w:val="22"/>
          <w:szCs w:val="22"/>
          <w:highlight w:val="yellow"/>
        </w:rPr>
        <w:t>Definition to be developed</w:t>
      </w:r>
      <w:r w:rsidRPr="001C5060">
        <w:rPr>
          <w:rFonts w:ascii="Arial" w:hAnsi="Arial" w:cs="Arial"/>
          <w:sz w:val="22"/>
          <w:szCs w:val="22"/>
        </w:rPr>
        <w:t xml:space="preserve"> </w:t>
      </w:r>
    </w:p>
    <w:p w14:paraId="1176C880" w14:textId="77777777" w:rsidR="0065150E" w:rsidRPr="001C5060" w:rsidRDefault="0065150E" w:rsidP="00E552C8">
      <w:pPr>
        <w:pStyle w:val="Titre2"/>
        <w:numPr>
          <w:ilvl w:val="0"/>
          <w:numId w:val="0"/>
        </w:numPr>
        <w:ind w:left="576"/>
        <w:rPr>
          <w:rFonts w:cs="Arial"/>
        </w:rPr>
      </w:pPr>
      <w:bookmarkStart w:id="80" w:name="_Toc361993637"/>
      <w:bookmarkStart w:id="81" w:name="_Toc433886681"/>
      <w:r w:rsidRPr="00DF2085">
        <w:rPr>
          <w:rFonts w:cs="Arial"/>
          <w:iCs w:val="0"/>
        </w:rPr>
        <w:t>Legacy Loran-C Receiver</w:t>
      </w:r>
      <w:bookmarkEnd w:id="80"/>
      <w:bookmarkEnd w:id="81"/>
    </w:p>
    <w:p w14:paraId="14F68E66" w14:textId="77777777" w:rsidR="0065150E" w:rsidRPr="001C5060" w:rsidRDefault="0065150E" w:rsidP="00E552C8">
      <w:pPr>
        <w:jc w:val="both"/>
        <w:rPr>
          <w:rFonts w:ascii="Arial" w:hAnsi="Arial" w:cs="Arial"/>
          <w:sz w:val="22"/>
          <w:szCs w:val="22"/>
        </w:rPr>
      </w:pPr>
      <w:r w:rsidRPr="001C5060">
        <w:rPr>
          <w:rFonts w:ascii="Arial" w:hAnsi="Arial" w:cs="Arial"/>
          <w:sz w:val="22"/>
          <w:szCs w:val="22"/>
        </w:rPr>
        <w:t xml:space="preserve">The legacy Loran-C receiver is typically chain-based which </w:t>
      </w:r>
      <w:proofErr w:type="spellStart"/>
      <w:r w:rsidRPr="001C5060">
        <w:rPr>
          <w:rFonts w:ascii="Arial" w:hAnsi="Arial" w:cs="Arial"/>
          <w:sz w:val="22"/>
          <w:szCs w:val="22"/>
        </w:rPr>
        <w:t>can not</w:t>
      </w:r>
      <w:proofErr w:type="spellEnd"/>
      <w:r w:rsidRPr="001C5060">
        <w:rPr>
          <w:rFonts w:ascii="Arial" w:hAnsi="Arial" w:cs="Arial"/>
          <w:sz w:val="22"/>
          <w:szCs w:val="22"/>
        </w:rPr>
        <w:t xml:space="preserve"> use signals from different GRIs.  However later versions developed after the Chain-to-chain timing tolerances were minimized did allow from some cross chain position fixing capability.  The legacy receiver does not significantly benefit from the changes made to create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and derives no benefit from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Data Channel.  </w:t>
      </w:r>
      <w:r w:rsidRPr="001C5060">
        <w:rPr>
          <w:rFonts w:ascii="Arial" w:hAnsi="Arial" w:cs="Arial"/>
          <w:noProof/>
          <w:sz w:val="22"/>
          <w:szCs w:val="22"/>
          <w:lang w:val="fr-FR" w:eastAsia="fr-FR"/>
        </w:rPr>
        <mc:AlternateContent>
          <mc:Choice Requires="wps">
            <w:drawing>
              <wp:anchor distT="0" distB="0" distL="114300" distR="114300" simplePos="0" relativeHeight="251662848" behindDoc="0" locked="0" layoutInCell="1" allowOverlap="1" wp14:anchorId="572A680F" wp14:editId="10E6F1A0">
                <wp:simplePos x="0" y="0"/>
                <wp:positionH relativeFrom="column">
                  <wp:posOffset>914400</wp:posOffset>
                </wp:positionH>
                <wp:positionV relativeFrom="paragraph">
                  <wp:posOffset>76835</wp:posOffset>
                </wp:positionV>
                <wp:extent cx="4286250" cy="2876550"/>
                <wp:effectExtent l="0" t="635" r="0" b="0"/>
                <wp:wrapNone/>
                <wp:docPr id="505" name="AutoShape 5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0" cy="287655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56DB5E" id="AutoShape 508" o:spid="_x0000_s1026" style="position:absolute;margin-left:1in;margin-top:6.05pt;width:337.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" filled="f" stroked="f">
                <o:lock v:ext="edit" aspectratio="t"/>
              </v:rect>
            </w:pict>
          </mc:Fallback>
        </mc:AlternateContent>
      </w:r>
    </w:p>
    <w:p w14:paraId="51C1A5DC" w14:textId="77777777" w:rsidR="0065150E" w:rsidRPr="001C5060" w:rsidRDefault="0065150E" w:rsidP="00E552C8">
      <w:pPr>
        <w:pStyle w:val="Titre2"/>
        <w:numPr>
          <w:ilvl w:val="0"/>
          <w:numId w:val="0"/>
        </w:numPr>
        <w:rPr>
          <w:rFonts w:cs="Arial"/>
        </w:rPr>
      </w:pPr>
      <w:bookmarkStart w:id="82" w:name="_Toc361993638"/>
      <w:bookmarkStart w:id="83" w:name="_Toc433886682"/>
      <w:r w:rsidRPr="00DF2085">
        <w:rPr>
          <w:rFonts w:cs="Arial"/>
          <w:iCs w:val="0"/>
        </w:rPr>
        <w:lastRenderedPageBreak/>
        <w:t>All-in-View</w:t>
      </w:r>
      <w:bookmarkEnd w:id="82"/>
      <w:bookmarkEnd w:id="83"/>
    </w:p>
    <w:p w14:paraId="0D04DBB7" w14:textId="77777777" w:rsidR="0065150E" w:rsidRPr="001C5060" w:rsidRDefault="0065150E" w:rsidP="00E552C8">
      <w:pPr>
        <w:jc w:val="both"/>
        <w:rPr>
          <w:rFonts w:ascii="Arial" w:hAnsi="Arial" w:cs="Arial"/>
          <w:sz w:val="22"/>
          <w:szCs w:val="22"/>
        </w:rPr>
      </w:pPr>
      <w:proofErr w:type="spellStart"/>
      <w:proofErr w:type="gramStart"/>
      <w:r w:rsidRPr="001C5060">
        <w:rPr>
          <w:rFonts w:ascii="Arial" w:hAnsi="Arial" w:cs="Arial"/>
          <w:sz w:val="22"/>
          <w:szCs w:val="22"/>
        </w:rPr>
        <w:t>eLoran</w:t>
      </w:r>
      <w:proofErr w:type="spellEnd"/>
      <w:proofErr w:type="gramEnd"/>
      <w:r w:rsidRPr="001C5060">
        <w:rPr>
          <w:rFonts w:ascii="Arial" w:hAnsi="Arial" w:cs="Arial"/>
          <w:sz w:val="22"/>
          <w:szCs w:val="22"/>
        </w:rPr>
        <w:t xml:space="preserve"> uses the Time of Arrival (TOA) of signals (relative to UTC) from individual transmitting stations to determine position. In an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receiver, each transmitter may contribute a range to the position solution.</w:t>
      </w:r>
    </w:p>
    <w:p w14:paraId="0E6DB973" w14:textId="77777777" w:rsidR="0065150E" w:rsidRPr="00DF2085" w:rsidRDefault="0065150E" w:rsidP="00E552C8">
      <w:pPr>
        <w:pStyle w:val="Titre2"/>
        <w:numPr>
          <w:ilvl w:val="0"/>
          <w:numId w:val="0"/>
        </w:numPr>
        <w:rPr>
          <w:rFonts w:cs="Arial"/>
          <w:iCs w:val="0"/>
        </w:rPr>
      </w:pPr>
      <w:bookmarkStart w:id="84" w:name="_Toc361993639"/>
      <w:bookmarkStart w:id="85" w:name="_Toc433886683"/>
      <w:r w:rsidRPr="00DF2085">
        <w:rPr>
          <w:rFonts w:cs="Arial"/>
          <w:iCs w:val="0"/>
        </w:rPr>
        <w:t>Error budget</w:t>
      </w:r>
      <w:bookmarkEnd w:id="84"/>
      <w:bookmarkEnd w:id="85"/>
    </w:p>
    <w:p w14:paraId="22702C92" w14:textId="77777777" w:rsidR="0065150E" w:rsidRPr="001C5060" w:rsidRDefault="0065150E" w:rsidP="00E552C8">
      <w:pPr>
        <w:jc w:val="both"/>
        <w:rPr>
          <w:rFonts w:ascii="Arial" w:hAnsi="Arial" w:cs="Arial"/>
          <w:sz w:val="22"/>
          <w:szCs w:val="22"/>
        </w:rPr>
      </w:pPr>
      <w:r w:rsidRPr="001C5060">
        <w:rPr>
          <w:rFonts w:ascii="Arial" w:hAnsi="Arial" w:cs="Arial"/>
          <w:sz w:val="22"/>
          <w:szCs w:val="22"/>
        </w:rPr>
        <w:t xml:space="preserve">The amount of signal generation, propagation factors, and receiver processing induced effects that would degrade the position fix beyond acceptable application limits.  </w:t>
      </w:r>
    </w:p>
    <w:p w14:paraId="446AB4EE" w14:textId="77777777" w:rsidR="0065150E" w:rsidRPr="00DF2085" w:rsidRDefault="0065150E" w:rsidP="00E552C8">
      <w:pPr>
        <w:pStyle w:val="Titre2"/>
        <w:numPr>
          <w:ilvl w:val="0"/>
          <w:numId w:val="0"/>
        </w:numPr>
        <w:rPr>
          <w:rFonts w:cs="Arial"/>
          <w:iCs w:val="0"/>
        </w:rPr>
      </w:pPr>
      <w:bookmarkStart w:id="86" w:name="_Toc361993640"/>
      <w:bookmarkStart w:id="87" w:name="_Toc433886684"/>
      <w:r w:rsidRPr="00DF2085">
        <w:rPr>
          <w:rFonts w:cs="Arial"/>
          <w:iCs w:val="0"/>
        </w:rPr>
        <w:t>2drms</w:t>
      </w:r>
      <w:bookmarkEnd w:id="86"/>
      <w:bookmarkEnd w:id="87"/>
      <w:r w:rsidRPr="00DF2085">
        <w:rPr>
          <w:rFonts w:cs="Arial"/>
          <w:iCs w:val="0"/>
        </w:rPr>
        <w:t xml:space="preserve"> </w:t>
      </w:r>
    </w:p>
    <w:p w14:paraId="4CABEAC6" w14:textId="77777777" w:rsidR="0014568A" w:rsidRPr="001C5060" w:rsidRDefault="0065150E" w:rsidP="0014568A">
      <w:pPr>
        <w:jc w:val="both"/>
        <w:rPr>
          <w:rFonts w:ascii="Arial" w:hAnsi="Arial" w:cs="Arial"/>
          <w:sz w:val="22"/>
          <w:szCs w:val="22"/>
        </w:rPr>
      </w:pPr>
      <w:r w:rsidRPr="001C5060">
        <w:rPr>
          <w:rFonts w:ascii="Arial" w:hAnsi="Arial" w:cs="Arial"/>
          <w:sz w:val="22"/>
          <w:szCs w:val="22"/>
        </w:rPr>
        <w:t xml:space="preserve">The 2-drms (twice distance root mean square) statistical error refers to the radius of a circle, </w:t>
      </w:r>
      <w:proofErr w:type="spellStart"/>
      <w:r w:rsidRPr="001C5060">
        <w:rPr>
          <w:rFonts w:ascii="Arial" w:hAnsi="Arial" w:cs="Arial"/>
          <w:sz w:val="22"/>
          <w:szCs w:val="22"/>
        </w:rPr>
        <w:t>centered</w:t>
      </w:r>
      <w:proofErr w:type="spellEnd"/>
      <w:r w:rsidRPr="001C5060">
        <w:rPr>
          <w:rFonts w:ascii="Arial" w:hAnsi="Arial" w:cs="Arial"/>
          <w:sz w:val="22"/>
          <w:szCs w:val="22"/>
        </w:rPr>
        <w:t xml:space="preserve"> at the true position that contains at least 95 percent of the measured or estimated positions.</w:t>
      </w:r>
      <w:bookmarkStart w:id="88" w:name="_Toc361993641"/>
      <w:r w:rsidRPr="001C5060">
        <w:rPr>
          <w:rFonts w:ascii="Arial" w:hAnsi="Arial" w:cs="Arial"/>
          <w:sz w:val="22"/>
          <w:szCs w:val="22"/>
        </w:rPr>
        <w:t xml:space="preserve"> </w:t>
      </w:r>
    </w:p>
    <w:p w14:paraId="7A5A7F60" w14:textId="77777777" w:rsidR="0014568A" w:rsidRPr="00DF2085" w:rsidRDefault="0014568A">
      <w:pPr>
        <w:spacing w:before="0" w:after="0"/>
        <w:rPr>
          <w:rFonts w:ascii="Arial" w:hAnsi="Arial" w:cs="Arial"/>
          <w:b/>
          <w:sz w:val="32"/>
        </w:rPr>
      </w:pPr>
      <w:r w:rsidRPr="001C5060">
        <w:rPr>
          <w:rFonts w:ascii="Arial" w:hAnsi="Arial" w:cs="Arial"/>
        </w:rPr>
        <w:br w:type="page"/>
      </w:r>
    </w:p>
    <w:p w14:paraId="7CD570B8" w14:textId="77777777" w:rsidR="0065150E" w:rsidRPr="001C5060" w:rsidRDefault="00E552C8" w:rsidP="0014568A">
      <w:pPr>
        <w:pStyle w:val="Titre1"/>
        <w:numPr>
          <w:ilvl w:val="0"/>
          <w:numId w:val="0"/>
        </w:numPr>
        <w:rPr>
          <w:rFonts w:cs="Arial"/>
        </w:rPr>
      </w:pPr>
      <w:bookmarkStart w:id="89" w:name="_Toc433886685"/>
      <w:r w:rsidRPr="00DF2085">
        <w:rPr>
          <w:rFonts w:cs="Arial"/>
        </w:rPr>
        <w:lastRenderedPageBreak/>
        <w:t>AP</w:t>
      </w:r>
      <w:r w:rsidRPr="001C5060">
        <w:rPr>
          <w:rFonts w:cs="Arial"/>
        </w:rPr>
        <w:t xml:space="preserve">PENDIX B </w:t>
      </w:r>
      <w:r w:rsidR="0014568A" w:rsidRPr="001C5060">
        <w:rPr>
          <w:rFonts w:cs="Arial"/>
        </w:rPr>
        <w:t xml:space="preserve">Service </w:t>
      </w:r>
      <w:r w:rsidR="0065150E" w:rsidRPr="001C5060">
        <w:rPr>
          <w:rFonts w:cs="Arial"/>
        </w:rPr>
        <w:t>Definitions</w:t>
      </w:r>
      <w:bookmarkEnd w:id="88"/>
      <w:bookmarkEnd w:id="89"/>
    </w:p>
    <w:p w14:paraId="235243F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Several definitions like the “Terms” are taken directly from the nominative references and other documents for ease in understanding this MPS and to avoid confusion.  </w:t>
      </w:r>
    </w:p>
    <w:p w14:paraId="2605738E" w14:textId="77777777" w:rsidR="0065150E" w:rsidRPr="001C5060" w:rsidRDefault="0065150E" w:rsidP="0014568A">
      <w:pPr>
        <w:jc w:val="both"/>
        <w:rPr>
          <w:rFonts w:ascii="Arial" w:hAnsi="Arial" w:cs="Arial"/>
          <w:sz w:val="22"/>
          <w:szCs w:val="22"/>
        </w:rPr>
      </w:pPr>
    </w:p>
    <w:p w14:paraId="3A2EE3DB" w14:textId="77777777" w:rsidR="0065150E" w:rsidRPr="001C5060" w:rsidRDefault="0065150E" w:rsidP="0014568A">
      <w:pPr>
        <w:rPr>
          <w:rFonts w:ascii="Arial" w:hAnsi="Arial" w:cs="Arial"/>
          <w:b/>
          <w:sz w:val="22"/>
          <w:szCs w:val="22"/>
        </w:rPr>
      </w:pPr>
      <w:r w:rsidRPr="001C5060">
        <w:rPr>
          <w:rFonts w:ascii="Arial" w:hAnsi="Arial" w:cs="Arial"/>
          <w:b/>
          <w:sz w:val="22"/>
          <w:szCs w:val="22"/>
        </w:rPr>
        <w:t xml:space="preserve">Acquisition </w:t>
      </w:r>
    </w:p>
    <w:p w14:paraId="33E81729"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Acquisition is defined as the processing of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signals to obtain a position fix within the required accuracies.  The Time to Fix (TTF) for a specified mode is defined as the time needed from “power on” to process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signals to obtain a position fix within the required accuracy of that mode.  </w:t>
      </w:r>
    </w:p>
    <w:p w14:paraId="69CD4820" w14:textId="77777777" w:rsidR="0065150E" w:rsidRPr="001C5060" w:rsidRDefault="0065150E" w:rsidP="0014568A">
      <w:pPr>
        <w:jc w:val="both"/>
        <w:rPr>
          <w:rFonts w:ascii="Arial" w:hAnsi="Arial" w:cs="Arial"/>
          <w:sz w:val="22"/>
          <w:szCs w:val="22"/>
        </w:rPr>
      </w:pPr>
    </w:p>
    <w:p w14:paraId="0354D15D" w14:textId="77777777" w:rsidR="0065150E" w:rsidRPr="001C5060" w:rsidRDefault="0065150E" w:rsidP="0014568A">
      <w:pPr>
        <w:rPr>
          <w:rFonts w:ascii="Arial" w:hAnsi="Arial" w:cs="Arial"/>
          <w:b/>
          <w:sz w:val="22"/>
          <w:szCs w:val="22"/>
        </w:rPr>
      </w:pPr>
      <w:r w:rsidRPr="001C5060">
        <w:rPr>
          <w:rFonts w:ascii="Arial" w:hAnsi="Arial" w:cs="Arial"/>
          <w:b/>
          <w:sz w:val="22"/>
          <w:szCs w:val="22"/>
        </w:rPr>
        <w:t>Time to Reacquisition Fix (TTRF)</w:t>
      </w:r>
    </w:p>
    <w:p w14:paraId="67F0992D"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Time to Reacquisition Fix for a specified mode is defined as the time needed beginning from restoration of a lost signal to nominal state to obtain a position fix within the required accuracy of that mode.</w:t>
      </w:r>
    </w:p>
    <w:p w14:paraId="14313CA1" w14:textId="77777777" w:rsidR="0065150E" w:rsidRPr="001C5060" w:rsidRDefault="0065150E" w:rsidP="0014568A">
      <w:pPr>
        <w:jc w:val="both"/>
        <w:rPr>
          <w:rFonts w:ascii="Arial" w:hAnsi="Arial" w:cs="Arial"/>
          <w:sz w:val="22"/>
          <w:szCs w:val="22"/>
        </w:rPr>
      </w:pPr>
    </w:p>
    <w:p w14:paraId="3FEF9879" w14:textId="77777777" w:rsidR="0065150E" w:rsidRPr="001C5060" w:rsidRDefault="0065150E" w:rsidP="001C5060">
      <w:pPr>
        <w:pStyle w:val="Titre5"/>
        <w:numPr>
          <w:ilvl w:val="0"/>
          <w:numId w:val="0"/>
        </w:numPr>
        <w:ind w:left="1008" w:hanging="1008"/>
        <w:jc w:val="left"/>
        <w:rPr>
          <w:rFonts w:ascii="Arial" w:hAnsi="Arial" w:cs="Arial"/>
          <w:szCs w:val="22"/>
        </w:rPr>
      </w:pPr>
      <w:bookmarkStart w:id="90" w:name="_Toc361993642"/>
      <w:r w:rsidRPr="001C5060">
        <w:rPr>
          <w:rFonts w:ascii="Arial" w:hAnsi="Arial" w:cs="Arial"/>
          <w:szCs w:val="22"/>
        </w:rPr>
        <w:t>Accuracy</w:t>
      </w:r>
      <w:r w:rsidRPr="001C5060">
        <w:rPr>
          <w:rStyle w:val="Appelnotedebasdep"/>
          <w:rFonts w:ascii="Arial" w:hAnsi="Arial" w:cs="Arial"/>
          <w:szCs w:val="22"/>
          <w:vertAlign w:val="superscript"/>
        </w:rPr>
        <w:footnoteReference w:id="5"/>
      </w:r>
      <w:bookmarkEnd w:id="90"/>
    </w:p>
    <w:p w14:paraId="65B92555"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Accuracy is the degree of conformance between the estimated, measured, or desired position or the velocity of a platform at a given time and its true position or velocity.  </w:t>
      </w:r>
      <w:proofErr w:type="spellStart"/>
      <w:r w:rsidRPr="001C5060">
        <w:rPr>
          <w:rFonts w:ascii="Arial" w:hAnsi="Arial" w:cs="Arial"/>
          <w:sz w:val="22"/>
          <w:szCs w:val="22"/>
        </w:rPr>
        <w:t>Radionavigation</w:t>
      </w:r>
      <w:proofErr w:type="spellEnd"/>
      <w:r w:rsidRPr="001C5060">
        <w:rPr>
          <w:rFonts w:ascii="Arial" w:hAnsi="Arial" w:cs="Arial"/>
          <w:sz w:val="22"/>
          <w:szCs w:val="22"/>
        </w:rPr>
        <w:t xml:space="preserve"> performance accuracy is usually presented as a statistical measure of system error.  Accuracy is a statistical measure of performance; therefore, a statement of the accuracy of a navigation system is meaningless unless it includes a statement of the uncertainty in position that applies. Accuracy can be specified in terms of one or more of the following definitions:</w:t>
      </w:r>
    </w:p>
    <w:p w14:paraId="0ADA23BF" w14:textId="77777777" w:rsidR="0065150E" w:rsidRPr="001C5060" w:rsidRDefault="0065150E" w:rsidP="0031438A">
      <w:pPr>
        <w:numPr>
          <w:ilvl w:val="0"/>
          <w:numId w:val="4"/>
        </w:numPr>
        <w:spacing w:before="0" w:after="0"/>
        <w:jc w:val="both"/>
        <w:rPr>
          <w:rFonts w:ascii="Arial" w:hAnsi="Arial" w:cs="Arial"/>
          <w:sz w:val="22"/>
          <w:szCs w:val="22"/>
        </w:rPr>
      </w:pPr>
      <w:r w:rsidRPr="001C5060">
        <w:rPr>
          <w:rFonts w:ascii="Arial" w:hAnsi="Arial" w:cs="Arial"/>
          <w:i/>
          <w:sz w:val="22"/>
          <w:szCs w:val="22"/>
        </w:rPr>
        <w:t>Predictable.</w:t>
      </w:r>
      <w:r w:rsidRPr="001C5060">
        <w:rPr>
          <w:rFonts w:ascii="Arial" w:hAnsi="Arial" w:cs="Arial"/>
          <w:sz w:val="22"/>
          <w:szCs w:val="22"/>
        </w:rPr>
        <w:t xml:space="preserve"> The accuracy of a position in relation to the geographic or geodetic coordinates of Earth.</w:t>
      </w:r>
    </w:p>
    <w:p w14:paraId="6D99FF25" w14:textId="77777777" w:rsidR="0065150E" w:rsidRPr="001C5060" w:rsidRDefault="0065150E" w:rsidP="0031438A">
      <w:pPr>
        <w:numPr>
          <w:ilvl w:val="0"/>
          <w:numId w:val="4"/>
        </w:numPr>
        <w:spacing w:before="0" w:after="0"/>
        <w:jc w:val="both"/>
        <w:rPr>
          <w:rFonts w:ascii="Arial" w:hAnsi="Arial" w:cs="Arial"/>
          <w:sz w:val="22"/>
          <w:szCs w:val="22"/>
        </w:rPr>
      </w:pPr>
      <w:r w:rsidRPr="001C5060">
        <w:rPr>
          <w:rFonts w:ascii="Arial" w:hAnsi="Arial" w:cs="Arial"/>
          <w:i/>
          <w:sz w:val="22"/>
          <w:szCs w:val="22"/>
        </w:rPr>
        <w:t>Repeatable</w:t>
      </w:r>
      <w:r w:rsidRPr="001C5060">
        <w:rPr>
          <w:rFonts w:ascii="Arial" w:hAnsi="Arial" w:cs="Arial"/>
          <w:sz w:val="22"/>
          <w:szCs w:val="22"/>
        </w:rPr>
        <w:t xml:space="preserve">. The accuracy with which a user can return to a position whose coordinates </w:t>
      </w:r>
      <w:proofErr w:type="gramStart"/>
      <w:r w:rsidRPr="001C5060">
        <w:rPr>
          <w:rFonts w:ascii="Arial" w:hAnsi="Arial" w:cs="Arial"/>
          <w:sz w:val="22"/>
          <w:szCs w:val="22"/>
        </w:rPr>
        <w:t>have</w:t>
      </w:r>
      <w:proofErr w:type="gramEnd"/>
      <w:r w:rsidRPr="001C5060">
        <w:rPr>
          <w:rFonts w:ascii="Arial" w:hAnsi="Arial" w:cs="Arial"/>
          <w:sz w:val="22"/>
          <w:szCs w:val="22"/>
        </w:rPr>
        <w:t xml:space="preserve"> been measured at a previous time with the same navigation system.</w:t>
      </w:r>
    </w:p>
    <w:p w14:paraId="47DE2773" w14:textId="77777777" w:rsidR="0065150E" w:rsidRPr="001C5060" w:rsidRDefault="0065150E" w:rsidP="0031438A">
      <w:pPr>
        <w:numPr>
          <w:ilvl w:val="0"/>
          <w:numId w:val="4"/>
        </w:numPr>
        <w:spacing w:before="0" w:after="0"/>
        <w:jc w:val="both"/>
        <w:rPr>
          <w:rFonts w:ascii="Arial" w:hAnsi="Arial" w:cs="Arial"/>
          <w:sz w:val="22"/>
          <w:szCs w:val="22"/>
        </w:rPr>
      </w:pPr>
      <w:r w:rsidRPr="001C5060">
        <w:rPr>
          <w:rFonts w:ascii="Arial" w:hAnsi="Arial" w:cs="Arial"/>
          <w:i/>
          <w:sz w:val="22"/>
          <w:szCs w:val="22"/>
        </w:rPr>
        <w:t>Relative.</w:t>
      </w:r>
      <w:r w:rsidRPr="001C5060">
        <w:rPr>
          <w:rFonts w:ascii="Arial" w:hAnsi="Arial" w:cs="Arial"/>
          <w:sz w:val="22"/>
          <w:szCs w:val="22"/>
        </w:rPr>
        <w:t xml:space="preserve"> The accuracy with which a user can measure position relative to that of another user of the same navigation system at the same time.</w:t>
      </w:r>
    </w:p>
    <w:p w14:paraId="309C4E1B" w14:textId="77777777" w:rsidR="0065150E" w:rsidRPr="001C5060" w:rsidRDefault="0065150E" w:rsidP="0014568A">
      <w:pPr>
        <w:autoSpaceDE w:val="0"/>
        <w:autoSpaceDN w:val="0"/>
        <w:adjustRightInd w:val="0"/>
        <w:jc w:val="both"/>
        <w:rPr>
          <w:rFonts w:ascii="Arial" w:hAnsi="Arial" w:cs="Arial"/>
          <w:sz w:val="22"/>
          <w:szCs w:val="22"/>
        </w:rPr>
      </w:pPr>
    </w:p>
    <w:p w14:paraId="776D27CA"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sz w:val="22"/>
          <w:szCs w:val="22"/>
        </w:rPr>
        <w:t xml:space="preserve">Another factor related to accuracy is fix dimension, which gives “accuracy” in more than one measurement axis.  The term </w:t>
      </w:r>
      <w:r w:rsidRPr="001C5060">
        <w:rPr>
          <w:rFonts w:ascii="Arial" w:hAnsi="Arial" w:cs="Arial"/>
          <w:i/>
          <w:sz w:val="22"/>
          <w:szCs w:val="22"/>
        </w:rPr>
        <w:t>fix dimension</w:t>
      </w:r>
      <w:r w:rsidRPr="001C5060">
        <w:rPr>
          <w:rFonts w:ascii="Arial" w:hAnsi="Arial" w:cs="Arial"/>
          <w:sz w:val="22"/>
          <w:szCs w:val="22"/>
        </w:rPr>
        <w:t xml:space="preserve"> defines whether the navigation system accuracy is a linear, one-dimensional line-of-position or a two- or three-dimensional position fix.  The ability of the system to derive a fourth dimension (e.g., time) from the navigation signals is also included.  A vital factor is a system’s ability to limit fix ambiguity.  System ambiguity exists when the navigation system identifies two or more possible positions of the user, with the same set of measurements, with no indication of which is the most likely correct position.  The potential for system ambiguities should be identified with provision for users to identify and resolve them.</w:t>
      </w:r>
    </w:p>
    <w:p w14:paraId="319C6340" w14:textId="77777777" w:rsidR="001B41C7" w:rsidRDefault="001B41C7" w:rsidP="001C5060">
      <w:pPr>
        <w:pStyle w:val="Titre5"/>
        <w:numPr>
          <w:ilvl w:val="0"/>
          <w:numId w:val="0"/>
        </w:numPr>
        <w:jc w:val="left"/>
        <w:rPr>
          <w:rFonts w:ascii="Arial" w:hAnsi="Arial" w:cs="Arial"/>
          <w:szCs w:val="22"/>
        </w:rPr>
      </w:pPr>
      <w:bookmarkStart w:id="91" w:name="_Toc361993643"/>
    </w:p>
    <w:p w14:paraId="57985342" w14:textId="77777777" w:rsidR="0065150E" w:rsidRPr="001C5060" w:rsidRDefault="0065150E" w:rsidP="001C5060">
      <w:pPr>
        <w:pStyle w:val="Titre5"/>
        <w:numPr>
          <w:ilvl w:val="0"/>
          <w:numId w:val="0"/>
        </w:numPr>
        <w:jc w:val="left"/>
        <w:rPr>
          <w:rFonts w:ascii="Arial" w:hAnsi="Arial" w:cs="Arial"/>
          <w:szCs w:val="22"/>
        </w:rPr>
      </w:pPr>
      <w:r w:rsidRPr="001C5060">
        <w:rPr>
          <w:rFonts w:ascii="Arial" w:hAnsi="Arial" w:cs="Arial"/>
          <w:szCs w:val="22"/>
        </w:rPr>
        <w:t>Integrity</w:t>
      </w:r>
      <w:bookmarkEnd w:id="91"/>
    </w:p>
    <w:p w14:paraId="09BEEFFC" w14:textId="77777777" w:rsidR="0065150E" w:rsidRPr="001C5060" w:rsidRDefault="0065150E" w:rsidP="0014568A">
      <w:pPr>
        <w:jc w:val="both"/>
        <w:rPr>
          <w:rFonts w:ascii="Arial" w:hAnsi="Arial" w:cs="Arial"/>
          <w:bCs/>
          <w:sz w:val="22"/>
          <w:szCs w:val="22"/>
        </w:rPr>
      </w:pPr>
      <w:r w:rsidRPr="001C5060">
        <w:rPr>
          <w:rFonts w:ascii="Arial" w:hAnsi="Arial" w:cs="Arial"/>
          <w:sz w:val="22"/>
          <w:szCs w:val="22"/>
        </w:rPr>
        <w:t xml:space="preserve">Integrity is defined as the ability of a system to provide timely warnings to users when the system should not be used for navigation.  </w:t>
      </w:r>
    </w:p>
    <w:p w14:paraId="7D094453" w14:textId="77777777" w:rsidR="0065150E" w:rsidRPr="001C5060" w:rsidRDefault="0065150E" w:rsidP="001C5060">
      <w:pPr>
        <w:pStyle w:val="Titre5"/>
        <w:numPr>
          <w:ilvl w:val="0"/>
          <w:numId w:val="0"/>
        </w:numPr>
        <w:ind w:left="1008" w:hanging="1008"/>
        <w:jc w:val="left"/>
        <w:rPr>
          <w:rFonts w:ascii="Arial" w:hAnsi="Arial" w:cs="Arial"/>
          <w:szCs w:val="22"/>
        </w:rPr>
      </w:pPr>
      <w:bookmarkStart w:id="92" w:name="_Toc361993644"/>
      <w:r w:rsidRPr="001C5060">
        <w:rPr>
          <w:rFonts w:ascii="Arial" w:hAnsi="Arial" w:cs="Arial"/>
          <w:szCs w:val="22"/>
        </w:rPr>
        <w:lastRenderedPageBreak/>
        <w:t>Availability</w:t>
      </w:r>
      <w:bookmarkEnd w:id="92"/>
    </w:p>
    <w:p w14:paraId="678F23AE"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Availability is the ability of the system to provide the required function and performance at the initiation of the intended operation.  Availability is also an indication of the system’s ability to provide usable service within the specified coverage area.  Signal availability is the percentage of time that navigational signals transmitted from external sources are available for use.  Availability is a function of the technical capabilities of the transmitter and receiver, as well as the effects of propagation.  A major factor in availability is system capacity given a specified fix rate without a situation that would cause the signal to be unusable.  System capacity is the number of users that a system can accommodate simultaneously.  The fix rate is defined as the number of independent position fixes or data points available from the system per unit time.  </w:t>
      </w:r>
    </w:p>
    <w:p w14:paraId="7958AA0B" w14:textId="77777777" w:rsidR="001B41C7" w:rsidRPr="001C5060" w:rsidRDefault="001B41C7" w:rsidP="0014568A">
      <w:pPr>
        <w:jc w:val="both"/>
        <w:rPr>
          <w:rFonts w:ascii="Arial" w:hAnsi="Arial" w:cs="Arial"/>
          <w:bCs/>
          <w:sz w:val="22"/>
          <w:szCs w:val="22"/>
        </w:rPr>
      </w:pPr>
    </w:p>
    <w:p w14:paraId="59804E0C" w14:textId="77777777" w:rsidR="0065150E" w:rsidRPr="001C5060" w:rsidRDefault="0065150E" w:rsidP="001C5060">
      <w:pPr>
        <w:pStyle w:val="Titre5"/>
        <w:numPr>
          <w:ilvl w:val="0"/>
          <w:numId w:val="0"/>
        </w:numPr>
        <w:ind w:left="1008" w:hanging="1008"/>
        <w:jc w:val="left"/>
        <w:rPr>
          <w:rFonts w:ascii="Arial" w:hAnsi="Arial" w:cs="Arial"/>
          <w:szCs w:val="22"/>
        </w:rPr>
      </w:pPr>
      <w:bookmarkStart w:id="93" w:name="_Toc361993645"/>
      <w:r w:rsidRPr="001C5060">
        <w:rPr>
          <w:rFonts w:ascii="Arial" w:hAnsi="Arial" w:cs="Arial"/>
          <w:szCs w:val="22"/>
        </w:rPr>
        <w:t>Continuity</w:t>
      </w:r>
      <w:bookmarkEnd w:id="93"/>
    </w:p>
    <w:p w14:paraId="2A3F0B7C"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Continuity is defined as the capability of the total system (comprising all elements necessary to maintain a user’s position within the defined space) to perform its function without non</w:t>
      </w:r>
      <w:r w:rsidR="001323CD">
        <w:rPr>
          <w:rFonts w:ascii="Arial" w:hAnsi="Arial" w:cs="Arial"/>
          <w:sz w:val="22"/>
          <w:szCs w:val="22"/>
        </w:rPr>
        <w:t>-</w:t>
      </w:r>
      <w:r w:rsidRPr="001C5060">
        <w:rPr>
          <w:rFonts w:ascii="Arial" w:hAnsi="Arial" w:cs="Arial"/>
          <w:sz w:val="22"/>
          <w:szCs w:val="22"/>
        </w:rPr>
        <w:t>scheduled interruptions during the intended operation.  The continuity risk is the probability that the system will be unintentionally interrupted, and not provide guidance information for the intended operation.  More specifically, continuity is the probability that the system will be available for the duration of a phase of operation, presuming that the system was available at the beginning of that phase of operation.  The factors that affect availability also affect continuity.</w:t>
      </w:r>
    </w:p>
    <w:p w14:paraId="4FA867D1" w14:textId="77777777" w:rsidR="001323CD" w:rsidRPr="001C5060" w:rsidRDefault="001323CD" w:rsidP="0014568A">
      <w:pPr>
        <w:autoSpaceDE w:val="0"/>
        <w:autoSpaceDN w:val="0"/>
        <w:adjustRightInd w:val="0"/>
        <w:jc w:val="both"/>
        <w:rPr>
          <w:rFonts w:ascii="Arial" w:hAnsi="Arial" w:cs="Arial"/>
          <w:bCs/>
          <w:sz w:val="22"/>
          <w:szCs w:val="22"/>
        </w:rPr>
      </w:pPr>
    </w:p>
    <w:p w14:paraId="0AA3999E" w14:textId="77777777" w:rsidR="0065150E" w:rsidRPr="001C5060" w:rsidRDefault="0065150E" w:rsidP="001C5060">
      <w:pPr>
        <w:pStyle w:val="Titre5"/>
        <w:numPr>
          <w:ilvl w:val="0"/>
          <w:numId w:val="0"/>
        </w:numPr>
        <w:ind w:left="1008" w:hanging="1008"/>
        <w:jc w:val="left"/>
        <w:rPr>
          <w:rFonts w:ascii="Arial" w:hAnsi="Arial" w:cs="Arial"/>
          <w:szCs w:val="22"/>
        </w:rPr>
      </w:pPr>
      <w:bookmarkStart w:id="94" w:name="_Toc68443268"/>
      <w:bookmarkStart w:id="95" w:name="_Toc361993646"/>
      <w:r w:rsidRPr="001C5060">
        <w:rPr>
          <w:rFonts w:ascii="Arial" w:hAnsi="Arial" w:cs="Arial"/>
          <w:szCs w:val="22"/>
        </w:rPr>
        <w:t>Coverage</w:t>
      </w:r>
      <w:bookmarkEnd w:id="94"/>
      <w:bookmarkEnd w:id="95"/>
    </w:p>
    <w:p w14:paraId="4148E9F6"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Coverage is the result of the preceding four factors. Coverage is the geographic area where the application-specific </w:t>
      </w:r>
      <w:proofErr w:type="spellStart"/>
      <w:r w:rsidRPr="001C5060">
        <w:rPr>
          <w:rFonts w:ascii="Arial" w:hAnsi="Arial" w:cs="Arial"/>
          <w:sz w:val="22"/>
          <w:szCs w:val="22"/>
        </w:rPr>
        <w:t>radionavigation</w:t>
      </w:r>
      <w:proofErr w:type="spellEnd"/>
      <w:r w:rsidRPr="001C5060">
        <w:rPr>
          <w:rFonts w:ascii="Arial" w:hAnsi="Arial" w:cs="Arial"/>
          <w:sz w:val="22"/>
          <w:szCs w:val="22"/>
        </w:rPr>
        <w:t xml:space="preserve"> system requirements (e.g., RNP 0.3 or HEA) for integrity, accuracy, availability, and continuity parameters are satisfied at the same time.  System geometry, signal power levels, receiver sensitivity, atmospheric noise conditions, and other factors that affect signal availability influence coverage.</w:t>
      </w:r>
    </w:p>
    <w:p w14:paraId="2544589D" w14:textId="77777777" w:rsidR="001323CD" w:rsidRPr="001C5060" w:rsidRDefault="001323CD" w:rsidP="0014568A">
      <w:pPr>
        <w:autoSpaceDE w:val="0"/>
        <w:autoSpaceDN w:val="0"/>
        <w:adjustRightInd w:val="0"/>
        <w:jc w:val="both"/>
        <w:rPr>
          <w:rFonts w:ascii="Arial" w:hAnsi="Arial" w:cs="Arial"/>
          <w:sz w:val="22"/>
          <w:szCs w:val="22"/>
        </w:rPr>
      </w:pPr>
    </w:p>
    <w:p w14:paraId="4A083522" w14:textId="77777777" w:rsidR="0065150E" w:rsidRPr="001C5060" w:rsidRDefault="0065150E" w:rsidP="001C5060">
      <w:pPr>
        <w:pStyle w:val="Titre5"/>
        <w:numPr>
          <w:ilvl w:val="0"/>
          <w:numId w:val="0"/>
        </w:numPr>
        <w:ind w:left="1008" w:hanging="1008"/>
        <w:jc w:val="left"/>
        <w:rPr>
          <w:rFonts w:ascii="Arial" w:hAnsi="Arial" w:cs="Arial"/>
          <w:szCs w:val="22"/>
        </w:rPr>
      </w:pPr>
      <w:bookmarkStart w:id="96" w:name="_Toc68443269"/>
      <w:bookmarkStart w:id="97" w:name="_Toc361993647"/>
      <w:r w:rsidRPr="001C5060">
        <w:rPr>
          <w:rFonts w:ascii="Arial" w:hAnsi="Arial" w:cs="Arial"/>
          <w:szCs w:val="22"/>
        </w:rPr>
        <w:t>Time and Frequency</w:t>
      </w:r>
      <w:bookmarkEnd w:id="96"/>
      <w:bookmarkEnd w:id="97"/>
    </w:p>
    <w:p w14:paraId="37EB38BC" w14:textId="77777777" w:rsidR="0065150E" w:rsidRPr="001C5060" w:rsidRDefault="0065150E" w:rsidP="0014568A">
      <w:pPr>
        <w:jc w:val="both"/>
        <w:rPr>
          <w:rFonts w:ascii="Arial" w:hAnsi="Arial" w:cs="Arial"/>
          <w:sz w:val="22"/>
          <w:szCs w:val="22"/>
        </w:rPr>
      </w:pPr>
      <w:r w:rsidRPr="001C5060">
        <w:rPr>
          <w:rFonts w:ascii="Arial" w:hAnsi="Arial" w:cs="Arial"/>
          <w:i/>
          <w:sz w:val="22"/>
          <w:szCs w:val="22"/>
        </w:rPr>
        <w:t xml:space="preserve">Frequency Accuracy: </w:t>
      </w:r>
      <w:r w:rsidRPr="001C5060">
        <w:rPr>
          <w:rFonts w:ascii="Arial" w:hAnsi="Arial" w:cs="Arial"/>
          <w:sz w:val="22"/>
          <w:szCs w:val="22"/>
        </w:rPr>
        <w:t xml:space="preserve"> Maximum long-term deviation from the definition of the second without external calibration.  This is measured as the frequency difference from a recognized and maintained source.</w:t>
      </w:r>
      <w:r w:rsidRPr="001C5060">
        <w:rPr>
          <w:rStyle w:val="Appelnotedebasdep"/>
          <w:rFonts w:ascii="Arial" w:hAnsi="Arial" w:cs="Arial"/>
          <w:sz w:val="22"/>
          <w:szCs w:val="22"/>
          <w:vertAlign w:val="superscript"/>
        </w:rPr>
        <w:footnoteReference w:id="6"/>
      </w:r>
      <w:r w:rsidRPr="001C5060">
        <w:rPr>
          <w:rFonts w:ascii="Arial" w:hAnsi="Arial" w:cs="Arial"/>
          <w:sz w:val="22"/>
          <w:szCs w:val="22"/>
          <w:vertAlign w:val="superscript"/>
        </w:rPr>
        <w:t xml:space="preserve"> </w:t>
      </w:r>
    </w:p>
    <w:p w14:paraId="55EC66E7" w14:textId="77777777" w:rsidR="0065150E" w:rsidRPr="001C5060" w:rsidRDefault="0065150E" w:rsidP="0014568A">
      <w:pPr>
        <w:jc w:val="both"/>
        <w:rPr>
          <w:rFonts w:ascii="Arial" w:hAnsi="Arial" w:cs="Arial"/>
          <w:i/>
          <w:sz w:val="22"/>
          <w:szCs w:val="22"/>
        </w:rPr>
      </w:pPr>
    </w:p>
    <w:p w14:paraId="69348741" w14:textId="77777777" w:rsidR="0065150E" w:rsidRPr="001C5060" w:rsidRDefault="0065150E" w:rsidP="0014568A">
      <w:pPr>
        <w:jc w:val="both"/>
        <w:rPr>
          <w:rFonts w:ascii="Arial" w:hAnsi="Arial" w:cs="Arial"/>
          <w:sz w:val="22"/>
          <w:szCs w:val="22"/>
        </w:rPr>
      </w:pPr>
      <w:r w:rsidRPr="001C5060">
        <w:rPr>
          <w:rFonts w:ascii="Arial" w:hAnsi="Arial" w:cs="Arial"/>
          <w:i/>
          <w:sz w:val="22"/>
          <w:szCs w:val="22"/>
        </w:rPr>
        <w:t>Frequency Stability:</w:t>
      </w:r>
      <w:r w:rsidRPr="001C5060">
        <w:rPr>
          <w:rFonts w:ascii="Arial" w:hAnsi="Arial" w:cs="Arial"/>
          <w:sz w:val="22"/>
          <w:szCs w:val="22"/>
        </w:rPr>
        <w:t xml:space="preserve">  Change in frequency over a given time interval. </w:t>
      </w:r>
    </w:p>
    <w:p w14:paraId="1F35B290" w14:textId="77777777" w:rsidR="0065150E" w:rsidRPr="001C5060" w:rsidRDefault="0065150E" w:rsidP="0014568A">
      <w:pPr>
        <w:rPr>
          <w:rFonts w:ascii="Arial" w:hAnsi="Arial" w:cs="Arial"/>
          <w:sz w:val="22"/>
          <w:szCs w:val="22"/>
        </w:rPr>
      </w:pPr>
    </w:p>
    <w:p w14:paraId="6A101201" w14:textId="77777777" w:rsidR="0065150E" w:rsidRPr="001C5060" w:rsidRDefault="0065150E" w:rsidP="0014568A">
      <w:pPr>
        <w:jc w:val="both"/>
        <w:rPr>
          <w:rFonts w:ascii="Arial" w:hAnsi="Arial" w:cs="Arial"/>
          <w:sz w:val="22"/>
          <w:szCs w:val="22"/>
        </w:rPr>
      </w:pPr>
      <w:r w:rsidRPr="001C5060">
        <w:rPr>
          <w:rFonts w:ascii="Arial" w:hAnsi="Arial" w:cs="Arial"/>
          <w:i/>
          <w:sz w:val="22"/>
          <w:szCs w:val="22"/>
        </w:rPr>
        <w:t xml:space="preserve">Timing Accuracy: </w:t>
      </w:r>
      <w:r w:rsidRPr="001C5060">
        <w:rPr>
          <w:rFonts w:ascii="Arial" w:hAnsi="Arial" w:cs="Arial"/>
          <w:sz w:val="22"/>
          <w:szCs w:val="22"/>
        </w:rPr>
        <w:t xml:space="preserve"> Absolute offset in time from a recognized and maintained time source of UTC</w:t>
      </w:r>
      <w:r w:rsidRPr="001C5060">
        <w:rPr>
          <w:rStyle w:val="Appelnotedebasdep"/>
          <w:rFonts w:ascii="Arial" w:hAnsi="Arial" w:cs="Arial"/>
          <w:sz w:val="22"/>
          <w:szCs w:val="22"/>
          <w:vertAlign w:val="superscript"/>
        </w:rPr>
        <w:footnoteReference w:id="7"/>
      </w:r>
      <w:r w:rsidRPr="001C5060">
        <w:rPr>
          <w:rFonts w:ascii="Arial" w:hAnsi="Arial" w:cs="Arial"/>
          <w:sz w:val="22"/>
          <w:szCs w:val="22"/>
          <w:vertAlign w:val="superscript"/>
        </w:rPr>
        <w:t xml:space="preserve"> </w:t>
      </w:r>
    </w:p>
    <w:p w14:paraId="058FAC73" w14:textId="77777777" w:rsidR="001B41C7" w:rsidRPr="001C5060" w:rsidRDefault="001B41C7" w:rsidP="0014568A">
      <w:pPr>
        <w:jc w:val="both"/>
        <w:rPr>
          <w:rFonts w:ascii="Arial" w:hAnsi="Arial" w:cs="Arial"/>
          <w:sz w:val="22"/>
          <w:szCs w:val="22"/>
        </w:rPr>
      </w:pPr>
    </w:p>
    <w:p w14:paraId="73D76375" w14:textId="77777777" w:rsidR="0065150E" w:rsidRPr="001C5060" w:rsidRDefault="0065150E" w:rsidP="001C5060">
      <w:pPr>
        <w:pStyle w:val="Titre5"/>
        <w:numPr>
          <w:ilvl w:val="0"/>
          <w:numId w:val="0"/>
        </w:numPr>
        <w:ind w:left="1008" w:hanging="1008"/>
        <w:jc w:val="left"/>
        <w:rPr>
          <w:rFonts w:ascii="Arial" w:hAnsi="Arial" w:cs="Arial"/>
          <w:szCs w:val="22"/>
        </w:rPr>
      </w:pPr>
      <w:bookmarkStart w:id="98" w:name="_Toc68443270"/>
      <w:bookmarkStart w:id="99" w:name="_Toc361993648"/>
      <w:r w:rsidRPr="001C5060">
        <w:rPr>
          <w:rFonts w:ascii="Arial" w:hAnsi="Arial" w:cs="Arial"/>
          <w:szCs w:val="22"/>
        </w:rPr>
        <w:lastRenderedPageBreak/>
        <w:t>Performance Parameters Interrelationship</w:t>
      </w:r>
      <w:bookmarkEnd w:id="98"/>
      <w:r w:rsidRPr="001C5060">
        <w:rPr>
          <w:rStyle w:val="Appelnotedebasdep"/>
          <w:rFonts w:ascii="Arial" w:hAnsi="Arial" w:cs="Arial"/>
          <w:szCs w:val="22"/>
          <w:vertAlign w:val="superscript"/>
        </w:rPr>
        <w:footnoteReference w:id="8"/>
      </w:r>
      <w:bookmarkEnd w:id="99"/>
    </w:p>
    <w:p w14:paraId="290F7BBD"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In many instances, the characteristics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affect all or some of the performance parameters (e.g., the signal-to-noise ratio [SNR] affects accuracy and integrity).  Also, a characteristic may affect different parameters in different ways (e.g., the number of stations available to determine a fix may improve accuracy but may reduce integrity).  In addition, the impact of a performance parameter and system characteristic may differ from user community to user community. These interrelationships and other possible interrelationships among performance factors, system characteristics, and user applications are optimized to meet the application’s requirements for shipborne receivers. </w:t>
      </w:r>
    </w:p>
    <w:p w14:paraId="520ABB6E" w14:textId="77777777" w:rsidR="000D0FA4" w:rsidRPr="001C5060" w:rsidRDefault="000D0FA4" w:rsidP="0014568A">
      <w:pPr>
        <w:autoSpaceDE w:val="0"/>
        <w:autoSpaceDN w:val="0"/>
        <w:adjustRightInd w:val="0"/>
        <w:jc w:val="both"/>
        <w:rPr>
          <w:rFonts w:ascii="Arial" w:hAnsi="Arial" w:cs="Arial"/>
          <w:bCs/>
          <w:sz w:val="22"/>
          <w:szCs w:val="22"/>
        </w:rPr>
      </w:pPr>
    </w:p>
    <w:p w14:paraId="00C54687"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00" w:name="_Toc361993649"/>
      <w:r w:rsidRPr="001C5060">
        <w:rPr>
          <w:rFonts w:ascii="Arial" w:hAnsi="Arial" w:cs="Arial"/>
          <w:szCs w:val="22"/>
        </w:rPr>
        <w:t>Phase Factors</w:t>
      </w:r>
      <w:bookmarkEnd w:id="100"/>
    </w:p>
    <w:p w14:paraId="2B2F5B2C" w14:textId="77777777" w:rsidR="0065150E" w:rsidRDefault="0065150E" w:rsidP="0014568A">
      <w:pPr>
        <w:jc w:val="both"/>
        <w:rPr>
          <w:rFonts w:ascii="Arial" w:hAnsi="Arial" w:cs="Arial"/>
          <w:sz w:val="22"/>
          <w:szCs w:val="22"/>
        </w:rPr>
      </w:pPr>
      <w:r w:rsidRPr="001C5060">
        <w:rPr>
          <w:rFonts w:ascii="Arial" w:hAnsi="Arial" w:cs="Arial"/>
          <w:sz w:val="22"/>
          <w:szCs w:val="22"/>
        </w:rPr>
        <w:t xml:space="preserve">An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receiver takes Time of Arrival (TOA) measurements of the Loran signals. For the purpose of positioning, the TOA measurement is converted to a pseudo range by multiplication with the speed of light (</w:t>
      </w:r>
      <w:r w:rsidRPr="001C5060">
        <w:rPr>
          <w:rFonts w:ascii="Arial" w:hAnsi="Arial" w:cs="Arial"/>
          <w:i/>
          <w:sz w:val="22"/>
          <w:szCs w:val="22"/>
        </w:rPr>
        <w:t>c)</w:t>
      </w:r>
      <w:r w:rsidRPr="001C5060">
        <w:rPr>
          <w:rFonts w:ascii="Arial" w:hAnsi="Arial" w:cs="Arial"/>
          <w:sz w:val="22"/>
          <w:szCs w:val="22"/>
        </w:rPr>
        <w:t xml:space="preserve">. Since the Loran signals propagate through air and over a conducting surface, the propagation speed is lower than the speed of light in vacuum. The Time of Arrival needs to be corrected to compensate for the delay due to lower propagation speed. Refer to Figure 3.3 for an illustration of the definitions below and their relationship.  Appendix D also contains additional information on the various phase factors. </w:t>
      </w:r>
    </w:p>
    <w:p w14:paraId="52C96E51" w14:textId="77777777" w:rsidR="000D0FA4" w:rsidRPr="001C5060" w:rsidRDefault="000D0FA4" w:rsidP="0014568A">
      <w:pPr>
        <w:jc w:val="both"/>
        <w:rPr>
          <w:rFonts w:ascii="Arial" w:hAnsi="Arial" w:cs="Arial"/>
          <w:sz w:val="22"/>
          <w:szCs w:val="22"/>
        </w:rPr>
      </w:pPr>
    </w:p>
    <w:p w14:paraId="1499FBC6" w14:textId="77777777" w:rsidR="0065150E" w:rsidRPr="001C5060" w:rsidRDefault="0065150E" w:rsidP="001C5060">
      <w:pPr>
        <w:pStyle w:val="Titre6"/>
        <w:numPr>
          <w:ilvl w:val="0"/>
          <w:numId w:val="0"/>
        </w:numPr>
        <w:ind w:left="1152" w:hanging="1152"/>
        <w:rPr>
          <w:rFonts w:ascii="Arial" w:hAnsi="Arial" w:cs="Arial"/>
          <w:szCs w:val="22"/>
        </w:rPr>
      </w:pPr>
      <w:bookmarkStart w:id="101" w:name="_Toc232576650"/>
      <w:bookmarkStart w:id="102" w:name="_Toc361993650"/>
      <w:r w:rsidRPr="001C5060">
        <w:rPr>
          <w:rFonts w:ascii="Arial" w:hAnsi="Arial" w:cs="Arial"/>
          <w:szCs w:val="22"/>
        </w:rPr>
        <w:t>Primary Phase Factor</w:t>
      </w:r>
      <w:bookmarkEnd w:id="101"/>
      <w:bookmarkEnd w:id="102"/>
    </w:p>
    <w:p w14:paraId="725C8ABB" w14:textId="77777777" w:rsidR="0065150E" w:rsidRPr="001C5060"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The primary phase factor (PF) accounts for the fact that the Loran signals propagate through the earth’s atmosphere as opposed to in free space (vacuum). The speed of light in atmosphere used is </w:t>
      </w:r>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pf</m:t>
            </m:r>
          </m:sub>
        </m:sSub>
      </m:oMath>
      <w:r w:rsidRPr="001C5060">
        <w:rPr>
          <w:rFonts w:ascii="Arial" w:hAnsi="Arial" w:cs="Arial"/>
          <w:sz w:val="22"/>
          <w:szCs w:val="22"/>
        </w:rPr>
        <w:t xml:space="preserve"> = 299691162 m/s which corresponds to an index of refraction of approximately 1.000338.  </w:t>
      </w:r>
    </w:p>
    <w:p w14:paraId="634323CA" w14:textId="77777777" w:rsidR="0065150E" w:rsidRPr="001C5060" w:rsidRDefault="0065150E" w:rsidP="0014568A">
      <w:pPr>
        <w:autoSpaceDE w:val="0"/>
        <w:autoSpaceDN w:val="0"/>
        <w:adjustRightInd w:val="0"/>
        <w:jc w:val="both"/>
        <w:rPr>
          <w:rFonts w:ascii="Arial" w:hAnsi="Arial" w:cs="Arial"/>
          <w:sz w:val="22"/>
          <w:szCs w:val="22"/>
        </w:rPr>
      </w:pPr>
    </w:p>
    <w:p w14:paraId="21C0DFF7" w14:textId="77777777" w:rsidR="0065150E" w:rsidRPr="001C5060" w:rsidRDefault="0065150E" w:rsidP="0014568A">
      <w:pPr>
        <w:autoSpaceDE w:val="0"/>
        <w:autoSpaceDN w:val="0"/>
        <w:adjustRightInd w:val="0"/>
        <w:rPr>
          <w:rFonts w:ascii="Arial" w:hAnsi="Arial" w:cs="Arial"/>
          <w:sz w:val="22"/>
          <w:szCs w:val="22"/>
        </w:rPr>
      </w:pPr>
      <w:r w:rsidRPr="001C5060">
        <w:rPr>
          <w:rFonts w:ascii="Arial" w:hAnsi="Arial" w:cs="Arial"/>
          <w:sz w:val="22"/>
          <w:szCs w:val="22"/>
        </w:rPr>
        <w:t>The lower propagation speed is compensated for by a primary factor delay in the TOA processing. This is incorporated in Equation 3.1 discussed next.</w:t>
      </w:r>
    </w:p>
    <w:p w14:paraId="7F5CC990" w14:textId="77777777" w:rsidR="0065150E" w:rsidRPr="001C5060" w:rsidRDefault="0065150E" w:rsidP="0014568A">
      <w:pPr>
        <w:autoSpaceDE w:val="0"/>
        <w:autoSpaceDN w:val="0"/>
        <w:adjustRightInd w:val="0"/>
        <w:rPr>
          <w:rFonts w:ascii="Arial" w:hAnsi="Arial" w:cs="Arial"/>
          <w:sz w:val="22"/>
          <w:szCs w:val="22"/>
        </w:rPr>
      </w:pPr>
    </w:p>
    <w:p w14:paraId="25AD9A6A" w14:textId="77777777" w:rsidR="0065150E" w:rsidRPr="001C5060" w:rsidRDefault="0065150E" w:rsidP="001C5060">
      <w:pPr>
        <w:pStyle w:val="Titre6"/>
        <w:numPr>
          <w:ilvl w:val="0"/>
          <w:numId w:val="0"/>
        </w:numPr>
        <w:ind w:left="1152" w:hanging="1152"/>
        <w:rPr>
          <w:rFonts w:ascii="Arial" w:hAnsi="Arial" w:cs="Arial"/>
          <w:szCs w:val="22"/>
        </w:rPr>
      </w:pPr>
      <w:bookmarkStart w:id="103" w:name="_Toc232576651"/>
      <w:bookmarkStart w:id="104" w:name="_Toc361993651"/>
      <w:r w:rsidRPr="001C5060">
        <w:rPr>
          <w:rFonts w:ascii="Arial" w:hAnsi="Arial" w:cs="Arial"/>
          <w:szCs w:val="22"/>
        </w:rPr>
        <w:t>Secondary Phase Factor</w:t>
      </w:r>
      <w:bookmarkEnd w:id="103"/>
      <w:bookmarkEnd w:id="104"/>
    </w:p>
    <w:p w14:paraId="1009AD27" w14:textId="77777777" w:rsidR="0065150E" w:rsidRPr="001C5060"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The sea-water secondary phase factor (SF), reflects the fact that the Loran ground wave is further retarded when traveling over seawater as opposed to through the atmosphere.  Equation 3.1 calculates the total Primary Factor and Secondary Factor phase delay </w:t>
      </w:r>
      <w:r w:rsidRPr="001C5060">
        <w:rPr>
          <w:rFonts w:ascii="Arial" w:hAnsi="Arial" w:cs="Arial"/>
          <w:i/>
          <w:sz w:val="22"/>
          <w:szCs w:val="22"/>
        </w:rPr>
        <w:t>p</w:t>
      </w:r>
      <w:r w:rsidRPr="001C5060">
        <w:rPr>
          <w:rFonts w:ascii="Arial" w:hAnsi="Arial" w:cs="Arial"/>
          <w:sz w:val="22"/>
          <w:szCs w:val="22"/>
        </w:rPr>
        <w:t xml:space="preserve"> in meters</w:t>
      </w:r>
      <w:r w:rsidRPr="001C5060">
        <w:rPr>
          <w:rStyle w:val="Appelnotedebasdep"/>
          <w:rFonts w:ascii="Arial" w:hAnsi="Arial" w:cs="Arial"/>
          <w:sz w:val="22"/>
          <w:szCs w:val="22"/>
          <w:vertAlign w:val="superscript"/>
        </w:rPr>
        <w:footnoteReference w:id="9"/>
      </w:r>
      <w:r w:rsidRPr="001C5060">
        <w:rPr>
          <w:rFonts w:ascii="Arial" w:hAnsi="Arial" w:cs="Arial"/>
          <w:sz w:val="22"/>
          <w:szCs w:val="22"/>
          <w:vertAlign w:val="superscript"/>
        </w:rPr>
        <w:t xml:space="preserve"> </w:t>
      </w:r>
      <w:r w:rsidRPr="001C5060">
        <w:rPr>
          <w:rFonts w:ascii="Arial" w:hAnsi="Arial" w:cs="Arial"/>
          <w:sz w:val="22"/>
          <w:szCs w:val="22"/>
        </w:rPr>
        <w:t xml:space="preserve"> </w:t>
      </w:r>
    </w:p>
    <w:p w14:paraId="5E446012" w14:textId="77777777" w:rsidR="0065150E" w:rsidRPr="001C5060" w:rsidRDefault="0065150E" w:rsidP="0014568A">
      <w:pPr>
        <w:autoSpaceDE w:val="0"/>
        <w:autoSpaceDN w:val="0"/>
        <w:adjustRightInd w:val="0"/>
        <w:rPr>
          <w:rFonts w:ascii="Arial" w:hAnsi="Arial" w:cs="Arial"/>
        </w:rPr>
      </w:pPr>
    </w:p>
    <w:p w14:paraId="00268782" w14:textId="77777777" w:rsidR="0065150E" w:rsidRPr="001C5060" w:rsidRDefault="0065150E" w:rsidP="0014568A">
      <w:pPr>
        <w:autoSpaceDE w:val="0"/>
        <w:autoSpaceDN w:val="0"/>
        <w:adjustRightInd w:val="0"/>
        <w:jc w:val="center"/>
        <w:rPr>
          <w:rFonts w:ascii="Arial" w:hAnsi="Arial" w:cs="Arial"/>
        </w:rPr>
      </w:pPr>
      <w:r w:rsidRPr="001C5060">
        <w:rPr>
          <w:rFonts w:ascii="Arial" w:hAnsi="Arial" w:cs="Arial"/>
          <w:position w:val="-24"/>
        </w:rPr>
        <w:object w:dxaOrig="4700" w:dyaOrig="620" w14:anchorId="06D049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75pt;height:30.75pt" o:ole="">
            <v:imagedata r:id="rId23" o:title=""/>
          </v:shape>
          <o:OLEObject Type="Embed" ProgID="Equation.3" ShapeID="_x0000_i1025" DrawAspect="Content" ObjectID="_1507647945" r:id="rId24"/>
        </w:object>
      </w:r>
      <w:r w:rsidRPr="001C5060">
        <w:rPr>
          <w:rFonts w:ascii="Arial" w:hAnsi="Arial" w:cs="Arial"/>
        </w:rPr>
        <w:tab/>
      </w:r>
      <w:r w:rsidRPr="001C5060">
        <w:rPr>
          <w:rFonts w:ascii="Arial" w:hAnsi="Arial" w:cs="Arial"/>
        </w:rPr>
        <w:tab/>
      </w:r>
      <w:r w:rsidRPr="001C5060">
        <w:rPr>
          <w:rFonts w:ascii="Arial" w:hAnsi="Arial" w:cs="Arial"/>
        </w:rPr>
        <w:tab/>
      </w:r>
      <w:r w:rsidRPr="001C5060">
        <w:rPr>
          <w:rFonts w:ascii="Arial" w:hAnsi="Arial" w:cs="Arial"/>
        </w:rPr>
        <w:tab/>
        <w:t>Equation 3.1</w:t>
      </w:r>
    </w:p>
    <w:p w14:paraId="61292818" w14:textId="77777777" w:rsidR="0065150E" w:rsidRPr="001C5060" w:rsidRDefault="0065150E" w:rsidP="0014568A">
      <w:pPr>
        <w:autoSpaceDE w:val="0"/>
        <w:autoSpaceDN w:val="0"/>
        <w:adjustRightInd w:val="0"/>
        <w:rPr>
          <w:rFonts w:ascii="Arial" w:hAnsi="Arial" w:cs="Arial"/>
        </w:rPr>
      </w:pPr>
    </w:p>
    <w:p w14:paraId="02F3FE76" w14:textId="77777777" w:rsidR="0065150E" w:rsidRPr="001C5060" w:rsidRDefault="0065150E" w:rsidP="0014568A">
      <w:pPr>
        <w:ind w:left="556"/>
        <w:rPr>
          <w:rFonts w:ascii="Arial" w:hAnsi="Arial" w:cs="Arial"/>
        </w:rPr>
      </w:pPr>
      <w:proofErr w:type="gramStart"/>
      <w:r w:rsidRPr="001C5060">
        <w:rPr>
          <w:rFonts w:ascii="Arial" w:hAnsi="Arial" w:cs="Arial"/>
        </w:rPr>
        <w:t>where</w:t>
      </w:r>
      <w:proofErr w:type="gramEnd"/>
    </w:p>
    <w:p w14:paraId="65759948"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i/>
        </w:rPr>
        <w:tab/>
      </w:r>
      <w:r w:rsidRPr="001C5060">
        <w:rPr>
          <w:rFonts w:ascii="Arial" w:hAnsi="Arial" w:cs="Arial"/>
        </w:rPr>
        <w:t>=</w:t>
      </w:r>
      <w:r w:rsidRPr="001C5060">
        <w:rPr>
          <w:rFonts w:ascii="Arial" w:hAnsi="Arial" w:cs="Arial"/>
        </w:rPr>
        <w:tab/>
        <w:t>phase delay in metres,</w:t>
      </w:r>
    </w:p>
    <w:p w14:paraId="6B8643A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S</w:t>
      </w:r>
      <w:r w:rsidRPr="001C5060">
        <w:rPr>
          <w:rFonts w:ascii="Arial" w:hAnsi="Arial" w:cs="Arial"/>
          <w:i/>
        </w:rPr>
        <w:tab/>
      </w:r>
      <w:r w:rsidRPr="001C5060">
        <w:rPr>
          <w:rFonts w:ascii="Arial" w:hAnsi="Arial" w:cs="Arial"/>
        </w:rPr>
        <w:t xml:space="preserve">= </w:t>
      </w:r>
      <w:r w:rsidRPr="001C5060">
        <w:rPr>
          <w:rFonts w:ascii="Arial" w:hAnsi="Arial" w:cs="Arial"/>
        </w:rPr>
        <w:tab/>
        <w:t>10</w:t>
      </w:r>
      <w:r w:rsidRPr="001C5060">
        <w:rPr>
          <w:rFonts w:ascii="Arial" w:hAnsi="Arial" w:cs="Arial"/>
          <w:vertAlign w:val="superscript"/>
        </w:rPr>
        <w:t>-5</w:t>
      </w:r>
      <w:r w:rsidRPr="001C5060">
        <w:rPr>
          <w:rFonts w:ascii="Arial" w:hAnsi="Arial" w:cs="Arial"/>
        </w:rPr>
        <w:t xml:space="preserve"> times distance in metres,</w:t>
      </w:r>
    </w:p>
    <w:p w14:paraId="18DDA4F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e</w:t>
      </w:r>
      <w:r w:rsidRPr="001C5060">
        <w:rPr>
          <w:rFonts w:ascii="Arial" w:hAnsi="Arial" w:cs="Arial"/>
          <w:i/>
        </w:rPr>
        <w:tab/>
      </w:r>
      <w:r w:rsidRPr="001C5060">
        <w:rPr>
          <w:rFonts w:ascii="Arial" w:hAnsi="Arial" w:cs="Arial"/>
        </w:rPr>
        <w:t>=</w:t>
      </w:r>
      <w:r w:rsidRPr="001C5060">
        <w:rPr>
          <w:rFonts w:ascii="Arial" w:hAnsi="Arial" w:cs="Arial"/>
        </w:rPr>
        <w:tab/>
        <w:t>base of natural logarithm = 2.71828,</w:t>
      </w:r>
    </w:p>
    <w:p w14:paraId="0A0DC4F0"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B</w:t>
      </w:r>
      <w:r w:rsidRPr="001C5060">
        <w:rPr>
          <w:rFonts w:ascii="Arial" w:hAnsi="Arial" w:cs="Arial"/>
          <w:vertAlign w:val="subscript"/>
        </w:rPr>
        <w:t>1</w:t>
      </w:r>
      <w:proofErr w:type="gramStart"/>
      <w:r w:rsidRPr="001C5060">
        <w:rPr>
          <w:rFonts w:ascii="Arial" w:hAnsi="Arial" w:cs="Arial"/>
          <w:vertAlign w:val="subscript"/>
        </w:rPr>
        <w:t>..</w:t>
      </w:r>
      <w:proofErr w:type="gramEnd"/>
      <w:r w:rsidRPr="001C5060">
        <w:rPr>
          <w:rFonts w:ascii="Arial" w:hAnsi="Arial" w:cs="Arial"/>
          <w:vertAlign w:val="subscript"/>
        </w:rPr>
        <w:t>5</w:t>
      </w:r>
      <w:r w:rsidRPr="001C5060">
        <w:rPr>
          <w:rFonts w:ascii="Arial" w:hAnsi="Arial" w:cs="Arial"/>
        </w:rPr>
        <w:t xml:space="preserve"> </w:t>
      </w:r>
      <w:r w:rsidRPr="001C5060">
        <w:rPr>
          <w:rFonts w:ascii="Arial" w:hAnsi="Arial" w:cs="Arial"/>
        </w:rPr>
        <w:tab/>
        <w:t>=</w:t>
      </w:r>
      <w:r w:rsidRPr="001C5060">
        <w:rPr>
          <w:rFonts w:ascii="Arial" w:hAnsi="Arial" w:cs="Arial"/>
        </w:rPr>
        <w:tab/>
        <w:t>coefficients for all-seawater path.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tblGrid>
      <w:tr w:rsidR="0065150E" w:rsidRPr="001C5060" w14:paraId="01397E6C"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4D48E9AD" w14:textId="77777777" w:rsidR="0065150E" w:rsidRPr="001C5060" w:rsidRDefault="0065150E" w:rsidP="0014568A">
            <w:pPr>
              <w:rPr>
                <w:rFonts w:ascii="Arial" w:hAnsi="Arial" w:cs="Arial"/>
              </w:rPr>
            </w:pPr>
            <w:r w:rsidRPr="001C5060">
              <w:rPr>
                <w:rFonts w:ascii="Arial" w:hAnsi="Arial" w:cs="Arial"/>
                <w:i/>
              </w:rPr>
              <w:lastRenderedPageBreak/>
              <w:t>B</w:t>
            </w:r>
            <w:r w:rsidRPr="001C5060">
              <w:rPr>
                <w:rFonts w:ascii="Arial" w:hAnsi="Arial" w:cs="Arial"/>
                <w:vertAlign w:val="subscript"/>
              </w:rPr>
              <w:t>1</w:t>
            </w:r>
            <w:r w:rsidRPr="001C5060">
              <w:rPr>
                <w:rFonts w:ascii="Arial" w:hAnsi="Arial" w:cs="Arial"/>
              </w:rPr>
              <w:t xml:space="preserve"> = -111</w:t>
            </w:r>
          </w:p>
        </w:tc>
      </w:tr>
      <w:tr w:rsidR="0065150E" w:rsidRPr="001C5060" w14:paraId="297E72BB"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15B3B048"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2</w:t>
            </w:r>
            <w:r w:rsidRPr="001C5060">
              <w:rPr>
                <w:rFonts w:ascii="Arial" w:hAnsi="Arial" w:cs="Arial"/>
              </w:rPr>
              <w:t xml:space="preserve"> = 98.20</w:t>
            </w:r>
          </w:p>
        </w:tc>
      </w:tr>
      <w:tr w:rsidR="0065150E" w:rsidRPr="001C5060" w14:paraId="035497C9"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7304343A"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3</w:t>
            </w:r>
            <w:r w:rsidRPr="001C5060">
              <w:rPr>
                <w:rFonts w:ascii="Arial" w:hAnsi="Arial" w:cs="Arial"/>
              </w:rPr>
              <w:t xml:space="preserve"> = 13</w:t>
            </w:r>
          </w:p>
        </w:tc>
      </w:tr>
      <w:tr w:rsidR="0065150E" w:rsidRPr="001C5060" w14:paraId="10E799FC"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5F4FBBE1"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4</w:t>
            </w:r>
            <w:r w:rsidRPr="001C5060">
              <w:rPr>
                <w:rFonts w:ascii="Arial" w:hAnsi="Arial" w:cs="Arial"/>
              </w:rPr>
              <w:t xml:space="preserve"> = 113</w:t>
            </w:r>
          </w:p>
        </w:tc>
      </w:tr>
      <w:tr w:rsidR="0065150E" w:rsidRPr="001C5060" w14:paraId="62A2764F"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200B0A9A"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5</w:t>
            </w:r>
            <w:r w:rsidRPr="001C5060">
              <w:rPr>
                <w:rFonts w:ascii="Arial" w:hAnsi="Arial" w:cs="Arial"/>
              </w:rPr>
              <w:t xml:space="preserve"> = 0</w:t>
            </w:r>
          </w:p>
        </w:tc>
      </w:tr>
    </w:tbl>
    <w:p w14:paraId="0DA18FAA" w14:textId="77777777" w:rsidR="0065150E" w:rsidRPr="001C5060" w:rsidRDefault="0065150E" w:rsidP="0014568A">
      <w:pPr>
        <w:tabs>
          <w:tab w:val="left" w:pos="1843"/>
        </w:tabs>
        <w:spacing w:before="120" w:after="120"/>
        <w:jc w:val="both"/>
        <w:rPr>
          <w:rFonts w:ascii="Arial" w:hAnsi="Arial" w:cs="Arial"/>
          <w:sz w:val="22"/>
          <w:szCs w:val="22"/>
        </w:rPr>
      </w:pPr>
      <w:r w:rsidRPr="001C5060">
        <w:rPr>
          <w:rFonts w:ascii="Arial" w:hAnsi="Arial" w:cs="Arial"/>
          <w:sz w:val="22"/>
          <w:szCs w:val="22"/>
        </w:rPr>
        <w:t xml:space="preserve">In order to calculate the phase delay in seconds, </w:t>
      </w:r>
      <w:r w:rsidRPr="001C5060">
        <w:rPr>
          <w:rFonts w:ascii="Arial" w:hAnsi="Arial" w:cs="Arial"/>
          <w:i/>
          <w:sz w:val="22"/>
          <w:szCs w:val="22"/>
        </w:rPr>
        <w:t>p</w:t>
      </w:r>
      <w:r w:rsidRPr="001C5060">
        <w:rPr>
          <w:rFonts w:ascii="Arial" w:hAnsi="Arial" w:cs="Arial"/>
          <w:sz w:val="22"/>
          <w:szCs w:val="22"/>
        </w:rPr>
        <w:t xml:space="preserve"> in Equation 3.1 needs to be divided by the speed of light in vacuum, </w:t>
      </w:r>
      <w:r w:rsidRPr="001C5060">
        <w:rPr>
          <w:rFonts w:ascii="Arial" w:hAnsi="Arial" w:cs="Arial"/>
          <w:i/>
          <w:sz w:val="22"/>
          <w:szCs w:val="22"/>
        </w:rPr>
        <w:t xml:space="preserve">c </w:t>
      </w:r>
      <w:r w:rsidRPr="001C5060">
        <w:rPr>
          <w:rFonts w:ascii="Arial" w:hAnsi="Arial" w:cs="Arial"/>
          <w:sz w:val="22"/>
          <w:szCs w:val="22"/>
        </w:rPr>
        <w:t>(299792458 m/s).</w:t>
      </w:r>
    </w:p>
    <w:p w14:paraId="0A1133DE" w14:textId="77777777" w:rsidR="0065150E" w:rsidRDefault="0065150E" w:rsidP="0014568A">
      <w:pPr>
        <w:tabs>
          <w:tab w:val="left" w:pos="1843"/>
        </w:tabs>
        <w:spacing w:before="120" w:after="120"/>
        <w:ind w:left="10" w:hanging="10"/>
        <w:jc w:val="both"/>
        <w:rPr>
          <w:rFonts w:ascii="Arial" w:hAnsi="Arial" w:cs="Arial"/>
          <w:sz w:val="22"/>
          <w:szCs w:val="22"/>
        </w:rPr>
      </w:pPr>
      <w:r w:rsidRPr="001C5060">
        <w:rPr>
          <w:rFonts w:ascii="Arial" w:hAnsi="Arial" w:cs="Arial"/>
          <w:sz w:val="22"/>
          <w:szCs w:val="22"/>
        </w:rPr>
        <w:t>The user receiver compensates for Primary Factor and Secondary Factor delays using Equation 3.1.</w:t>
      </w:r>
    </w:p>
    <w:p w14:paraId="50FF8D96" w14:textId="77777777" w:rsidR="000D0FA4" w:rsidRPr="001C5060" w:rsidRDefault="000D0FA4" w:rsidP="0014568A">
      <w:pPr>
        <w:tabs>
          <w:tab w:val="left" w:pos="1843"/>
        </w:tabs>
        <w:spacing w:before="120" w:after="120"/>
        <w:ind w:left="10" w:hanging="10"/>
        <w:jc w:val="both"/>
        <w:rPr>
          <w:rFonts w:ascii="Arial" w:hAnsi="Arial" w:cs="Arial"/>
          <w:sz w:val="22"/>
          <w:szCs w:val="22"/>
        </w:rPr>
      </w:pPr>
    </w:p>
    <w:p w14:paraId="76E78755" w14:textId="77777777" w:rsidR="0065150E" w:rsidRPr="001C5060" w:rsidRDefault="0065150E" w:rsidP="001C5060">
      <w:pPr>
        <w:pStyle w:val="Titre6"/>
        <w:numPr>
          <w:ilvl w:val="0"/>
          <w:numId w:val="0"/>
        </w:numPr>
        <w:ind w:left="1152" w:hanging="1152"/>
        <w:rPr>
          <w:rFonts w:ascii="Arial" w:hAnsi="Arial" w:cs="Arial"/>
          <w:szCs w:val="22"/>
        </w:rPr>
      </w:pPr>
      <w:bookmarkStart w:id="105" w:name="_Toc361993652"/>
      <w:r w:rsidRPr="001C5060">
        <w:rPr>
          <w:rFonts w:ascii="Arial" w:hAnsi="Arial" w:cs="Arial"/>
          <w:szCs w:val="22"/>
        </w:rPr>
        <w:t>Additional Secondary Phase Factor (nominal)</w:t>
      </w:r>
      <w:bookmarkEnd w:id="105"/>
      <w:r w:rsidRPr="001C5060">
        <w:rPr>
          <w:rFonts w:ascii="Arial" w:hAnsi="Arial" w:cs="Arial"/>
          <w:szCs w:val="22"/>
        </w:rPr>
        <w:t xml:space="preserve"> </w:t>
      </w:r>
    </w:p>
    <w:p w14:paraId="2B3FD1E6"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Additional Secondary Phase Factor (ASF), accounts for the additional delay caused by signal propagation over land and elevated terrain when compared to the delay experienced over sea-water. Depending on the receiver’s location, signals from some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transmitters may have </w:t>
      </w:r>
      <w:proofErr w:type="spellStart"/>
      <w:r w:rsidRPr="001C5060">
        <w:rPr>
          <w:rFonts w:ascii="Arial" w:hAnsi="Arial" w:cs="Arial"/>
          <w:sz w:val="22"/>
          <w:szCs w:val="22"/>
        </w:rPr>
        <w:t>traveled</w:t>
      </w:r>
      <w:proofErr w:type="spellEnd"/>
      <w:r w:rsidRPr="001C5060">
        <w:rPr>
          <w:rFonts w:ascii="Arial" w:hAnsi="Arial" w:cs="Arial"/>
          <w:sz w:val="22"/>
          <w:szCs w:val="22"/>
        </w:rPr>
        <w:t xml:space="preserve"> hundreds of </w:t>
      </w:r>
      <w:proofErr w:type="spellStart"/>
      <w:r w:rsidRPr="001C5060">
        <w:rPr>
          <w:rFonts w:ascii="Arial" w:hAnsi="Arial" w:cs="Arial"/>
          <w:sz w:val="22"/>
          <w:szCs w:val="22"/>
        </w:rPr>
        <w:t>kilometers</w:t>
      </w:r>
      <w:proofErr w:type="spellEnd"/>
      <w:r w:rsidRPr="001C5060">
        <w:rPr>
          <w:rFonts w:ascii="Arial" w:hAnsi="Arial" w:cs="Arial"/>
          <w:sz w:val="22"/>
          <w:szCs w:val="22"/>
        </w:rPr>
        <w:t xml:space="preserve"> over land and must be corrected to account for the additional delay imparted by the non-seawater portion of the signal path. An ASF is the cumulative delay the signal experiences when traveling over sections of land with different ground conductivity. </w:t>
      </w:r>
    </w:p>
    <w:p w14:paraId="4A642E82" w14:textId="77777777" w:rsidR="0065150E" w:rsidRPr="001C5060" w:rsidRDefault="0065150E" w:rsidP="0014568A">
      <w:pPr>
        <w:rPr>
          <w:rFonts w:ascii="Arial" w:hAnsi="Arial" w:cs="Arial"/>
          <w:sz w:val="22"/>
          <w:szCs w:val="22"/>
        </w:rPr>
      </w:pPr>
    </w:p>
    <w:p w14:paraId="005915C9"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 provider publishes ASFs for a geographic area of interest (e.g. a </w:t>
      </w:r>
      <w:proofErr w:type="spellStart"/>
      <w:r w:rsidRPr="001C5060">
        <w:rPr>
          <w:rFonts w:ascii="Arial" w:hAnsi="Arial" w:cs="Arial"/>
          <w:sz w:val="22"/>
          <w:szCs w:val="22"/>
        </w:rPr>
        <w:t>Harbor</w:t>
      </w:r>
      <w:proofErr w:type="spellEnd"/>
      <w:r w:rsidRPr="001C5060">
        <w:rPr>
          <w:rFonts w:ascii="Arial" w:hAnsi="Arial" w:cs="Arial"/>
          <w:sz w:val="22"/>
          <w:szCs w:val="22"/>
        </w:rPr>
        <w:t xml:space="preserve"> Entrance and Approach area). ASFs are published as a nominal ASF value and an ASF grid provides the difference from the nominal value as a function of geographic location within the grid for each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station. The receiver determines the ASF value for its location by adding the nominal ASF value with the ASF grid value for its location. </w:t>
      </w:r>
    </w:p>
    <w:p w14:paraId="74A56A5A" w14:textId="77777777" w:rsidR="0065150E" w:rsidRPr="001C5060" w:rsidRDefault="0065150E" w:rsidP="0014568A">
      <w:pPr>
        <w:rPr>
          <w:rFonts w:ascii="Arial" w:hAnsi="Arial" w:cs="Arial"/>
          <w:sz w:val="22"/>
          <w:szCs w:val="22"/>
        </w:rPr>
      </w:pPr>
    </w:p>
    <w:p w14:paraId="08EDF097" w14:textId="77777777" w:rsidR="0065150E" w:rsidRPr="001C5060" w:rsidRDefault="0065150E" w:rsidP="0014568A">
      <w:pPr>
        <w:rPr>
          <w:rFonts w:ascii="Arial" w:hAnsi="Arial" w:cs="Arial"/>
          <w:sz w:val="22"/>
          <w:szCs w:val="22"/>
        </w:rPr>
      </w:pPr>
      <w:r w:rsidRPr="001C5060">
        <w:rPr>
          <w:rFonts w:ascii="Arial" w:hAnsi="Arial" w:cs="Arial"/>
          <w:sz w:val="22"/>
          <w:szCs w:val="22"/>
        </w:rPr>
        <w:t xml:space="preserve">ASF = </w:t>
      </w:r>
      <w:proofErr w:type="spellStart"/>
      <w:r w:rsidRPr="001C5060">
        <w:rPr>
          <w:rFonts w:ascii="Arial" w:hAnsi="Arial" w:cs="Arial"/>
          <w:sz w:val="22"/>
          <w:szCs w:val="22"/>
        </w:rPr>
        <w:t>ASF</w:t>
      </w:r>
      <w:r w:rsidRPr="001C5060">
        <w:rPr>
          <w:rFonts w:ascii="Arial" w:hAnsi="Arial" w:cs="Arial"/>
          <w:sz w:val="22"/>
          <w:szCs w:val="22"/>
          <w:vertAlign w:val="subscript"/>
        </w:rPr>
        <w:t>nominal</w:t>
      </w:r>
      <w:proofErr w:type="spellEnd"/>
      <w:r w:rsidRPr="001C5060">
        <w:rPr>
          <w:rFonts w:ascii="Arial" w:hAnsi="Arial" w:cs="Arial"/>
          <w:sz w:val="22"/>
          <w:szCs w:val="22"/>
        </w:rPr>
        <w:t xml:space="preserve"> + </w:t>
      </w:r>
      <w:proofErr w:type="spellStart"/>
      <w:r w:rsidRPr="001C5060">
        <w:rPr>
          <w:rFonts w:ascii="Arial" w:hAnsi="Arial" w:cs="Arial"/>
          <w:sz w:val="22"/>
          <w:szCs w:val="22"/>
        </w:rPr>
        <w:t>ASF</w:t>
      </w:r>
      <w:r w:rsidRPr="001C5060">
        <w:rPr>
          <w:rFonts w:ascii="Arial" w:hAnsi="Arial" w:cs="Arial"/>
          <w:sz w:val="22"/>
          <w:szCs w:val="22"/>
          <w:vertAlign w:val="subscript"/>
        </w:rPr>
        <w:t>grid</w:t>
      </w:r>
      <w:proofErr w:type="spellEnd"/>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t>Equation 3.2</w:t>
      </w:r>
    </w:p>
    <w:p w14:paraId="2B339651" w14:textId="77777777" w:rsidR="0065150E" w:rsidRPr="001C5060" w:rsidRDefault="0065150E" w:rsidP="0014568A">
      <w:pPr>
        <w:rPr>
          <w:rFonts w:ascii="Arial" w:hAnsi="Arial" w:cs="Arial"/>
          <w:sz w:val="22"/>
          <w:szCs w:val="22"/>
        </w:rPr>
      </w:pPr>
    </w:p>
    <w:p w14:paraId="751A6382"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 provider shall use Equation 3.1 in generating the nominal ASF and ASF grid values for publication. The user receiver shall use equation 3.1 to compensate for PF and SF delays in addition to the ASF delay.  ASFs are provided in microseconds. Even with the corrections, there are still residual errors.  The difference in ASF between locations does vary slightly thus resulting in some errors from the constant difference grid.</w:t>
      </w:r>
    </w:p>
    <w:p w14:paraId="10687A60" w14:textId="77777777" w:rsidR="0065150E" w:rsidRPr="001C5060" w:rsidRDefault="0065150E" w:rsidP="0014568A">
      <w:pPr>
        <w:jc w:val="both"/>
        <w:rPr>
          <w:rFonts w:ascii="Arial" w:hAnsi="Arial" w:cs="Arial"/>
          <w:sz w:val="22"/>
          <w:szCs w:val="22"/>
        </w:rPr>
      </w:pPr>
    </w:p>
    <w:p w14:paraId="132B6A0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Should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service provider offer ASF measurement error bound data, this should be employed by the receiver manufacturer in the computation of HPL. </w:t>
      </w:r>
    </w:p>
    <w:p w14:paraId="038E5387" w14:textId="77777777" w:rsidR="0065150E" w:rsidRPr="001C5060" w:rsidRDefault="0065150E" w:rsidP="0014568A">
      <w:pPr>
        <w:jc w:val="both"/>
        <w:rPr>
          <w:rFonts w:ascii="Arial" w:hAnsi="Arial" w:cs="Arial"/>
          <w:sz w:val="22"/>
          <w:szCs w:val="22"/>
        </w:rPr>
      </w:pPr>
    </w:p>
    <w:p w14:paraId="0627072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 recommended service provider ASF data format is presented in Appendix D. </w:t>
      </w:r>
    </w:p>
    <w:p w14:paraId="224979D2" w14:textId="77777777" w:rsidR="000D0FA4" w:rsidRPr="001C5060" w:rsidRDefault="000D0FA4" w:rsidP="001C5060">
      <w:pPr>
        <w:rPr>
          <w:lang w:val="en-US" w:eastAsia="en-US"/>
        </w:rPr>
      </w:pPr>
    </w:p>
    <w:p w14:paraId="77D3384A" w14:textId="77777777" w:rsidR="0065150E" w:rsidRPr="001C5060" w:rsidRDefault="0065150E" w:rsidP="001C5060">
      <w:pPr>
        <w:pStyle w:val="Titre6"/>
        <w:numPr>
          <w:ilvl w:val="0"/>
          <w:numId w:val="0"/>
        </w:numPr>
        <w:rPr>
          <w:rFonts w:ascii="Arial" w:hAnsi="Arial" w:cs="Arial"/>
          <w:szCs w:val="22"/>
        </w:rPr>
      </w:pPr>
      <w:bookmarkStart w:id="106" w:name="_Toc361993653"/>
      <w:r w:rsidRPr="001C5060">
        <w:rPr>
          <w:rFonts w:ascii="Arial" w:hAnsi="Arial" w:cs="Arial"/>
          <w:szCs w:val="22"/>
        </w:rPr>
        <w:t>Differential-Loran Corrections</w:t>
      </w:r>
      <w:bookmarkEnd w:id="106"/>
    </w:p>
    <w:p w14:paraId="7D23684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In order to provide the highest possible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accuracy, the maritime service provider installs a differential-Loran (</w:t>
      </w:r>
      <w:proofErr w:type="spellStart"/>
      <w:r w:rsidRPr="001C5060">
        <w:rPr>
          <w:rFonts w:ascii="Arial" w:hAnsi="Arial" w:cs="Arial"/>
          <w:sz w:val="22"/>
          <w:szCs w:val="22"/>
        </w:rPr>
        <w:t>DLoran</w:t>
      </w:r>
      <w:proofErr w:type="spellEnd"/>
      <w:r w:rsidRPr="001C5060">
        <w:rPr>
          <w:rFonts w:ascii="Arial" w:hAnsi="Arial" w:cs="Arial"/>
          <w:sz w:val="22"/>
          <w:szCs w:val="22"/>
        </w:rPr>
        <w:t xml:space="preserve">) Reference Station in a static location close to the area of interest. This Reference Station calculates differential-Loran corrections and broadcasts them through the Loran Data Channel of one or more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transmitters within range. The differential correction compensates for any temporal variations in Primary Factor, Secondary Factor and Additionally Secondary Factor delays, as well as possible errors in transmitter </w:t>
      </w:r>
      <w:r w:rsidRPr="001C5060">
        <w:rPr>
          <w:rFonts w:ascii="Arial" w:hAnsi="Arial" w:cs="Arial"/>
          <w:sz w:val="22"/>
          <w:szCs w:val="22"/>
        </w:rPr>
        <w:lastRenderedPageBreak/>
        <w:t>UTC synchronisation.  Differential-Loran corrections are provided in units of microseconds. The difference between the location of the differential Reference Station and the location of the user equipment can result in errors.</w:t>
      </w:r>
    </w:p>
    <w:p w14:paraId="5263DC6F" w14:textId="77777777" w:rsidR="0065150E" w:rsidRPr="001C5060" w:rsidRDefault="0065150E" w:rsidP="0014568A">
      <w:pPr>
        <w:rPr>
          <w:rFonts w:ascii="Arial" w:hAnsi="Arial" w:cs="Arial"/>
          <w:sz w:val="22"/>
          <w:szCs w:val="22"/>
        </w:rPr>
      </w:pPr>
    </w:p>
    <w:p w14:paraId="5C0C5F2C" w14:textId="77777777" w:rsidR="0065150E" w:rsidRPr="001C5060" w:rsidRDefault="0065150E" w:rsidP="0014568A">
      <w:pPr>
        <w:rPr>
          <w:rFonts w:ascii="Arial" w:hAnsi="Arial" w:cs="Arial"/>
        </w:rPr>
      </w:pPr>
      <w:r w:rsidRPr="001C5060">
        <w:rPr>
          <w:rFonts w:ascii="Arial" w:hAnsi="Arial" w:cs="Arial"/>
          <w:sz w:val="22"/>
          <w:szCs w:val="22"/>
        </w:rPr>
        <w:t>The differential data format is presented in App</w:t>
      </w:r>
      <w:r w:rsidRPr="001C5060">
        <w:rPr>
          <w:rFonts w:ascii="Arial" w:hAnsi="Arial" w:cs="Arial"/>
        </w:rPr>
        <w:t xml:space="preserve">endix B. </w:t>
      </w:r>
    </w:p>
    <w:p w14:paraId="61ABF472" w14:textId="77777777" w:rsidR="0065150E" w:rsidRPr="001C5060" w:rsidRDefault="0065150E" w:rsidP="0014568A">
      <w:pPr>
        <w:rPr>
          <w:rFonts w:ascii="Arial" w:hAnsi="Arial" w:cs="Arial"/>
        </w:rPr>
      </w:pPr>
    </w:p>
    <w:p w14:paraId="1CCDB4F9" w14:textId="77777777" w:rsidR="0065150E" w:rsidRPr="001C5060" w:rsidRDefault="0065150E" w:rsidP="001C5060">
      <w:pPr>
        <w:pStyle w:val="Titre6"/>
        <w:numPr>
          <w:ilvl w:val="0"/>
          <w:numId w:val="0"/>
        </w:numPr>
        <w:ind w:left="1152" w:hanging="1152"/>
        <w:rPr>
          <w:rFonts w:ascii="Arial" w:hAnsi="Arial" w:cs="Arial"/>
        </w:rPr>
      </w:pPr>
      <w:bookmarkStart w:id="107" w:name="_Toc361993654"/>
      <w:r w:rsidRPr="001C5060">
        <w:rPr>
          <w:rFonts w:ascii="Arial" w:hAnsi="Arial" w:cs="Arial"/>
        </w:rPr>
        <w:t>Time of Arrival Processing</w:t>
      </w:r>
      <w:bookmarkEnd w:id="107"/>
    </w:p>
    <w:p w14:paraId="1AA47C17"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received Time of Arrival of an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station converts to a pseudo-range measurement according to Equation 3.3</w:t>
      </w:r>
    </w:p>
    <w:p w14:paraId="33394AB5" w14:textId="77777777" w:rsidR="0065150E" w:rsidRPr="001C5060" w:rsidRDefault="0065150E" w:rsidP="0014568A">
      <w:pPr>
        <w:rPr>
          <w:rFonts w:ascii="Arial" w:hAnsi="Arial" w:cs="Arial"/>
          <w:sz w:val="22"/>
          <w:szCs w:val="22"/>
        </w:rPr>
      </w:pPr>
    </w:p>
    <w:p w14:paraId="37F3DF1E" w14:textId="77777777" w:rsidR="0065150E" w:rsidRPr="001C5060" w:rsidRDefault="0065150E" w:rsidP="0014568A">
      <w:pPr>
        <w:ind w:firstLine="720"/>
        <w:rPr>
          <w:rFonts w:ascii="Arial" w:hAnsi="Arial" w:cs="Arial"/>
          <w:lang w:val="pt-PT"/>
        </w:rPr>
      </w:pPr>
      <w:r w:rsidRPr="001C5060">
        <w:rPr>
          <w:rFonts w:ascii="Arial" w:hAnsi="Arial" w:cs="Arial"/>
          <w:lang w:val="pt-PT"/>
        </w:rPr>
        <w:t>PR = TOA*</w:t>
      </w:r>
      <w:r w:rsidRPr="001C5060">
        <w:rPr>
          <w:rFonts w:ascii="Arial" w:hAnsi="Arial" w:cs="Arial"/>
          <w:i/>
          <w:lang w:val="pt-PT"/>
        </w:rPr>
        <w:t xml:space="preserve">c </w:t>
      </w:r>
      <w:r w:rsidRPr="001C5060">
        <w:rPr>
          <w:rFonts w:ascii="Arial" w:hAnsi="Arial" w:cs="Arial"/>
          <w:lang w:val="pt-PT"/>
        </w:rPr>
        <w:t xml:space="preserve">- </w:t>
      </w:r>
      <w:r w:rsidRPr="001C5060">
        <w:rPr>
          <w:rFonts w:ascii="Arial" w:hAnsi="Arial" w:cs="Arial"/>
          <w:i/>
          <w:lang w:val="pt-PT"/>
        </w:rPr>
        <w:t>p</w:t>
      </w:r>
      <w:r w:rsidRPr="001C5060">
        <w:rPr>
          <w:rFonts w:ascii="Arial" w:hAnsi="Arial" w:cs="Arial"/>
          <w:lang w:val="pt-PT"/>
        </w:rPr>
        <w:t xml:space="preserve"> – (ASF + </w:t>
      </w:r>
      <w:r w:rsidRPr="001C5060">
        <w:rPr>
          <w:rFonts w:ascii="Arial" w:hAnsi="Arial" w:cs="Arial"/>
        </w:rPr>
        <w:t>δ</w:t>
      </w:r>
      <w:r w:rsidRPr="001C5060">
        <w:rPr>
          <w:rFonts w:ascii="Arial" w:hAnsi="Arial" w:cs="Arial"/>
          <w:lang w:val="pt-PT"/>
        </w:rPr>
        <w:t>)*1e6*</w:t>
      </w:r>
      <w:r w:rsidRPr="001C5060">
        <w:rPr>
          <w:rFonts w:ascii="Arial" w:hAnsi="Arial" w:cs="Arial"/>
          <w:i/>
          <w:lang w:val="pt-PT"/>
        </w:rPr>
        <w:t>c</w:t>
      </w:r>
      <w:r w:rsidRPr="001C5060">
        <w:rPr>
          <w:rFonts w:ascii="Arial" w:hAnsi="Arial" w:cs="Arial"/>
          <w:lang w:val="pt-PT"/>
        </w:rPr>
        <w:t xml:space="preserve"> </w:t>
      </w:r>
      <w:r w:rsidRPr="001C5060">
        <w:rPr>
          <w:rFonts w:ascii="Arial" w:hAnsi="Arial" w:cs="Arial"/>
          <w:lang w:val="pt-PT"/>
        </w:rPr>
        <w:tab/>
      </w:r>
      <w:r w:rsidRPr="001C5060">
        <w:rPr>
          <w:rFonts w:ascii="Arial" w:hAnsi="Arial" w:cs="Arial"/>
          <w:lang w:val="pt-PT"/>
        </w:rPr>
        <w:tab/>
      </w:r>
      <w:r w:rsidRPr="001C5060">
        <w:rPr>
          <w:rFonts w:ascii="Arial" w:hAnsi="Arial" w:cs="Arial"/>
          <w:lang w:val="pt-PT"/>
        </w:rPr>
        <w:tab/>
      </w:r>
      <w:r w:rsidRPr="001C5060">
        <w:rPr>
          <w:rFonts w:ascii="Arial" w:hAnsi="Arial" w:cs="Arial"/>
          <w:lang w:val="pt-PT"/>
        </w:rPr>
        <w:tab/>
        <w:t>Equation 3.3</w:t>
      </w:r>
    </w:p>
    <w:p w14:paraId="21C341D0" w14:textId="77777777" w:rsidR="0065150E" w:rsidRPr="001C5060" w:rsidRDefault="0065150E" w:rsidP="0014568A">
      <w:pPr>
        <w:rPr>
          <w:rFonts w:ascii="Arial" w:hAnsi="Arial" w:cs="Arial"/>
          <w:lang w:val="pt-PT"/>
        </w:rPr>
      </w:pPr>
    </w:p>
    <w:p w14:paraId="5AC0A014" w14:textId="77777777" w:rsidR="0065150E" w:rsidRPr="001C5060" w:rsidRDefault="0065150E" w:rsidP="0014568A">
      <w:pPr>
        <w:ind w:left="556"/>
        <w:rPr>
          <w:rFonts w:ascii="Arial" w:hAnsi="Arial" w:cs="Arial"/>
        </w:rPr>
      </w:pPr>
      <w:proofErr w:type="gramStart"/>
      <w:r w:rsidRPr="001C5060">
        <w:rPr>
          <w:rFonts w:ascii="Arial" w:hAnsi="Arial" w:cs="Arial"/>
        </w:rPr>
        <w:t>where</w:t>
      </w:r>
      <w:proofErr w:type="gramEnd"/>
    </w:p>
    <w:p w14:paraId="2AC9FF1A"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PR</w:t>
      </w:r>
      <w:r w:rsidRPr="001C5060">
        <w:rPr>
          <w:rFonts w:ascii="Arial" w:hAnsi="Arial" w:cs="Arial"/>
        </w:rPr>
        <w:tab/>
        <w:t>=</w:t>
      </w:r>
      <w:r w:rsidRPr="001C5060">
        <w:rPr>
          <w:rFonts w:ascii="Arial" w:hAnsi="Arial" w:cs="Arial"/>
        </w:rPr>
        <w:tab/>
        <w:t>Pseudo range in meters</w:t>
      </w:r>
    </w:p>
    <w:p w14:paraId="224C482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TOA</w:t>
      </w:r>
      <w:r w:rsidRPr="001C5060">
        <w:rPr>
          <w:rFonts w:ascii="Arial" w:hAnsi="Arial" w:cs="Arial"/>
        </w:rPr>
        <w:tab/>
        <w:t>=</w:t>
      </w:r>
      <w:r w:rsidRPr="001C5060">
        <w:rPr>
          <w:rFonts w:ascii="Arial" w:hAnsi="Arial" w:cs="Arial"/>
        </w:rPr>
        <w:tab/>
        <w:t>Time of Arrival in seconds</w:t>
      </w:r>
    </w:p>
    <w:p w14:paraId="6378295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c</w:t>
      </w:r>
      <w:r w:rsidRPr="001C5060">
        <w:rPr>
          <w:rFonts w:ascii="Arial" w:hAnsi="Arial" w:cs="Arial"/>
          <w:i/>
        </w:rPr>
        <w:tab/>
        <w:t>=</w:t>
      </w:r>
      <w:r w:rsidRPr="001C5060">
        <w:rPr>
          <w:rFonts w:ascii="Arial" w:hAnsi="Arial" w:cs="Arial"/>
          <w:i/>
        </w:rPr>
        <w:tab/>
      </w:r>
      <w:r w:rsidRPr="001C5060">
        <w:rPr>
          <w:rFonts w:ascii="Arial" w:hAnsi="Arial" w:cs="Arial"/>
        </w:rPr>
        <w:t>speed of light in vacuum</w:t>
      </w:r>
    </w:p>
    <w:p w14:paraId="13D6415A"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i/>
        </w:rPr>
        <w:tab/>
      </w:r>
      <w:r w:rsidRPr="001C5060">
        <w:rPr>
          <w:rFonts w:ascii="Arial" w:hAnsi="Arial" w:cs="Arial"/>
        </w:rPr>
        <w:t>=</w:t>
      </w:r>
      <w:r w:rsidRPr="001C5060">
        <w:rPr>
          <w:rFonts w:ascii="Arial" w:hAnsi="Arial" w:cs="Arial"/>
        </w:rPr>
        <w:tab/>
        <w:t>phase delay in metres (equation 3.1); PF+SF</w:t>
      </w:r>
    </w:p>
    <w:p w14:paraId="1D95D84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ASF</w:t>
      </w:r>
      <w:r w:rsidRPr="001C5060">
        <w:rPr>
          <w:rFonts w:ascii="Arial" w:hAnsi="Arial" w:cs="Arial"/>
          <w:i/>
        </w:rPr>
        <w:tab/>
      </w:r>
      <w:r w:rsidRPr="001C5060">
        <w:rPr>
          <w:rFonts w:ascii="Arial" w:hAnsi="Arial" w:cs="Arial"/>
        </w:rPr>
        <w:t xml:space="preserve">= </w:t>
      </w:r>
      <w:r w:rsidRPr="001C5060">
        <w:rPr>
          <w:rFonts w:ascii="Arial" w:hAnsi="Arial" w:cs="Arial"/>
        </w:rPr>
        <w:tab/>
        <w:t>published ASF in microseconds (equation 3.2)</w:t>
      </w:r>
    </w:p>
    <w:p w14:paraId="18964F85"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δ</w:t>
      </w:r>
      <w:r w:rsidRPr="001C5060">
        <w:rPr>
          <w:rFonts w:ascii="Arial" w:hAnsi="Arial" w:cs="Arial"/>
          <w:i/>
        </w:rPr>
        <w:tab/>
      </w:r>
      <w:r w:rsidRPr="001C5060">
        <w:rPr>
          <w:rFonts w:ascii="Arial" w:hAnsi="Arial" w:cs="Arial"/>
        </w:rPr>
        <w:t>=</w:t>
      </w:r>
      <w:r w:rsidRPr="001C5060">
        <w:rPr>
          <w:rFonts w:ascii="Arial" w:hAnsi="Arial" w:cs="Arial"/>
        </w:rPr>
        <w:tab/>
        <w:t xml:space="preserve">differential </w:t>
      </w:r>
      <w:proofErr w:type="spellStart"/>
      <w:r w:rsidRPr="001C5060">
        <w:rPr>
          <w:rFonts w:ascii="Arial" w:hAnsi="Arial" w:cs="Arial"/>
        </w:rPr>
        <w:t>eLoran</w:t>
      </w:r>
      <w:proofErr w:type="spellEnd"/>
      <w:r w:rsidRPr="001C5060">
        <w:rPr>
          <w:rFonts w:ascii="Arial" w:hAnsi="Arial" w:cs="Arial"/>
        </w:rPr>
        <w:t xml:space="preserve"> corrections in microseconds,</w:t>
      </w:r>
    </w:p>
    <w:p w14:paraId="5975583D" w14:textId="77777777" w:rsidR="0065150E" w:rsidRPr="001C5060" w:rsidRDefault="0065150E" w:rsidP="0014568A">
      <w:pPr>
        <w:tabs>
          <w:tab w:val="left" w:pos="1843"/>
        </w:tabs>
        <w:spacing w:after="120"/>
        <w:ind w:left="2127" w:hanging="1570"/>
        <w:rPr>
          <w:rFonts w:ascii="Arial" w:hAnsi="Arial" w:cs="Arial"/>
        </w:rPr>
      </w:pPr>
    </w:p>
    <w:p w14:paraId="05C6FB79" w14:textId="77777777" w:rsidR="0065150E" w:rsidRPr="001C5060" w:rsidRDefault="0065150E" w:rsidP="0014568A">
      <w:pPr>
        <w:keepNext/>
        <w:jc w:val="center"/>
        <w:rPr>
          <w:rFonts w:ascii="Arial" w:hAnsi="Arial" w:cs="Arial"/>
        </w:rPr>
      </w:pPr>
      <w:r w:rsidRPr="001C5060">
        <w:rPr>
          <w:rFonts w:ascii="Arial" w:hAnsi="Arial" w:cs="Arial"/>
          <w:noProof/>
          <w:lang w:val="fr-FR" w:eastAsia="fr-FR"/>
        </w:rPr>
        <w:drawing>
          <wp:inline distT="0" distB="0" distL="0" distR="0" wp14:anchorId="7F9B3E23" wp14:editId="01ABBE41">
            <wp:extent cx="5478145" cy="2078355"/>
            <wp:effectExtent l="19050" t="0" r="8255" b="0"/>
            <wp:docPr id="13" name="Picture 13" descr="Phase Factor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ase Factor Relationship"/>
                    <pic:cNvPicPr>
                      <a:picLocks noChangeAspect="1" noChangeArrowheads="1"/>
                    </pic:cNvPicPr>
                  </pic:nvPicPr>
                  <pic:blipFill>
                    <a:blip r:embed="rId25" cstate="print"/>
                    <a:srcRect/>
                    <a:stretch>
                      <a:fillRect/>
                    </a:stretch>
                  </pic:blipFill>
                  <pic:spPr bwMode="auto">
                    <a:xfrm>
                      <a:off x="0" y="0"/>
                      <a:ext cx="5478145" cy="2078355"/>
                    </a:xfrm>
                    <a:prstGeom prst="rect">
                      <a:avLst/>
                    </a:prstGeom>
                    <a:noFill/>
                    <a:ln w="9525">
                      <a:noFill/>
                      <a:miter lim="800000"/>
                      <a:headEnd/>
                      <a:tailEnd/>
                    </a:ln>
                  </pic:spPr>
                </pic:pic>
              </a:graphicData>
            </a:graphic>
          </wp:inline>
        </w:drawing>
      </w:r>
    </w:p>
    <w:p w14:paraId="3DAA063B" w14:textId="77777777" w:rsidR="0065150E" w:rsidRDefault="0065150E" w:rsidP="0014568A">
      <w:pPr>
        <w:pStyle w:val="Figure1"/>
      </w:pPr>
      <w:bookmarkStart w:id="108" w:name="_Ref242768619"/>
      <w:proofErr w:type="gramStart"/>
      <w:r w:rsidRPr="00DF2085">
        <w:t>Figure 3.3</w:t>
      </w:r>
      <w:bookmarkEnd w:id="108"/>
      <w:r w:rsidRPr="00DF2085">
        <w:t>.</w:t>
      </w:r>
      <w:proofErr w:type="gramEnd"/>
      <w:r w:rsidRPr="00DF2085">
        <w:t xml:space="preserve">  Components and factors affecting measured time of arrival using alternative definition of PF.</w:t>
      </w:r>
    </w:p>
    <w:p w14:paraId="3EBDE4E5" w14:textId="77777777" w:rsidR="000D0FA4" w:rsidRPr="001C5060" w:rsidRDefault="000D0FA4" w:rsidP="0014568A">
      <w:pPr>
        <w:pStyle w:val="Figure1"/>
        <w:rPr>
          <w:sz w:val="36"/>
          <w:szCs w:val="36"/>
        </w:rPr>
      </w:pPr>
    </w:p>
    <w:p w14:paraId="1602E868"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09" w:name="_Toc361993655"/>
      <w:r w:rsidRPr="001C5060">
        <w:rPr>
          <w:rFonts w:ascii="Arial" w:hAnsi="Arial" w:cs="Arial"/>
          <w:szCs w:val="22"/>
        </w:rPr>
        <w:t>Standard Zero Crossing</w:t>
      </w:r>
      <w:bookmarkEnd w:id="109"/>
      <w:r w:rsidRPr="001C5060">
        <w:rPr>
          <w:rFonts w:ascii="Arial" w:hAnsi="Arial" w:cs="Arial"/>
          <w:szCs w:val="22"/>
        </w:rPr>
        <w:t xml:space="preserve"> </w:t>
      </w:r>
    </w:p>
    <w:p w14:paraId="089A8EA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Referring to Figure 3.2 the Standard Zero Crossing (SZC) is the positive zero crossing at the point 30 microseconds into a positively phase coded pulse on the antenna-current waveform.  This zero crossing is phase-locked to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station’s </w:t>
      </w:r>
      <w:proofErr w:type="spellStart"/>
      <w:r w:rsidRPr="001C5060">
        <w:rPr>
          <w:rFonts w:ascii="Arial" w:hAnsi="Arial" w:cs="Arial"/>
          <w:sz w:val="22"/>
          <w:szCs w:val="22"/>
        </w:rPr>
        <w:t>cesium</w:t>
      </w:r>
      <w:proofErr w:type="spellEnd"/>
      <w:r w:rsidRPr="001C5060">
        <w:rPr>
          <w:rFonts w:ascii="Arial" w:hAnsi="Arial" w:cs="Arial"/>
          <w:sz w:val="22"/>
          <w:szCs w:val="22"/>
        </w:rPr>
        <w:t xml:space="preserve"> time reference.  The standard zero crossing is used as a timing reference for measurement of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specifications.</w:t>
      </w:r>
    </w:p>
    <w:p w14:paraId="2C5EC72D" w14:textId="77777777" w:rsidR="0065150E" w:rsidRPr="001C5060" w:rsidRDefault="0065150E" w:rsidP="0014568A">
      <w:pPr>
        <w:jc w:val="both"/>
        <w:rPr>
          <w:rFonts w:ascii="Arial" w:hAnsi="Arial" w:cs="Arial"/>
          <w:sz w:val="22"/>
          <w:szCs w:val="22"/>
        </w:rPr>
      </w:pPr>
    </w:p>
    <w:p w14:paraId="4B0BD985"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0" w:name="_Toc361993656"/>
      <w:r w:rsidRPr="001C5060">
        <w:rPr>
          <w:rFonts w:ascii="Arial" w:hAnsi="Arial" w:cs="Arial"/>
          <w:szCs w:val="22"/>
        </w:rPr>
        <w:lastRenderedPageBreak/>
        <w:t>Envelope to Cycle Difference</w:t>
      </w:r>
      <w:bookmarkEnd w:id="110"/>
    </w:p>
    <w:p w14:paraId="20A4AACB"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bCs/>
          <w:sz w:val="22"/>
          <w:szCs w:val="22"/>
        </w:rPr>
        <w:t>The Envelope to Cycle Difference (ECD) has both a near-field value as well as a far-field value.  The difference is that one is measured at the ground return on the base of the transmitting antenna and the other determined at the user location.  See Figure 3.4.</w:t>
      </w:r>
    </w:p>
    <w:p w14:paraId="683901AA" w14:textId="77777777" w:rsidR="0065150E" w:rsidRPr="001C5060" w:rsidRDefault="0065150E" w:rsidP="0014568A">
      <w:pPr>
        <w:autoSpaceDE w:val="0"/>
        <w:autoSpaceDN w:val="0"/>
        <w:adjustRightInd w:val="0"/>
        <w:rPr>
          <w:rFonts w:ascii="Arial" w:hAnsi="Arial" w:cs="Arial"/>
          <w:bCs/>
          <w:sz w:val="22"/>
          <w:szCs w:val="22"/>
        </w:rPr>
      </w:pPr>
    </w:p>
    <w:p w14:paraId="6E01C161" w14:textId="77777777" w:rsidR="0065150E" w:rsidRPr="001C5060" w:rsidRDefault="0065150E" w:rsidP="0014568A">
      <w:pPr>
        <w:ind w:left="360"/>
        <w:jc w:val="center"/>
        <w:rPr>
          <w:rFonts w:ascii="Arial" w:hAnsi="Arial" w:cs="Arial"/>
          <w:sz w:val="22"/>
          <w:szCs w:val="22"/>
        </w:rPr>
      </w:pPr>
      <w:r w:rsidRPr="001C5060">
        <w:rPr>
          <w:rFonts w:ascii="Arial" w:hAnsi="Arial" w:cs="Arial"/>
          <w:noProof/>
          <w:sz w:val="22"/>
          <w:szCs w:val="22"/>
          <w:lang w:val="fr-FR" w:eastAsia="fr-FR"/>
        </w:rPr>
        <w:drawing>
          <wp:inline distT="0" distB="0" distL="0" distR="0" wp14:anchorId="34AE68B4" wp14:editId="21F397DD">
            <wp:extent cx="5037455" cy="323342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5037455" cy="3233420"/>
                    </a:xfrm>
                    <a:prstGeom prst="rect">
                      <a:avLst/>
                    </a:prstGeom>
                    <a:noFill/>
                    <a:ln w="9525">
                      <a:noFill/>
                      <a:miter lim="800000"/>
                      <a:headEnd/>
                      <a:tailEnd/>
                    </a:ln>
                  </pic:spPr>
                </pic:pic>
              </a:graphicData>
            </a:graphic>
          </wp:inline>
        </w:drawing>
      </w:r>
    </w:p>
    <w:p w14:paraId="54649249" w14:textId="77777777" w:rsidR="0065150E" w:rsidRPr="001C5060" w:rsidRDefault="0065150E" w:rsidP="0014568A">
      <w:pPr>
        <w:pStyle w:val="Figure1"/>
        <w:rPr>
          <w:sz w:val="22"/>
          <w:szCs w:val="22"/>
        </w:rPr>
      </w:pPr>
      <w:r w:rsidRPr="001C5060">
        <w:rPr>
          <w:sz w:val="22"/>
          <w:szCs w:val="22"/>
        </w:rPr>
        <w:t xml:space="preserve">Figure </w:t>
      </w:r>
      <w:proofErr w:type="gramStart"/>
      <w:r w:rsidRPr="001C5060">
        <w:rPr>
          <w:sz w:val="22"/>
          <w:szCs w:val="22"/>
        </w:rPr>
        <w:t xml:space="preserve">3.4  </w:t>
      </w:r>
      <w:proofErr w:type="spellStart"/>
      <w:r w:rsidRPr="001C5060">
        <w:rPr>
          <w:sz w:val="22"/>
          <w:szCs w:val="22"/>
        </w:rPr>
        <w:t>eLoran</w:t>
      </w:r>
      <w:proofErr w:type="spellEnd"/>
      <w:proofErr w:type="gramEnd"/>
      <w:r w:rsidRPr="001C5060">
        <w:rPr>
          <w:sz w:val="22"/>
          <w:szCs w:val="22"/>
        </w:rPr>
        <w:t xml:space="preserve"> pulses with ECD’s of -3, 0 and +3 microseconds</w:t>
      </w:r>
    </w:p>
    <w:p w14:paraId="314CD1AA" w14:textId="77777777" w:rsidR="0065150E" w:rsidRPr="001C5060" w:rsidRDefault="0065150E" w:rsidP="0014568A">
      <w:pPr>
        <w:autoSpaceDE w:val="0"/>
        <w:autoSpaceDN w:val="0"/>
        <w:adjustRightInd w:val="0"/>
        <w:rPr>
          <w:rFonts w:ascii="Arial" w:hAnsi="Arial" w:cs="Arial"/>
          <w:bCs/>
          <w:sz w:val="22"/>
          <w:szCs w:val="22"/>
        </w:rPr>
      </w:pPr>
    </w:p>
    <w:p w14:paraId="6B1423BF" w14:textId="77777777" w:rsidR="0065150E" w:rsidRPr="001C5060" w:rsidRDefault="0065150E" w:rsidP="001C5060">
      <w:pPr>
        <w:pStyle w:val="Titre6"/>
        <w:numPr>
          <w:ilvl w:val="0"/>
          <w:numId w:val="0"/>
        </w:numPr>
        <w:ind w:left="1152" w:hanging="1152"/>
        <w:rPr>
          <w:rFonts w:ascii="Arial" w:hAnsi="Arial" w:cs="Arial"/>
          <w:szCs w:val="22"/>
        </w:rPr>
      </w:pPr>
      <w:bookmarkStart w:id="111" w:name="_Toc361993657"/>
      <w:r w:rsidRPr="001C5060">
        <w:rPr>
          <w:rFonts w:ascii="Arial" w:hAnsi="Arial" w:cs="Arial"/>
          <w:szCs w:val="22"/>
        </w:rPr>
        <w:t>Envelope to Cycle Difference at the Transmitter</w:t>
      </w:r>
      <w:bookmarkEnd w:id="111"/>
    </w:p>
    <w:p w14:paraId="7EAC510A"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This effective shift in time position of the envelope ahead or behind the standard sampling point (at the transmitter) is known as Envelope-to Cycle Difference (ECD).</w:t>
      </w:r>
    </w:p>
    <w:p w14:paraId="33ADFA2C" w14:textId="77777777" w:rsidR="000D0FA4" w:rsidRDefault="000D0FA4" w:rsidP="001C5060">
      <w:pPr>
        <w:pStyle w:val="Titre6"/>
        <w:numPr>
          <w:ilvl w:val="0"/>
          <w:numId w:val="0"/>
        </w:numPr>
        <w:ind w:left="1152" w:hanging="1152"/>
        <w:rPr>
          <w:rFonts w:ascii="Arial" w:hAnsi="Arial" w:cs="Arial"/>
          <w:szCs w:val="22"/>
        </w:rPr>
      </w:pPr>
      <w:bookmarkStart w:id="112" w:name="_Toc361993658"/>
    </w:p>
    <w:p w14:paraId="34634878" w14:textId="77777777" w:rsidR="0065150E" w:rsidRPr="001C5060" w:rsidRDefault="0065150E" w:rsidP="001C5060">
      <w:pPr>
        <w:pStyle w:val="Titre6"/>
        <w:numPr>
          <w:ilvl w:val="0"/>
          <w:numId w:val="0"/>
        </w:numPr>
        <w:ind w:left="1152" w:hanging="1152"/>
        <w:rPr>
          <w:rFonts w:ascii="Arial" w:hAnsi="Arial" w:cs="Arial"/>
          <w:szCs w:val="22"/>
          <w:highlight w:val="yellow"/>
        </w:rPr>
      </w:pPr>
      <w:r w:rsidRPr="001C5060">
        <w:rPr>
          <w:rFonts w:ascii="Arial" w:hAnsi="Arial" w:cs="Arial"/>
          <w:szCs w:val="22"/>
        </w:rPr>
        <w:t>Far-field Envelope to Cycle Difference</w:t>
      </w:r>
      <w:bookmarkEnd w:id="112"/>
    </w:p>
    <w:p w14:paraId="5FDFFF4E"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Conceptually, the leading envelope of a local radio frequency (RF) field will be fit to the same ideal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envelope equation with a similar cost function as used in the transmitter antenna current algorithm.  In the actual receiver, the RF signal is digitized after the signal has been processed by some known frequency response.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receiver must determine the far-field ECD for each signal and calibrate this measurement so that it matches the standard ECD measurement as seen Figure 3.4. Whatever algorithm is used at this point, the receiver’s algorithm must give the same answer as would have been obtained if the local RF field had been available.  </w:t>
      </w:r>
    </w:p>
    <w:p w14:paraId="2F5239C4" w14:textId="77777777" w:rsidR="0065150E" w:rsidRPr="001C5060" w:rsidRDefault="0065150E" w:rsidP="0014568A">
      <w:pPr>
        <w:jc w:val="both"/>
        <w:rPr>
          <w:rFonts w:ascii="Arial" w:hAnsi="Arial" w:cs="Arial"/>
          <w:sz w:val="22"/>
          <w:szCs w:val="22"/>
        </w:rPr>
      </w:pPr>
    </w:p>
    <w:p w14:paraId="007ED34C" w14:textId="77777777" w:rsidR="0065150E" w:rsidRPr="001C5060" w:rsidRDefault="0065150E" w:rsidP="0014568A">
      <w:pPr>
        <w:jc w:val="both"/>
        <w:rPr>
          <w:rFonts w:ascii="Arial" w:hAnsi="Arial" w:cs="Arial"/>
          <w:sz w:val="22"/>
          <w:szCs w:val="22"/>
        </w:rPr>
      </w:pPr>
    </w:p>
    <w:p w14:paraId="1C7CBBD7" w14:textId="77777777" w:rsidR="0065150E" w:rsidRPr="001C5060" w:rsidRDefault="0065150E" w:rsidP="0014568A">
      <w:pPr>
        <w:jc w:val="both"/>
        <w:rPr>
          <w:rFonts w:ascii="Arial" w:hAnsi="Arial" w:cs="Arial"/>
          <w:sz w:val="22"/>
          <w:szCs w:val="22"/>
        </w:rPr>
      </w:pPr>
    </w:p>
    <w:p w14:paraId="783EE78B" w14:textId="77777777" w:rsidR="0065150E" w:rsidRPr="001C5060" w:rsidRDefault="0065150E" w:rsidP="0014568A">
      <w:pPr>
        <w:jc w:val="both"/>
        <w:rPr>
          <w:rFonts w:ascii="Arial" w:hAnsi="Arial" w:cs="Arial"/>
          <w:i/>
        </w:rPr>
      </w:pPr>
      <w:r w:rsidRPr="001C5060">
        <w:rPr>
          <w:rFonts w:ascii="Arial" w:hAnsi="Arial" w:cs="Arial"/>
          <w:i/>
        </w:rPr>
        <w:t xml:space="preserve">Note: There are two methods for calibrating the algorithm: </w:t>
      </w:r>
    </w:p>
    <w:p w14:paraId="2045ACEE" w14:textId="77777777" w:rsidR="0065150E" w:rsidRPr="001C5060" w:rsidRDefault="0065150E" w:rsidP="0014568A">
      <w:pPr>
        <w:jc w:val="both"/>
        <w:rPr>
          <w:rFonts w:ascii="Arial" w:hAnsi="Arial" w:cs="Arial"/>
          <w:i/>
        </w:rPr>
      </w:pPr>
    </w:p>
    <w:p w14:paraId="2C07F836" w14:textId="77777777" w:rsidR="0065150E" w:rsidRPr="001C5060" w:rsidRDefault="0065150E" w:rsidP="0014568A">
      <w:pPr>
        <w:jc w:val="both"/>
        <w:rPr>
          <w:rFonts w:ascii="Arial" w:hAnsi="Arial" w:cs="Arial"/>
          <w:i/>
        </w:rPr>
      </w:pPr>
      <w:r w:rsidRPr="001C5060">
        <w:rPr>
          <w:rFonts w:ascii="Arial" w:hAnsi="Arial" w:cs="Arial"/>
          <w:i/>
        </w:rPr>
        <w:t xml:space="preserve">1. Software simulation where pulses of various ECDs and phase modulation conditions are filtered by a model of the RF front end and the user receiver ECD algorithm calculation is compared to the model. </w:t>
      </w:r>
    </w:p>
    <w:p w14:paraId="48C9E99D" w14:textId="77777777" w:rsidR="0065150E" w:rsidRPr="001C5060" w:rsidRDefault="0065150E" w:rsidP="0014568A">
      <w:pPr>
        <w:jc w:val="both"/>
        <w:rPr>
          <w:rFonts w:ascii="Arial" w:hAnsi="Arial" w:cs="Arial"/>
          <w:i/>
        </w:rPr>
      </w:pPr>
    </w:p>
    <w:p w14:paraId="0513F625" w14:textId="77777777" w:rsidR="0065150E" w:rsidRDefault="0065150E" w:rsidP="0014568A">
      <w:pPr>
        <w:jc w:val="both"/>
        <w:rPr>
          <w:rFonts w:ascii="Arial" w:hAnsi="Arial" w:cs="Arial"/>
          <w:i/>
        </w:rPr>
      </w:pPr>
      <w:r w:rsidRPr="001C5060">
        <w:rPr>
          <w:rFonts w:ascii="Arial" w:hAnsi="Arial" w:cs="Arial"/>
          <w:i/>
        </w:rPr>
        <w:lastRenderedPageBreak/>
        <w:t>2. Hardware simulation where pulses of various ECDs and phase modulation conditions are generated and used as input to the receiver.</w:t>
      </w:r>
    </w:p>
    <w:p w14:paraId="69D68F34" w14:textId="77777777" w:rsidR="000D0FA4" w:rsidRPr="001C5060" w:rsidRDefault="000D0FA4" w:rsidP="0014568A">
      <w:pPr>
        <w:jc w:val="both"/>
        <w:rPr>
          <w:rFonts w:ascii="Arial" w:hAnsi="Arial" w:cs="Arial"/>
          <w:i/>
        </w:rPr>
      </w:pPr>
    </w:p>
    <w:p w14:paraId="6740ACB5"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3" w:name="_Toc361993659"/>
      <w:r w:rsidRPr="001C5060">
        <w:rPr>
          <w:rFonts w:ascii="Arial" w:hAnsi="Arial" w:cs="Arial"/>
          <w:szCs w:val="22"/>
        </w:rPr>
        <w:t>Time of Arrival</w:t>
      </w:r>
      <w:bookmarkEnd w:id="113"/>
      <w:r w:rsidRPr="001C5060">
        <w:rPr>
          <w:rFonts w:ascii="Arial" w:hAnsi="Arial" w:cs="Arial"/>
          <w:szCs w:val="22"/>
        </w:rPr>
        <w:t xml:space="preserve"> </w:t>
      </w:r>
    </w:p>
    <w:p w14:paraId="372E8E65"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time of arrival of the pulse group from a transmitting station is the time of occurrence of the electric field of the standard zero crossing of the 1</w:t>
      </w:r>
      <w:r w:rsidRPr="001C5060">
        <w:rPr>
          <w:rFonts w:ascii="Arial" w:hAnsi="Arial" w:cs="Arial"/>
          <w:sz w:val="22"/>
          <w:szCs w:val="22"/>
          <w:vertAlign w:val="superscript"/>
        </w:rPr>
        <w:t>st</w:t>
      </w:r>
      <w:r w:rsidRPr="001C5060">
        <w:rPr>
          <w:rFonts w:ascii="Arial" w:hAnsi="Arial" w:cs="Arial"/>
          <w:sz w:val="22"/>
          <w:szCs w:val="22"/>
        </w:rPr>
        <w:t xml:space="preserve"> pulse, in a pulse group at the receiving antenna, with respect to the local receiver clock.</w:t>
      </w:r>
    </w:p>
    <w:p w14:paraId="10198F16" w14:textId="77777777" w:rsidR="000D0FA4" w:rsidRPr="001C5060" w:rsidRDefault="000D0FA4" w:rsidP="0014568A">
      <w:pPr>
        <w:jc w:val="both"/>
        <w:rPr>
          <w:rFonts w:ascii="Arial" w:hAnsi="Arial" w:cs="Arial"/>
          <w:sz w:val="22"/>
          <w:szCs w:val="22"/>
        </w:rPr>
      </w:pPr>
    </w:p>
    <w:p w14:paraId="3F930307"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4" w:name="_Toc361993660"/>
      <w:r w:rsidRPr="001C5060">
        <w:rPr>
          <w:rFonts w:ascii="Arial" w:hAnsi="Arial" w:cs="Arial"/>
          <w:szCs w:val="22"/>
        </w:rPr>
        <w:t>Nominal Antenna</w:t>
      </w:r>
      <w:bookmarkEnd w:id="114"/>
    </w:p>
    <w:p w14:paraId="05E7FAB0"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2F88EEEE" w14:textId="77777777" w:rsidR="000D0FA4" w:rsidRPr="001C5060" w:rsidRDefault="000D0FA4" w:rsidP="0014568A">
      <w:pPr>
        <w:jc w:val="both"/>
        <w:rPr>
          <w:rFonts w:ascii="Arial" w:hAnsi="Arial" w:cs="Arial"/>
          <w:sz w:val="22"/>
          <w:szCs w:val="22"/>
        </w:rPr>
      </w:pPr>
    </w:p>
    <w:p w14:paraId="3342F4C2"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5" w:name="_Toc361993661"/>
      <w:r w:rsidRPr="001C5060">
        <w:rPr>
          <w:rFonts w:ascii="Arial" w:hAnsi="Arial" w:cs="Arial"/>
          <w:szCs w:val="22"/>
          <w:highlight w:val="yellow"/>
        </w:rPr>
        <w:t>Blink</w:t>
      </w:r>
      <w:bookmarkEnd w:id="115"/>
      <w:r w:rsidRPr="001C5060">
        <w:rPr>
          <w:rFonts w:ascii="Arial" w:hAnsi="Arial" w:cs="Arial"/>
          <w:szCs w:val="22"/>
        </w:rPr>
        <w:t xml:space="preserve"> </w:t>
      </w:r>
    </w:p>
    <w:p w14:paraId="2AB47737"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An indication of out-of-tolerance (OOT) at a transmitting station will occur for one of the following reasons: </w:t>
      </w:r>
    </w:p>
    <w:p w14:paraId="684E506B"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Time of emission is out of tolerance</w:t>
      </w:r>
    </w:p>
    <w:p w14:paraId="1F70181A"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ECD out of tolerance</w:t>
      </w:r>
    </w:p>
    <w:p w14:paraId="2A596142"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Improper phase code or GRI</w:t>
      </w:r>
    </w:p>
    <w:p w14:paraId="41F4E337"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Master or secondary station operating at less than one half of specified output power</w:t>
      </w:r>
    </w:p>
    <w:p w14:paraId="6ABD7E55" w14:textId="77777777" w:rsidR="0065150E" w:rsidRPr="001C5060" w:rsidRDefault="0065150E" w:rsidP="0014568A">
      <w:pPr>
        <w:tabs>
          <w:tab w:val="left" w:pos="180"/>
          <w:tab w:val="left" w:pos="2610"/>
        </w:tabs>
        <w:jc w:val="both"/>
        <w:rPr>
          <w:rFonts w:ascii="Arial" w:hAnsi="Arial" w:cs="Arial"/>
          <w:sz w:val="22"/>
          <w:szCs w:val="22"/>
        </w:rPr>
      </w:pPr>
    </w:p>
    <w:p w14:paraId="02A47C6B" w14:textId="77777777" w:rsidR="0065150E" w:rsidRDefault="0065150E" w:rsidP="0014568A">
      <w:pPr>
        <w:tabs>
          <w:tab w:val="left" w:pos="180"/>
          <w:tab w:val="left" w:pos="2610"/>
        </w:tabs>
        <w:jc w:val="both"/>
        <w:rPr>
          <w:rFonts w:ascii="Arial" w:hAnsi="Arial" w:cs="Arial"/>
          <w:sz w:val="22"/>
          <w:szCs w:val="22"/>
        </w:rPr>
      </w:pPr>
      <w:r w:rsidRPr="001C5060">
        <w:rPr>
          <w:rFonts w:ascii="Arial" w:hAnsi="Arial" w:cs="Arial"/>
          <w:sz w:val="22"/>
          <w:szCs w:val="22"/>
        </w:rPr>
        <w:t xml:space="preserve">When an OOT situation exists, it is indicated by the OOT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being turned off.  If the signal is returned to a non-OOT condition before 10 seconds, then it returns on-air without any other indication.  If it does not, it will stay off air for a minimum of 10 seconds and come back on air “blinking”</w:t>
      </w:r>
      <w:r w:rsidRPr="001C5060">
        <w:rPr>
          <w:rStyle w:val="Appelnotedebasdep"/>
          <w:rFonts w:ascii="Arial" w:hAnsi="Arial" w:cs="Arial"/>
          <w:sz w:val="22"/>
          <w:szCs w:val="22"/>
        </w:rPr>
        <w:footnoteReference w:id="10"/>
      </w:r>
      <w:r w:rsidRPr="001C5060">
        <w:rPr>
          <w:rFonts w:ascii="Arial" w:hAnsi="Arial" w:cs="Arial"/>
          <w:sz w:val="22"/>
          <w:szCs w:val="22"/>
        </w:rPr>
        <w:t xml:space="preserve">. Blink is a repetitive on-off pattern (approximately 0.25 second on, 3.75 seconds off) of the first two pulses of the secondary signal which indicates that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is unusable.  Blink continues until the out-of-tolerance condition no longer exists. </w:t>
      </w:r>
    </w:p>
    <w:p w14:paraId="7B45B9CF" w14:textId="77777777" w:rsidR="000D0FA4" w:rsidRPr="001C5060" w:rsidRDefault="000D0FA4" w:rsidP="0014568A">
      <w:pPr>
        <w:tabs>
          <w:tab w:val="left" w:pos="180"/>
          <w:tab w:val="left" w:pos="2610"/>
        </w:tabs>
        <w:jc w:val="both"/>
        <w:rPr>
          <w:rStyle w:val="CharCharChar"/>
          <w:sz w:val="22"/>
          <w:szCs w:val="22"/>
        </w:rPr>
      </w:pPr>
    </w:p>
    <w:p w14:paraId="3CF62919"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6" w:name="_Toc361993662"/>
      <w:r w:rsidRPr="001C5060">
        <w:rPr>
          <w:rFonts w:ascii="Arial" w:hAnsi="Arial" w:cs="Arial"/>
          <w:szCs w:val="22"/>
        </w:rPr>
        <w:t>Atmospheric Noise</w:t>
      </w:r>
      <w:bookmarkEnd w:id="116"/>
    </w:p>
    <w:p w14:paraId="4A93680B" w14:textId="77777777" w:rsidR="0065150E" w:rsidRDefault="0065150E" w:rsidP="0014568A">
      <w:pPr>
        <w:jc w:val="both"/>
        <w:rPr>
          <w:rFonts w:ascii="Arial" w:hAnsi="Arial" w:cs="Arial"/>
          <w:sz w:val="22"/>
          <w:szCs w:val="22"/>
        </w:rPr>
      </w:pPr>
      <w:r w:rsidRPr="001C5060">
        <w:rPr>
          <w:rFonts w:ascii="Arial" w:hAnsi="Arial" w:cs="Arial"/>
          <w:sz w:val="22"/>
          <w:szCs w:val="22"/>
        </w:rPr>
        <w:t xml:space="preserve">In the low-frequency portion of the radio spectrum considerable atmospheric noise can be present.  This noise is generated by the occurrence of lightning throughout the world.  It has been well established that a background noise level representing the sum of distant storms and bursts from more local storms can characterize such noise.  The international standards body, International Telecommunication Union- </w:t>
      </w:r>
      <w:proofErr w:type="spellStart"/>
      <w:r w:rsidRPr="001C5060">
        <w:rPr>
          <w:rFonts w:ascii="Arial" w:hAnsi="Arial" w:cs="Arial"/>
          <w:sz w:val="22"/>
          <w:szCs w:val="22"/>
        </w:rPr>
        <w:t>Radiocommunication</w:t>
      </w:r>
      <w:proofErr w:type="spellEnd"/>
      <w:r w:rsidRPr="001C5060">
        <w:rPr>
          <w:rFonts w:ascii="Arial" w:hAnsi="Arial" w:cs="Arial"/>
          <w:sz w:val="22"/>
          <w:szCs w:val="22"/>
        </w:rPr>
        <w:t xml:space="preserve"> Spectrum (ITU-R), has produced an extensive, empirically-based set of predictions of both these components.   Receivers may use receiver non-linear processing algorithms that can detect, and can mitigate, the effects of the noise bursts (e.g., lightning).  </w:t>
      </w:r>
    </w:p>
    <w:p w14:paraId="140B3E2C" w14:textId="77777777" w:rsidR="000D0FA4" w:rsidRPr="001C5060" w:rsidRDefault="000D0FA4" w:rsidP="0014568A">
      <w:pPr>
        <w:jc w:val="both"/>
        <w:rPr>
          <w:rFonts w:ascii="Arial" w:hAnsi="Arial" w:cs="Arial"/>
          <w:sz w:val="22"/>
          <w:szCs w:val="22"/>
        </w:rPr>
      </w:pPr>
    </w:p>
    <w:p w14:paraId="0E5CDF1A"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7" w:name="_Toc361993663"/>
      <w:proofErr w:type="spellStart"/>
      <w:r w:rsidRPr="001C5060">
        <w:rPr>
          <w:rFonts w:ascii="Arial" w:hAnsi="Arial" w:cs="Arial"/>
          <w:szCs w:val="22"/>
        </w:rPr>
        <w:t>Crossrate</w:t>
      </w:r>
      <w:proofErr w:type="spellEnd"/>
      <w:r w:rsidRPr="001C5060">
        <w:rPr>
          <w:rFonts w:ascii="Arial" w:hAnsi="Arial" w:cs="Arial"/>
          <w:szCs w:val="22"/>
        </w:rPr>
        <w:t xml:space="preserve"> Interference</w:t>
      </w:r>
      <w:bookmarkEnd w:id="117"/>
    </w:p>
    <w:p w14:paraId="1BE7960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Each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transmitter uses the same RF spectrum as all the others and they transmit at times that periodically conflict with one another.  This means normal receiver frequency filters will “pass through” signals from </w:t>
      </w:r>
      <w:proofErr w:type="spellStart"/>
      <w:r w:rsidRPr="001C5060">
        <w:rPr>
          <w:rFonts w:ascii="Arial" w:hAnsi="Arial" w:cs="Arial"/>
          <w:sz w:val="22"/>
          <w:szCs w:val="22"/>
        </w:rPr>
        <w:t>neighboring</w:t>
      </w:r>
      <w:proofErr w:type="spellEnd"/>
      <w:r w:rsidRPr="001C5060">
        <w:rPr>
          <w:rFonts w:ascii="Arial" w:hAnsi="Arial" w:cs="Arial"/>
          <w:sz w:val="22"/>
          <w:szCs w:val="22"/>
        </w:rPr>
        <w:t xml:space="preserve"> GRIs whose time of arrival will cause them to occasionally overlap, and interfere with, signals from local stations.  This is referred to as cross-rate interference (CRI) and it causes variations in signal measurements that effect alarm detection, cycle selection, and other calculations. </w:t>
      </w:r>
      <w:proofErr w:type="spellStart"/>
      <w:r w:rsidRPr="001C5060">
        <w:rPr>
          <w:rFonts w:ascii="Arial" w:hAnsi="Arial" w:cs="Arial"/>
          <w:sz w:val="22"/>
          <w:szCs w:val="22"/>
        </w:rPr>
        <w:t>Crossrate</w:t>
      </w:r>
      <w:proofErr w:type="spellEnd"/>
      <w:r w:rsidRPr="001C5060">
        <w:rPr>
          <w:rFonts w:ascii="Arial" w:hAnsi="Arial" w:cs="Arial"/>
          <w:sz w:val="22"/>
          <w:szCs w:val="22"/>
        </w:rPr>
        <w:t xml:space="preserve"> interference can be </w:t>
      </w:r>
      <w:r w:rsidRPr="001C5060">
        <w:rPr>
          <w:rFonts w:ascii="Arial" w:hAnsi="Arial" w:cs="Arial"/>
          <w:sz w:val="22"/>
          <w:szCs w:val="22"/>
        </w:rPr>
        <w:lastRenderedPageBreak/>
        <w:t xml:space="preserve">mitigated by processing techniques such as cancellation or blanking.  Receivers may use different techniques to mitigate cross-rate interference.   </w:t>
      </w:r>
    </w:p>
    <w:p w14:paraId="1E7268A0" w14:textId="77777777" w:rsidR="0065150E" w:rsidRPr="001C5060" w:rsidRDefault="0065150E" w:rsidP="0014568A">
      <w:pPr>
        <w:rPr>
          <w:rFonts w:ascii="Arial" w:hAnsi="Arial" w:cs="Arial"/>
          <w:sz w:val="22"/>
          <w:szCs w:val="22"/>
        </w:rPr>
      </w:pPr>
    </w:p>
    <w:p w14:paraId="262487CF"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8" w:name="_Toc361993664"/>
      <w:r w:rsidRPr="001C5060">
        <w:rPr>
          <w:rFonts w:ascii="Arial" w:hAnsi="Arial" w:cs="Arial"/>
          <w:szCs w:val="22"/>
        </w:rPr>
        <w:t>Transmitter Blanking</w:t>
      </w:r>
      <w:bookmarkEnd w:id="118"/>
    </w:p>
    <w:p w14:paraId="627AE730" w14:textId="77777777" w:rsidR="0065150E" w:rsidRDefault="0065150E" w:rsidP="0014568A">
      <w:pPr>
        <w:jc w:val="both"/>
        <w:rPr>
          <w:rFonts w:ascii="Arial" w:hAnsi="Arial" w:cs="Arial"/>
          <w:color w:val="000000"/>
          <w:sz w:val="22"/>
          <w:szCs w:val="22"/>
        </w:rPr>
      </w:pPr>
      <w:r w:rsidRPr="001C5060">
        <w:rPr>
          <w:rFonts w:ascii="Arial" w:hAnsi="Arial" w:cs="Arial"/>
          <w:color w:val="000000"/>
          <w:sz w:val="22"/>
          <w:szCs w:val="22"/>
        </w:rPr>
        <w:t xml:space="preserve">An </w:t>
      </w:r>
      <w:proofErr w:type="spellStart"/>
      <w:r w:rsidRPr="001C5060">
        <w:rPr>
          <w:rFonts w:ascii="Arial" w:hAnsi="Arial" w:cs="Arial"/>
          <w:color w:val="000000"/>
          <w:sz w:val="22"/>
          <w:szCs w:val="22"/>
        </w:rPr>
        <w:t>eLoran</w:t>
      </w:r>
      <w:proofErr w:type="spellEnd"/>
      <w:r w:rsidRPr="001C5060">
        <w:rPr>
          <w:rFonts w:ascii="Arial" w:hAnsi="Arial" w:cs="Arial"/>
          <w:color w:val="000000"/>
          <w:sz w:val="22"/>
          <w:szCs w:val="22"/>
        </w:rPr>
        <w:t xml:space="preserve"> transmitter can operate in two chains with two GRIs (dual-rate). On regular intervals dual-rated stations may need to broadcast pulses on both rates at the same time. If this happens the </w:t>
      </w:r>
      <w:proofErr w:type="spellStart"/>
      <w:r w:rsidRPr="001C5060">
        <w:rPr>
          <w:rFonts w:ascii="Arial" w:hAnsi="Arial" w:cs="Arial"/>
          <w:color w:val="000000"/>
          <w:sz w:val="22"/>
          <w:szCs w:val="22"/>
        </w:rPr>
        <w:t>eLoran</w:t>
      </w:r>
      <w:proofErr w:type="spellEnd"/>
      <w:r w:rsidRPr="001C5060">
        <w:rPr>
          <w:rFonts w:ascii="Arial" w:hAnsi="Arial" w:cs="Arial"/>
          <w:color w:val="000000"/>
          <w:sz w:val="22"/>
          <w:szCs w:val="22"/>
        </w:rPr>
        <w:t xml:space="preserve"> transmitter gives priority to broadcast pulses of one of the rates and blanks the transmission of the pulses in the other rate. The </w:t>
      </w:r>
      <w:proofErr w:type="spellStart"/>
      <w:r w:rsidRPr="001C5060">
        <w:rPr>
          <w:rFonts w:ascii="Arial" w:hAnsi="Arial" w:cs="Arial"/>
          <w:color w:val="000000"/>
          <w:sz w:val="22"/>
          <w:szCs w:val="22"/>
        </w:rPr>
        <w:t>eLoran</w:t>
      </w:r>
      <w:proofErr w:type="spellEnd"/>
      <w:r w:rsidRPr="001C5060">
        <w:rPr>
          <w:rFonts w:ascii="Arial" w:hAnsi="Arial" w:cs="Arial"/>
          <w:color w:val="000000"/>
          <w:sz w:val="22"/>
          <w:szCs w:val="22"/>
        </w:rPr>
        <w:t xml:space="preserve"> service provider shall provide information on the blanking regime of each dual-rated transmitter (priority or alternate, partial blanking and guard times), so that the receiver may properly deal with blanked pulses.</w:t>
      </w:r>
    </w:p>
    <w:p w14:paraId="20041839" w14:textId="77777777" w:rsidR="000D0FA4" w:rsidRPr="001C5060" w:rsidRDefault="000D0FA4" w:rsidP="0014568A">
      <w:pPr>
        <w:jc w:val="both"/>
        <w:rPr>
          <w:rFonts w:ascii="Arial" w:hAnsi="Arial" w:cs="Arial"/>
          <w:color w:val="000000"/>
          <w:sz w:val="22"/>
          <w:szCs w:val="22"/>
        </w:rPr>
      </w:pPr>
    </w:p>
    <w:p w14:paraId="5821F8E1"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19" w:name="_Toc361993665"/>
      <w:proofErr w:type="spellStart"/>
      <w:r w:rsidRPr="001C5060">
        <w:rPr>
          <w:rFonts w:ascii="Arial" w:hAnsi="Arial" w:cs="Arial"/>
          <w:szCs w:val="22"/>
        </w:rPr>
        <w:t>Skywave</w:t>
      </w:r>
      <w:bookmarkEnd w:id="119"/>
      <w:proofErr w:type="spellEnd"/>
    </w:p>
    <w:p w14:paraId="2A55B618" w14:textId="77777777" w:rsidR="0065150E" w:rsidRDefault="0065150E" w:rsidP="0014568A">
      <w:pPr>
        <w:jc w:val="both"/>
        <w:rPr>
          <w:rFonts w:ascii="Arial" w:hAnsi="Arial" w:cs="Arial"/>
          <w:sz w:val="22"/>
          <w:szCs w:val="22"/>
        </w:rPr>
      </w:pPr>
      <w:proofErr w:type="spellStart"/>
      <w:r w:rsidRPr="001C5060">
        <w:rPr>
          <w:rFonts w:ascii="Arial" w:hAnsi="Arial" w:cs="Arial"/>
          <w:sz w:val="22"/>
          <w:szCs w:val="22"/>
        </w:rPr>
        <w:t>Skywaves</w:t>
      </w:r>
      <w:proofErr w:type="spellEnd"/>
      <w:r w:rsidRPr="001C5060">
        <w:rPr>
          <w:rFonts w:ascii="Arial" w:hAnsi="Arial" w:cs="Arial"/>
          <w:sz w:val="22"/>
          <w:szCs w:val="22"/>
        </w:rPr>
        <w:t xml:space="preserve"> (see Figure 3.5), in the context of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are reflections of the signal from the ionosphere.  From the stand point of navigation, this signal is an interference source and cannot be used for precise navigation.  The reflection can occur at different heights and strengths resulting in variations in the delay and received amplitude for a given location.  For a given reflection height, the delay and strength relative to the groundwave is a function of the distance from the user to the transmission source. </w:t>
      </w:r>
    </w:p>
    <w:p w14:paraId="35376ED7" w14:textId="77777777" w:rsidR="000D0FA4" w:rsidRPr="001C5060" w:rsidRDefault="000D0FA4" w:rsidP="0014568A">
      <w:pPr>
        <w:jc w:val="both"/>
        <w:rPr>
          <w:rFonts w:ascii="Arial" w:hAnsi="Arial" w:cs="Arial"/>
          <w:sz w:val="22"/>
          <w:szCs w:val="22"/>
        </w:rPr>
      </w:pPr>
    </w:p>
    <w:p w14:paraId="2AA409D2"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Under nominal conditions, the night</w:t>
      </w:r>
      <w:r w:rsidR="000D0FA4">
        <w:rPr>
          <w:rFonts w:ascii="Arial" w:hAnsi="Arial" w:cs="Arial"/>
          <w:sz w:val="22"/>
          <w:szCs w:val="22"/>
        </w:rPr>
        <w:t>-</w:t>
      </w:r>
      <w:r w:rsidRPr="001C5060">
        <w:rPr>
          <w:rFonts w:ascii="Arial" w:hAnsi="Arial" w:cs="Arial"/>
          <w:sz w:val="22"/>
          <w:szCs w:val="22"/>
        </w:rPr>
        <w:t xml:space="preserve">time ionospheric environment results in a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that is stronger than in the daytime. The night</w:t>
      </w:r>
      <w:r w:rsidR="000D0FA4">
        <w:rPr>
          <w:rFonts w:ascii="Arial" w:hAnsi="Arial" w:cs="Arial"/>
          <w:sz w:val="22"/>
          <w:szCs w:val="22"/>
        </w:rPr>
        <w:t>-</w:t>
      </w:r>
      <w:r w:rsidRPr="001C5060">
        <w:rPr>
          <w:rFonts w:ascii="Arial" w:hAnsi="Arial" w:cs="Arial"/>
          <w:sz w:val="22"/>
          <w:szCs w:val="22"/>
        </w:rPr>
        <w:t xml:space="preserve">time ionosphere also tends to have a higher ionosphere reflection height for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resulting in a greater delay relative to the groundwave than typical daytime </w:t>
      </w:r>
      <w:proofErr w:type="spellStart"/>
      <w:r w:rsidRPr="001C5060">
        <w:rPr>
          <w:rFonts w:ascii="Arial" w:hAnsi="Arial" w:cs="Arial"/>
          <w:sz w:val="22"/>
          <w:szCs w:val="22"/>
        </w:rPr>
        <w:t>skywave</w:t>
      </w:r>
      <w:proofErr w:type="spellEnd"/>
      <w:r w:rsidRPr="001C5060">
        <w:rPr>
          <w:rFonts w:ascii="Arial" w:hAnsi="Arial" w:cs="Arial"/>
          <w:sz w:val="22"/>
          <w:szCs w:val="22"/>
        </w:rPr>
        <w:t>.</w:t>
      </w:r>
    </w:p>
    <w:p w14:paraId="72197D5A" w14:textId="77777777" w:rsidR="0065150E" w:rsidRPr="001C5060" w:rsidRDefault="0065150E" w:rsidP="0014568A">
      <w:pPr>
        <w:jc w:val="both"/>
        <w:rPr>
          <w:rFonts w:ascii="Arial" w:hAnsi="Arial" w:cs="Arial"/>
          <w:sz w:val="22"/>
          <w:szCs w:val="22"/>
        </w:rPr>
      </w:pPr>
    </w:p>
    <w:p w14:paraId="56EACB26"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While always present, </w:t>
      </w:r>
      <w:proofErr w:type="spellStart"/>
      <w:r w:rsidRPr="001C5060">
        <w:rPr>
          <w:rFonts w:ascii="Arial" w:hAnsi="Arial" w:cs="Arial"/>
          <w:sz w:val="22"/>
          <w:szCs w:val="22"/>
        </w:rPr>
        <w:t>skywaves</w:t>
      </w:r>
      <w:proofErr w:type="spellEnd"/>
      <w:r w:rsidRPr="001C5060">
        <w:rPr>
          <w:rFonts w:ascii="Arial" w:hAnsi="Arial" w:cs="Arial"/>
          <w:sz w:val="22"/>
          <w:szCs w:val="22"/>
        </w:rPr>
        <w:t xml:space="preserve"> typically do not affect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position fix.  Receivers shall be able to function under typical day time and night time occurrence of </w:t>
      </w:r>
      <w:proofErr w:type="spellStart"/>
      <w:r w:rsidRPr="001C5060">
        <w:rPr>
          <w:rFonts w:ascii="Arial" w:hAnsi="Arial" w:cs="Arial"/>
          <w:sz w:val="22"/>
          <w:szCs w:val="22"/>
        </w:rPr>
        <w:t>skywave</w:t>
      </w:r>
      <w:proofErr w:type="spellEnd"/>
      <w:r w:rsidRPr="001C5060">
        <w:rPr>
          <w:rFonts w:ascii="Arial" w:hAnsi="Arial" w:cs="Arial"/>
          <w:sz w:val="22"/>
          <w:szCs w:val="22"/>
        </w:rPr>
        <w:t>.</w:t>
      </w:r>
    </w:p>
    <w:p w14:paraId="0880488D" w14:textId="77777777" w:rsidR="0065150E" w:rsidRPr="001C5060" w:rsidRDefault="0065150E" w:rsidP="0014568A">
      <w:pPr>
        <w:jc w:val="both"/>
        <w:rPr>
          <w:rFonts w:ascii="Arial" w:hAnsi="Arial" w:cs="Arial"/>
          <w:sz w:val="22"/>
          <w:szCs w:val="22"/>
        </w:rPr>
      </w:pPr>
    </w:p>
    <w:p w14:paraId="3C6BF13C"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“Early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is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with delays of roughly 37 µsec or less relative to the ground wave.  This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can be problematic as it is close to the tracking point of the groundwave.  Early </w:t>
      </w:r>
      <w:proofErr w:type="spellStart"/>
      <w:r w:rsidRPr="001C5060">
        <w:rPr>
          <w:rFonts w:ascii="Arial" w:hAnsi="Arial" w:cs="Arial"/>
          <w:sz w:val="22"/>
          <w:szCs w:val="22"/>
        </w:rPr>
        <w:t>skywaves</w:t>
      </w:r>
      <w:proofErr w:type="spellEnd"/>
      <w:r w:rsidRPr="001C5060">
        <w:rPr>
          <w:rFonts w:ascii="Arial" w:hAnsi="Arial" w:cs="Arial"/>
          <w:sz w:val="22"/>
          <w:szCs w:val="22"/>
        </w:rPr>
        <w:t xml:space="preserve"> generally occur during the day time and are induced by severe solar weather activity.  Under conditions of adverse solar weather, the ionosphere can be disturbed enough to lower the ionospheric reflection height and strengthen the reflection for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This can create problems for signals traveling over long paths.  Since the disturbed ionosphere is caused by solar activity, the reflection region must be illuminated by the sun.  The effect is particularly strong at high geomagnetic latitudes.    </w:t>
      </w:r>
    </w:p>
    <w:p w14:paraId="1412647D" w14:textId="77777777" w:rsidR="0065150E" w:rsidRPr="001C5060" w:rsidRDefault="0065150E" w:rsidP="0014568A">
      <w:pPr>
        <w:rPr>
          <w:rFonts w:ascii="Arial" w:hAnsi="Arial" w:cs="Arial"/>
          <w:sz w:val="22"/>
          <w:szCs w:val="22"/>
        </w:rPr>
      </w:pPr>
    </w:p>
    <w:p w14:paraId="20A5D326"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difficulty with early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versus typical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is that is more difficult for a receiver to disregard, mitigate or detect.  For example, receivers on moving platforms may not be able to easily discern errors caused by early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from platform movement.  Hence,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requires some means to be aware of early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or its effects through monitoring.</w:t>
      </w:r>
    </w:p>
    <w:p w14:paraId="14A21413" w14:textId="77777777" w:rsidR="0065150E" w:rsidRPr="001C5060" w:rsidRDefault="0065150E" w:rsidP="0014568A">
      <w:pPr>
        <w:autoSpaceDE w:val="0"/>
        <w:autoSpaceDN w:val="0"/>
        <w:adjustRightInd w:val="0"/>
        <w:rPr>
          <w:rFonts w:ascii="Arial" w:hAnsi="Arial" w:cs="Arial"/>
          <w:sz w:val="22"/>
          <w:szCs w:val="22"/>
        </w:rPr>
      </w:pPr>
    </w:p>
    <w:p w14:paraId="28E8EA61" w14:textId="77777777" w:rsidR="0065150E" w:rsidRPr="001C5060" w:rsidRDefault="0065150E" w:rsidP="0014568A">
      <w:pPr>
        <w:pStyle w:val="Figure1"/>
      </w:pPr>
      <w:r w:rsidRPr="00DF2085">
        <w:rPr>
          <w:rFonts w:eastAsia="PMingLiU"/>
          <w:noProof/>
          <w:lang w:val="fr-FR" w:eastAsia="fr-FR"/>
        </w:rPr>
        <w:lastRenderedPageBreak/>
        <w:drawing>
          <wp:inline distT="0" distB="0" distL="0" distR="0" wp14:anchorId="1915B4EE" wp14:editId="70CAD86A">
            <wp:extent cx="5486400" cy="1837055"/>
            <wp:effectExtent l="19050" t="0" r="0" b="0"/>
            <wp:docPr id="15" name="Picture 15" descr="Skywave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ywave Drawing"/>
                    <pic:cNvPicPr>
                      <a:picLocks noChangeAspect="1" noChangeArrowheads="1"/>
                    </pic:cNvPicPr>
                  </pic:nvPicPr>
                  <pic:blipFill>
                    <a:blip r:embed="rId27" cstate="print"/>
                    <a:srcRect/>
                    <a:stretch>
                      <a:fillRect/>
                    </a:stretch>
                  </pic:blipFill>
                  <pic:spPr bwMode="auto">
                    <a:xfrm>
                      <a:off x="0" y="0"/>
                      <a:ext cx="5486400" cy="1837055"/>
                    </a:xfrm>
                    <a:prstGeom prst="rect">
                      <a:avLst/>
                    </a:prstGeom>
                    <a:noFill/>
                    <a:ln w="9525">
                      <a:noFill/>
                      <a:miter lim="800000"/>
                      <a:headEnd/>
                      <a:tailEnd/>
                    </a:ln>
                  </pic:spPr>
                </pic:pic>
              </a:graphicData>
            </a:graphic>
          </wp:inline>
        </w:drawing>
      </w:r>
    </w:p>
    <w:p w14:paraId="0A745E0A" w14:textId="77777777" w:rsidR="0065150E" w:rsidRPr="001C5060" w:rsidRDefault="0065150E" w:rsidP="0014568A">
      <w:pPr>
        <w:autoSpaceDE w:val="0"/>
        <w:autoSpaceDN w:val="0"/>
        <w:adjustRightInd w:val="0"/>
        <w:rPr>
          <w:rFonts w:ascii="Arial" w:hAnsi="Arial" w:cs="Arial"/>
          <w:bCs/>
          <w:highlight w:val="yellow"/>
        </w:rPr>
      </w:pPr>
    </w:p>
    <w:p w14:paraId="2D484E18" w14:textId="77777777" w:rsidR="0065150E" w:rsidRPr="00DF2085" w:rsidRDefault="0065150E" w:rsidP="0014568A">
      <w:pPr>
        <w:pStyle w:val="Figure1"/>
      </w:pPr>
      <w:r w:rsidRPr="00DF2085">
        <w:t xml:space="preserve">Figure 3.5 </w:t>
      </w:r>
      <w:proofErr w:type="spellStart"/>
      <w:r w:rsidRPr="00DF2085">
        <w:t>Skywave</w:t>
      </w:r>
      <w:proofErr w:type="spellEnd"/>
      <w:r w:rsidRPr="00DF2085">
        <w:t xml:space="preserve"> </w:t>
      </w:r>
    </w:p>
    <w:p w14:paraId="49E8CBDB" w14:textId="77777777" w:rsidR="0065150E" w:rsidRPr="001C5060" w:rsidRDefault="0065150E" w:rsidP="0014568A">
      <w:pPr>
        <w:autoSpaceDE w:val="0"/>
        <w:autoSpaceDN w:val="0"/>
        <w:adjustRightInd w:val="0"/>
        <w:rPr>
          <w:rFonts w:ascii="Arial" w:hAnsi="Arial" w:cs="Arial"/>
        </w:rPr>
      </w:pPr>
    </w:p>
    <w:p w14:paraId="02E161EF" w14:textId="77777777" w:rsidR="0065150E" w:rsidRPr="001C5060" w:rsidRDefault="0065150E" w:rsidP="001C5060">
      <w:pPr>
        <w:pStyle w:val="Titre6"/>
        <w:numPr>
          <w:ilvl w:val="0"/>
          <w:numId w:val="0"/>
        </w:numPr>
        <w:ind w:left="1152" w:hanging="1152"/>
        <w:rPr>
          <w:rFonts w:ascii="Arial" w:hAnsi="Arial" w:cs="Arial"/>
          <w:szCs w:val="22"/>
        </w:rPr>
      </w:pPr>
      <w:bookmarkStart w:id="120" w:name="_Toc361993666"/>
      <w:proofErr w:type="spellStart"/>
      <w:r w:rsidRPr="001C5060">
        <w:rPr>
          <w:rFonts w:ascii="Arial" w:hAnsi="Arial" w:cs="Arial"/>
          <w:szCs w:val="22"/>
        </w:rPr>
        <w:t>Skywave</w:t>
      </w:r>
      <w:proofErr w:type="spellEnd"/>
      <w:r w:rsidRPr="001C5060">
        <w:rPr>
          <w:rFonts w:ascii="Arial" w:hAnsi="Arial" w:cs="Arial"/>
          <w:szCs w:val="22"/>
        </w:rPr>
        <w:t xml:space="preserve"> Processing (user receiver)</w:t>
      </w:r>
      <w:bookmarkEnd w:id="120"/>
    </w:p>
    <w:p w14:paraId="1B76CB58"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bCs/>
          <w:sz w:val="22"/>
          <w:szCs w:val="22"/>
        </w:rPr>
        <w:t xml:space="preserve">The receiver has algorithms or processing that mitigates the presence of </w:t>
      </w:r>
      <w:proofErr w:type="spellStart"/>
      <w:r w:rsidRPr="001C5060">
        <w:rPr>
          <w:rFonts w:ascii="Arial" w:hAnsi="Arial" w:cs="Arial"/>
          <w:bCs/>
          <w:sz w:val="22"/>
          <w:szCs w:val="22"/>
        </w:rPr>
        <w:t>skywave</w:t>
      </w:r>
      <w:proofErr w:type="spellEnd"/>
      <w:r w:rsidRPr="001C5060">
        <w:rPr>
          <w:rFonts w:ascii="Arial" w:hAnsi="Arial" w:cs="Arial"/>
          <w:bCs/>
          <w:sz w:val="22"/>
          <w:szCs w:val="22"/>
        </w:rPr>
        <w:t xml:space="preserve"> in the local service error. It may exclude the use of signals with significant errors caused by </w:t>
      </w:r>
      <w:proofErr w:type="spellStart"/>
      <w:r w:rsidRPr="001C5060">
        <w:rPr>
          <w:rFonts w:ascii="Arial" w:hAnsi="Arial" w:cs="Arial"/>
          <w:bCs/>
          <w:sz w:val="22"/>
          <w:szCs w:val="22"/>
        </w:rPr>
        <w:t>skywave</w:t>
      </w:r>
      <w:proofErr w:type="spellEnd"/>
      <w:r w:rsidRPr="001C5060">
        <w:rPr>
          <w:rFonts w:ascii="Arial" w:hAnsi="Arial" w:cs="Arial"/>
          <w:bCs/>
          <w:sz w:val="22"/>
          <w:szCs w:val="22"/>
        </w:rPr>
        <w:t xml:space="preserve">. Alternatively a receiver may dynamically adjust the location of the tracking point in the </w:t>
      </w:r>
      <w:proofErr w:type="spellStart"/>
      <w:r w:rsidRPr="001C5060">
        <w:rPr>
          <w:rFonts w:ascii="Arial" w:hAnsi="Arial" w:cs="Arial"/>
          <w:bCs/>
          <w:sz w:val="22"/>
          <w:szCs w:val="22"/>
        </w:rPr>
        <w:t>eLoran</w:t>
      </w:r>
      <w:proofErr w:type="spellEnd"/>
      <w:r w:rsidRPr="001C5060">
        <w:rPr>
          <w:rFonts w:ascii="Arial" w:hAnsi="Arial" w:cs="Arial"/>
          <w:bCs/>
          <w:sz w:val="22"/>
          <w:szCs w:val="22"/>
        </w:rPr>
        <w:t xml:space="preserve"> pulse to balance high signal strength (by tracking later in the pulse envelope) with </w:t>
      </w:r>
      <w:proofErr w:type="spellStart"/>
      <w:r w:rsidRPr="001C5060">
        <w:rPr>
          <w:rFonts w:ascii="Arial" w:hAnsi="Arial" w:cs="Arial"/>
          <w:bCs/>
          <w:sz w:val="22"/>
          <w:szCs w:val="22"/>
        </w:rPr>
        <w:t>skywave</w:t>
      </w:r>
      <w:proofErr w:type="spellEnd"/>
      <w:r w:rsidRPr="001C5060">
        <w:rPr>
          <w:rFonts w:ascii="Arial" w:hAnsi="Arial" w:cs="Arial"/>
          <w:bCs/>
          <w:sz w:val="22"/>
          <w:szCs w:val="22"/>
        </w:rPr>
        <w:t xml:space="preserve"> rejection (by tracking earlier). </w:t>
      </w:r>
    </w:p>
    <w:p w14:paraId="3763A751"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bCs/>
          <w:sz w:val="22"/>
          <w:szCs w:val="22"/>
        </w:rPr>
        <w:t xml:space="preserve"> </w:t>
      </w:r>
    </w:p>
    <w:p w14:paraId="0516AFB0" w14:textId="77777777" w:rsidR="0065150E" w:rsidRPr="001C5060" w:rsidRDefault="0065150E" w:rsidP="001C5060">
      <w:pPr>
        <w:pStyle w:val="Titre6"/>
        <w:numPr>
          <w:ilvl w:val="0"/>
          <w:numId w:val="0"/>
        </w:numPr>
        <w:rPr>
          <w:rFonts w:ascii="Arial" w:hAnsi="Arial" w:cs="Arial"/>
          <w:szCs w:val="22"/>
        </w:rPr>
      </w:pPr>
      <w:bookmarkStart w:id="121" w:name="_Toc361993667"/>
      <w:proofErr w:type="spellStart"/>
      <w:r w:rsidRPr="001C5060">
        <w:rPr>
          <w:rFonts w:ascii="Arial" w:hAnsi="Arial" w:cs="Arial"/>
          <w:szCs w:val="22"/>
        </w:rPr>
        <w:t>Skywave</w:t>
      </w:r>
      <w:proofErr w:type="spellEnd"/>
      <w:r w:rsidRPr="001C5060">
        <w:rPr>
          <w:rFonts w:ascii="Arial" w:hAnsi="Arial" w:cs="Arial"/>
          <w:szCs w:val="22"/>
        </w:rPr>
        <w:t xml:space="preserve"> </w:t>
      </w:r>
      <w:proofErr w:type="gramStart"/>
      <w:r w:rsidRPr="001C5060">
        <w:rPr>
          <w:rFonts w:ascii="Arial" w:hAnsi="Arial" w:cs="Arial"/>
          <w:szCs w:val="22"/>
        </w:rPr>
        <w:t>Warning  (</w:t>
      </w:r>
      <w:proofErr w:type="gramEnd"/>
      <w:r w:rsidRPr="001C5060">
        <w:rPr>
          <w:rFonts w:ascii="Arial" w:hAnsi="Arial" w:cs="Arial"/>
          <w:szCs w:val="22"/>
        </w:rPr>
        <w:t>service provider)</w:t>
      </w:r>
      <w:bookmarkEnd w:id="121"/>
    </w:p>
    <w:p w14:paraId="525E9D92"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A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warning may be provided by service providers to indicate the possibility of a </w:t>
      </w:r>
      <w:proofErr w:type="spellStart"/>
      <w:r w:rsidRPr="001C5060">
        <w:rPr>
          <w:rFonts w:ascii="Arial" w:hAnsi="Arial" w:cs="Arial"/>
          <w:sz w:val="22"/>
          <w:szCs w:val="22"/>
        </w:rPr>
        <w:t>skywave</w:t>
      </w:r>
      <w:proofErr w:type="spellEnd"/>
      <w:r w:rsidRPr="001C5060">
        <w:rPr>
          <w:rFonts w:ascii="Arial" w:hAnsi="Arial" w:cs="Arial"/>
          <w:sz w:val="22"/>
          <w:szCs w:val="22"/>
        </w:rPr>
        <w:t xml:space="preserve"> in a specified geographic region and transmitted signal.  The details of this warning shall be as specified by the service provider.  See LORIPP/LORAPP Draft Specification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Rev. 4.0</w:t>
      </w:r>
      <w:r w:rsidRPr="001C5060">
        <w:rPr>
          <w:rStyle w:val="Appelnotedebasdep"/>
          <w:rFonts w:ascii="Arial" w:hAnsi="Arial" w:cs="Arial"/>
          <w:sz w:val="22"/>
          <w:szCs w:val="22"/>
        </w:rPr>
        <w:footnoteReference w:id="11"/>
      </w:r>
      <w:r w:rsidRPr="001C5060">
        <w:rPr>
          <w:rFonts w:ascii="Arial" w:hAnsi="Arial" w:cs="Arial"/>
          <w:sz w:val="22"/>
          <w:szCs w:val="22"/>
        </w:rPr>
        <w:t xml:space="preserve"> for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System for further details.  If provided, the warning shall be part of the transmitted LDC message.  </w:t>
      </w:r>
    </w:p>
    <w:p w14:paraId="12CFD171" w14:textId="77777777" w:rsidR="00106C40" w:rsidRPr="001C5060" w:rsidRDefault="00106C40" w:rsidP="0014568A">
      <w:pPr>
        <w:autoSpaceDE w:val="0"/>
        <w:autoSpaceDN w:val="0"/>
        <w:adjustRightInd w:val="0"/>
        <w:jc w:val="both"/>
        <w:rPr>
          <w:rFonts w:ascii="Arial" w:hAnsi="Arial" w:cs="Arial"/>
          <w:bCs/>
          <w:sz w:val="22"/>
          <w:szCs w:val="22"/>
        </w:rPr>
      </w:pPr>
    </w:p>
    <w:p w14:paraId="49A2A900"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22" w:name="_Toc361993668"/>
      <w:r w:rsidRPr="001C5060">
        <w:rPr>
          <w:rFonts w:ascii="Arial" w:hAnsi="Arial" w:cs="Arial"/>
          <w:szCs w:val="22"/>
        </w:rPr>
        <w:t>Interference</w:t>
      </w:r>
      <w:bookmarkEnd w:id="122"/>
    </w:p>
    <w:p w14:paraId="003A53C0"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Interference is a man-made source of radio frequency energy which has sufficient energy to adversely affect the performance of an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receiver.  Interference may be synchronous, near synchronous, or non-synchronous. Synchronous and near synchronous interfering signals of sufficient amplitude will cause increases in the mean error of the TOAs at the receiving set. Non-synchronous interfering signals will increase the standard deviation (jitter) of the receiver TOAs. Generally,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receiving equipment is more sensitive to synchronous and near synchronous interfering signals because these signals are at carrier frequencies very near the “comb filter” frequency responses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receiver (i.e.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spectral lines of stations in one chain). At these frequencies, interference will cause problems when its level is so great compared to the desired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signals that it causes the signal tracking circuits in the receiver to operate improperly.  The effects of high level signals whether synchronous or non-synchronous can usually be most easily reduced with notch filters.  </w:t>
      </w:r>
    </w:p>
    <w:p w14:paraId="58AB8BB2" w14:textId="77777777" w:rsidR="0065150E" w:rsidRPr="001C5060" w:rsidRDefault="0065150E" w:rsidP="0014568A">
      <w:pPr>
        <w:jc w:val="both"/>
        <w:rPr>
          <w:rFonts w:ascii="Arial" w:hAnsi="Arial" w:cs="Arial"/>
          <w:strike/>
          <w:sz w:val="22"/>
          <w:szCs w:val="22"/>
        </w:rPr>
      </w:pPr>
    </w:p>
    <w:p w14:paraId="481B062E"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In-Band Interference</w:t>
      </w:r>
      <w:r w:rsidRPr="001C5060">
        <w:rPr>
          <w:rFonts w:ascii="Arial" w:hAnsi="Arial" w:cs="Arial"/>
          <w:sz w:val="22"/>
          <w:szCs w:val="22"/>
        </w:rPr>
        <w:t xml:space="preserve"> - interference whose carrier frequency lies in the band 90-110 kHz.</w:t>
      </w:r>
    </w:p>
    <w:p w14:paraId="4FC8E4C2"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Near-Band Interference</w:t>
      </w:r>
      <w:r w:rsidRPr="001C5060">
        <w:rPr>
          <w:rFonts w:ascii="Arial" w:hAnsi="Arial" w:cs="Arial"/>
          <w:sz w:val="22"/>
          <w:szCs w:val="22"/>
        </w:rPr>
        <w:t xml:space="preserve"> - interference whose carrier frequency lies in the frequency bands 70-90 kHz and 110-130 kHz.</w:t>
      </w:r>
    </w:p>
    <w:p w14:paraId="68FCBC58"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lastRenderedPageBreak/>
        <w:t>Out-of-Band Interference</w:t>
      </w:r>
      <w:r w:rsidRPr="001C5060">
        <w:rPr>
          <w:rFonts w:ascii="Arial" w:hAnsi="Arial" w:cs="Arial"/>
          <w:sz w:val="22"/>
          <w:szCs w:val="22"/>
        </w:rPr>
        <w:t xml:space="preserve"> - interference whose carrier frequency lies in the frequency bands below 70 kHz or above 130 kHz.</w:t>
      </w:r>
    </w:p>
    <w:p w14:paraId="42D25BF4"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Synchronous Interference</w:t>
      </w:r>
      <w:r w:rsidRPr="001C5060">
        <w:rPr>
          <w:rFonts w:ascii="Arial" w:hAnsi="Arial" w:cs="Arial"/>
          <w:sz w:val="22"/>
          <w:szCs w:val="22"/>
        </w:rPr>
        <w:t xml:space="preserve"> - near-band interference whose carrier frequency (fc) is determined by f </w:t>
      </w:r>
      <w:r w:rsidRPr="001C5060">
        <w:rPr>
          <w:rFonts w:ascii="Arial" w:hAnsi="Arial" w:cs="Arial"/>
          <w:sz w:val="22"/>
          <w:szCs w:val="22"/>
          <w:vertAlign w:val="subscript"/>
        </w:rPr>
        <w:t>c</w:t>
      </w:r>
      <w:r w:rsidRPr="001C5060">
        <w:rPr>
          <w:rFonts w:ascii="Arial" w:hAnsi="Arial" w:cs="Arial"/>
          <w:sz w:val="22"/>
          <w:szCs w:val="22"/>
        </w:rPr>
        <w:t xml:space="preserve"> = N/2 GRI, where N = 1, 2, 3....</w:t>
      </w:r>
    </w:p>
    <w:p w14:paraId="1B1E6D45" w14:textId="77777777" w:rsidR="0065150E"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Near-Synchronous Interference</w:t>
      </w:r>
      <w:r w:rsidRPr="001C5060">
        <w:rPr>
          <w:rFonts w:ascii="Arial" w:hAnsi="Arial" w:cs="Arial"/>
          <w:sz w:val="22"/>
          <w:szCs w:val="22"/>
        </w:rPr>
        <w:t xml:space="preserve">  - near-band interference whose carrier frequency (fc) satisfies the relationship │f</w:t>
      </w:r>
      <w:r w:rsidRPr="001C5060">
        <w:rPr>
          <w:rFonts w:ascii="Arial" w:hAnsi="Arial" w:cs="Arial"/>
          <w:sz w:val="22"/>
          <w:szCs w:val="22"/>
          <w:vertAlign w:val="subscript"/>
        </w:rPr>
        <w:t>c</w:t>
      </w:r>
      <w:r w:rsidRPr="001C5060">
        <w:rPr>
          <w:rFonts w:ascii="Arial" w:hAnsi="Arial" w:cs="Arial"/>
          <w:sz w:val="22"/>
          <w:szCs w:val="22"/>
        </w:rPr>
        <w:t xml:space="preserve"> − N/2GRI │ &lt; f</w:t>
      </w:r>
      <w:r w:rsidRPr="001C5060">
        <w:rPr>
          <w:rFonts w:ascii="Arial" w:hAnsi="Arial" w:cs="Arial"/>
          <w:sz w:val="22"/>
          <w:szCs w:val="22"/>
          <w:vertAlign w:val="subscript"/>
        </w:rPr>
        <w:t>b</w:t>
      </w:r>
      <w:r w:rsidRPr="001C5060">
        <w:rPr>
          <w:rFonts w:ascii="Arial" w:hAnsi="Arial" w:cs="Arial"/>
          <w:sz w:val="22"/>
          <w:szCs w:val="22"/>
        </w:rPr>
        <w:t xml:space="preserve">   where f</w:t>
      </w:r>
      <w:r w:rsidRPr="001C5060">
        <w:rPr>
          <w:rFonts w:ascii="Arial" w:hAnsi="Arial" w:cs="Arial"/>
          <w:sz w:val="22"/>
          <w:szCs w:val="22"/>
          <w:vertAlign w:val="subscript"/>
        </w:rPr>
        <w:t>b</w:t>
      </w:r>
      <w:r w:rsidRPr="001C5060">
        <w:rPr>
          <w:rFonts w:ascii="Arial" w:hAnsi="Arial" w:cs="Arial"/>
          <w:sz w:val="22"/>
          <w:szCs w:val="22"/>
        </w:rPr>
        <w:t xml:space="preserve"> is the tracking bandwidth of the receiver (related to response time) </w:t>
      </w:r>
    </w:p>
    <w:p w14:paraId="7952AA6F" w14:textId="77777777" w:rsidR="00106C40" w:rsidRPr="001C5060" w:rsidRDefault="00106C40" w:rsidP="001C5060">
      <w:pPr>
        <w:spacing w:before="0" w:after="0"/>
        <w:ind w:left="1080"/>
        <w:rPr>
          <w:rFonts w:ascii="Arial" w:hAnsi="Arial" w:cs="Arial"/>
          <w:sz w:val="22"/>
          <w:szCs w:val="22"/>
        </w:rPr>
      </w:pPr>
    </w:p>
    <w:p w14:paraId="73615144"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23" w:name="_Toc361993669"/>
      <w:r w:rsidRPr="001C5060">
        <w:rPr>
          <w:rFonts w:ascii="Arial" w:hAnsi="Arial" w:cs="Arial"/>
          <w:szCs w:val="22"/>
        </w:rPr>
        <w:t>Continuous Wave Interference</w:t>
      </w:r>
      <w:bookmarkEnd w:id="123"/>
      <w:r w:rsidRPr="001C5060">
        <w:rPr>
          <w:rFonts w:ascii="Arial" w:hAnsi="Arial" w:cs="Arial"/>
          <w:szCs w:val="22"/>
        </w:rPr>
        <w:t xml:space="preserve"> </w:t>
      </w:r>
    </w:p>
    <w:p w14:paraId="7777A219" w14:textId="77777777" w:rsidR="0065150E" w:rsidRDefault="0065150E" w:rsidP="0014568A">
      <w:pPr>
        <w:jc w:val="both"/>
        <w:rPr>
          <w:rFonts w:ascii="Arial" w:hAnsi="Arial" w:cs="Arial"/>
          <w:sz w:val="22"/>
          <w:szCs w:val="22"/>
        </w:rPr>
      </w:pPr>
      <w:r w:rsidRPr="001C5060">
        <w:rPr>
          <w:rFonts w:ascii="Arial" w:hAnsi="Arial" w:cs="Arial"/>
          <w:sz w:val="22"/>
          <w:szCs w:val="22"/>
        </w:rPr>
        <w:t xml:space="preserve">Continuous wave interference (CWI) is interference from </w:t>
      </w:r>
      <w:proofErr w:type="spellStart"/>
      <w:r w:rsidRPr="001C5060">
        <w:rPr>
          <w:rFonts w:ascii="Arial" w:hAnsi="Arial" w:cs="Arial"/>
          <w:sz w:val="22"/>
          <w:szCs w:val="22"/>
        </w:rPr>
        <w:t>man made</w:t>
      </w:r>
      <w:proofErr w:type="spellEnd"/>
      <w:r w:rsidRPr="001C5060">
        <w:rPr>
          <w:rFonts w:ascii="Arial" w:hAnsi="Arial" w:cs="Arial"/>
          <w:sz w:val="22"/>
          <w:szCs w:val="22"/>
        </w:rPr>
        <w:t xml:space="preserve"> sources that are intentionally radiated in or near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band.  It results in additional noise and interference on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  Throughout the world, in the bands 70 to 90 kHz and 110 to 130 kHz, there are broadcast stations which operate with keyed CW, modulated CW and FSK modulation schemes. Generally, no more than two interfering frequencies are transmitted from any one station at any one time. The radiated power may be as great as 100 KW.  These interfering signals may adversely affect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receiver performance simply due to their extremely high level.</w:t>
      </w:r>
    </w:p>
    <w:p w14:paraId="439297C9" w14:textId="77777777" w:rsidR="00106C40" w:rsidRPr="001C5060" w:rsidRDefault="00106C40" w:rsidP="0014568A">
      <w:pPr>
        <w:jc w:val="both"/>
        <w:rPr>
          <w:rFonts w:ascii="Arial" w:hAnsi="Arial" w:cs="Arial"/>
          <w:sz w:val="22"/>
          <w:szCs w:val="22"/>
        </w:rPr>
      </w:pPr>
    </w:p>
    <w:p w14:paraId="69D5D9DA"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24" w:name="_Toc361993670"/>
      <w:r w:rsidRPr="001C5060">
        <w:rPr>
          <w:rFonts w:ascii="Arial" w:hAnsi="Arial" w:cs="Arial"/>
          <w:szCs w:val="22"/>
        </w:rPr>
        <w:t>Interference (other)</w:t>
      </w:r>
      <w:bookmarkEnd w:id="124"/>
      <w:r w:rsidRPr="001C5060">
        <w:rPr>
          <w:rFonts w:ascii="Arial" w:hAnsi="Arial" w:cs="Arial"/>
          <w:szCs w:val="22"/>
        </w:rPr>
        <w:t xml:space="preserve"> </w:t>
      </w:r>
    </w:p>
    <w:p w14:paraId="4C13663F" w14:textId="77777777" w:rsidR="0065150E" w:rsidRDefault="0065150E" w:rsidP="0014568A">
      <w:pPr>
        <w:jc w:val="both"/>
        <w:rPr>
          <w:rFonts w:ascii="Arial" w:hAnsi="Arial" w:cs="Arial"/>
          <w:sz w:val="22"/>
          <w:szCs w:val="22"/>
        </w:rPr>
      </w:pPr>
      <w:r w:rsidRPr="001C5060">
        <w:rPr>
          <w:rFonts w:ascii="Arial" w:hAnsi="Arial" w:cs="Arial"/>
          <w:sz w:val="22"/>
          <w:szCs w:val="22"/>
        </w:rPr>
        <w:t>Man-made interference can also result from inadvertent transmissions from human activities.  Examples of such interference include power line carriers and emission from automobile engines.</w:t>
      </w:r>
    </w:p>
    <w:p w14:paraId="1F4667DD" w14:textId="77777777" w:rsidR="00106C40" w:rsidRPr="001C5060" w:rsidRDefault="00106C40" w:rsidP="0014568A">
      <w:pPr>
        <w:jc w:val="both"/>
        <w:rPr>
          <w:rFonts w:ascii="Arial" w:hAnsi="Arial" w:cs="Arial"/>
          <w:sz w:val="22"/>
          <w:szCs w:val="22"/>
        </w:rPr>
      </w:pPr>
    </w:p>
    <w:p w14:paraId="6B0B4F1E" w14:textId="77777777" w:rsidR="0065150E" w:rsidRPr="001C5060" w:rsidRDefault="0065150E" w:rsidP="001C5060">
      <w:pPr>
        <w:pStyle w:val="Titre5"/>
        <w:numPr>
          <w:ilvl w:val="0"/>
          <w:numId w:val="0"/>
        </w:numPr>
        <w:ind w:left="1008" w:hanging="1008"/>
        <w:jc w:val="left"/>
        <w:rPr>
          <w:rFonts w:ascii="Arial" w:hAnsi="Arial" w:cs="Arial"/>
          <w:szCs w:val="22"/>
        </w:rPr>
      </w:pPr>
      <w:bookmarkStart w:id="125" w:name="_Toc361993671"/>
      <w:r w:rsidRPr="001C5060">
        <w:rPr>
          <w:rFonts w:ascii="Arial" w:hAnsi="Arial" w:cs="Arial"/>
          <w:szCs w:val="22"/>
        </w:rPr>
        <w:t>Field Strength</w:t>
      </w:r>
      <w:bookmarkEnd w:id="125"/>
      <w:r w:rsidRPr="001C5060">
        <w:rPr>
          <w:rFonts w:ascii="Arial" w:hAnsi="Arial" w:cs="Arial"/>
          <w:szCs w:val="22"/>
        </w:rPr>
        <w:t xml:space="preserve"> </w:t>
      </w:r>
    </w:p>
    <w:p w14:paraId="2BE716D4" w14:textId="77777777" w:rsidR="0065150E" w:rsidRDefault="0065150E" w:rsidP="0014568A">
      <w:pPr>
        <w:jc w:val="both"/>
        <w:rPr>
          <w:rFonts w:ascii="Arial" w:hAnsi="Arial" w:cs="Arial"/>
          <w:bCs/>
          <w:sz w:val="22"/>
          <w:szCs w:val="22"/>
        </w:rPr>
      </w:pPr>
      <w:r w:rsidRPr="001C5060">
        <w:rPr>
          <w:rFonts w:ascii="Arial" w:hAnsi="Arial" w:cs="Arial"/>
          <w:bCs/>
          <w:sz w:val="22"/>
          <w:szCs w:val="22"/>
        </w:rPr>
        <w:t xml:space="preserve">Field Strength RMS </w:t>
      </w:r>
      <w:proofErr w:type="gramStart"/>
      <w:r w:rsidRPr="001C5060">
        <w:rPr>
          <w:rFonts w:ascii="Arial" w:hAnsi="Arial" w:cs="Arial"/>
          <w:bCs/>
          <w:sz w:val="22"/>
          <w:szCs w:val="22"/>
        </w:rPr>
        <w:t>value</w:t>
      </w:r>
      <w:proofErr w:type="gramEnd"/>
      <w:r w:rsidRPr="001C5060">
        <w:rPr>
          <w:rFonts w:ascii="Arial" w:hAnsi="Arial" w:cs="Arial"/>
          <w:bCs/>
          <w:sz w:val="22"/>
          <w:szCs w:val="22"/>
        </w:rPr>
        <w:t xml:space="preserve"> in volts per meter of the envelope at the standard zero crossing. </w:t>
      </w:r>
    </w:p>
    <w:p w14:paraId="5B639044" w14:textId="77777777" w:rsidR="00106C40" w:rsidRPr="001C5060" w:rsidRDefault="00106C40" w:rsidP="0014568A">
      <w:pPr>
        <w:jc w:val="both"/>
        <w:rPr>
          <w:rFonts w:ascii="Arial" w:hAnsi="Arial" w:cs="Arial"/>
          <w:sz w:val="22"/>
          <w:szCs w:val="22"/>
        </w:rPr>
      </w:pPr>
    </w:p>
    <w:p w14:paraId="15A264F6" w14:textId="77777777" w:rsidR="0065150E" w:rsidRPr="001C5060" w:rsidRDefault="0065150E" w:rsidP="001C5060">
      <w:pPr>
        <w:pStyle w:val="Titre5"/>
        <w:numPr>
          <w:ilvl w:val="0"/>
          <w:numId w:val="0"/>
        </w:numPr>
        <w:jc w:val="left"/>
        <w:rPr>
          <w:rFonts w:ascii="Arial" w:hAnsi="Arial" w:cs="Arial"/>
          <w:szCs w:val="22"/>
        </w:rPr>
      </w:pPr>
      <w:bookmarkStart w:id="126" w:name="_Toc361993672"/>
      <w:r w:rsidRPr="001C5060">
        <w:rPr>
          <w:rFonts w:ascii="Arial" w:hAnsi="Arial" w:cs="Arial"/>
          <w:szCs w:val="22"/>
        </w:rPr>
        <w:t>Signal to Noise Ratio</w:t>
      </w:r>
      <w:bookmarkEnd w:id="126"/>
      <w:r w:rsidRPr="001C5060">
        <w:rPr>
          <w:rFonts w:ascii="Arial" w:hAnsi="Arial" w:cs="Arial"/>
          <w:szCs w:val="22"/>
        </w:rPr>
        <w:t xml:space="preserve">  </w:t>
      </w:r>
    </w:p>
    <w:p w14:paraId="1207E632"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Signal to noise ratio (SNR) is the ratio of the root mean square (RMS) amplitude, of the envelope,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pulse, at the standard zero crossing point, to the RMS value of the noise present at that time.</w:t>
      </w:r>
    </w:p>
    <w:p w14:paraId="5416C1D0" w14:textId="77777777" w:rsidR="0065150E" w:rsidRPr="001C5060" w:rsidRDefault="0065150E" w:rsidP="0014568A">
      <w:pPr>
        <w:jc w:val="both"/>
        <w:rPr>
          <w:rFonts w:ascii="Arial" w:hAnsi="Arial" w:cs="Arial"/>
          <w:sz w:val="22"/>
          <w:szCs w:val="22"/>
        </w:rPr>
      </w:pPr>
    </w:p>
    <w:p w14:paraId="0816248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It is recognized that measuring signal and noise in the context of a receiver inherently requires some amount of processing.  It is also recognized that this processing is not limited to, but may include different forms of signal averaging, and different amounts of filtering prior to a signal measurement or a noise measurement.  It is also recognized that SNR measurements are heavily influenced by the design of the receive antenna, the </w:t>
      </w:r>
      <w:proofErr w:type="spellStart"/>
      <w:r w:rsidRPr="001C5060">
        <w:rPr>
          <w:rFonts w:ascii="Arial" w:hAnsi="Arial" w:cs="Arial"/>
          <w:sz w:val="22"/>
          <w:szCs w:val="22"/>
        </w:rPr>
        <w:t>analog</w:t>
      </w:r>
      <w:proofErr w:type="spellEnd"/>
      <w:r w:rsidRPr="001C5060">
        <w:rPr>
          <w:rFonts w:ascii="Arial" w:hAnsi="Arial" w:cs="Arial"/>
          <w:sz w:val="22"/>
          <w:szCs w:val="22"/>
        </w:rPr>
        <w:t xml:space="preserve"> front end, and a receiver’s digital filters.  This document attempts to standardize the definition of SNR in an attempt to reduce the variability of reported SNR values, between various receivers.  </w:t>
      </w:r>
    </w:p>
    <w:p w14:paraId="54831778" w14:textId="77777777" w:rsidR="0065150E" w:rsidRPr="001C5060" w:rsidRDefault="0065150E" w:rsidP="0014568A">
      <w:pPr>
        <w:jc w:val="both"/>
        <w:rPr>
          <w:rFonts w:ascii="Arial" w:hAnsi="Arial" w:cs="Arial"/>
          <w:sz w:val="22"/>
          <w:szCs w:val="22"/>
        </w:rPr>
      </w:pPr>
    </w:p>
    <w:p w14:paraId="44282FAF"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With regard to an SNR measurement, signal level shall be normalized to a level equal to that of a single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pulse. </w:t>
      </w:r>
    </w:p>
    <w:p w14:paraId="54BA254A" w14:textId="77777777" w:rsidR="0065150E" w:rsidRPr="001C5060" w:rsidRDefault="0065150E" w:rsidP="0014568A">
      <w:pPr>
        <w:jc w:val="both"/>
        <w:rPr>
          <w:rFonts w:ascii="Arial" w:hAnsi="Arial" w:cs="Arial"/>
          <w:sz w:val="22"/>
          <w:szCs w:val="22"/>
        </w:rPr>
      </w:pPr>
    </w:p>
    <w:p w14:paraId="04356420"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With regard to an SNR measurement, noise level shall be measured at a point where there are no tracked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stations, and any averaging that has been performed, must be accurately compensated for.</w:t>
      </w:r>
    </w:p>
    <w:p w14:paraId="0F4EC3BE" w14:textId="77777777" w:rsidR="0065150E" w:rsidRPr="001C5060" w:rsidRDefault="0065150E" w:rsidP="0014568A">
      <w:pPr>
        <w:jc w:val="both"/>
        <w:rPr>
          <w:rFonts w:ascii="Arial" w:hAnsi="Arial" w:cs="Arial"/>
          <w:sz w:val="22"/>
          <w:szCs w:val="22"/>
        </w:rPr>
      </w:pPr>
    </w:p>
    <w:p w14:paraId="5BB818A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noise measurement shall be taken after interference mitigation including, but not limited to CWI, impulse noise, </w:t>
      </w:r>
      <w:proofErr w:type="spellStart"/>
      <w:r w:rsidRPr="001C5060">
        <w:rPr>
          <w:rFonts w:ascii="Arial" w:hAnsi="Arial" w:cs="Arial"/>
          <w:sz w:val="22"/>
          <w:szCs w:val="22"/>
        </w:rPr>
        <w:t>crossrate</w:t>
      </w:r>
      <w:proofErr w:type="spellEnd"/>
      <w:r w:rsidRPr="001C5060">
        <w:rPr>
          <w:rFonts w:ascii="Arial" w:hAnsi="Arial" w:cs="Arial"/>
          <w:sz w:val="22"/>
          <w:szCs w:val="22"/>
        </w:rPr>
        <w:t xml:space="preserve"> mitigation, and notch filtering.</w:t>
      </w:r>
    </w:p>
    <w:p w14:paraId="4095B2B4" w14:textId="77777777" w:rsidR="0065150E" w:rsidRPr="001C5060" w:rsidRDefault="0065150E" w:rsidP="0014568A">
      <w:pPr>
        <w:jc w:val="both"/>
        <w:rPr>
          <w:rFonts w:ascii="Arial" w:hAnsi="Arial" w:cs="Arial"/>
          <w:sz w:val="22"/>
          <w:szCs w:val="22"/>
        </w:rPr>
      </w:pPr>
    </w:p>
    <w:p w14:paraId="49F5718A"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With regard to receiver filtering distorting the shape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pulse envelope, SNR shall be reported in a manner after the description of ECD in section 3.1.2.10.1. That is, whatever filtering or processing is performed by the receiver, the SNR shall be equivalent to that of the local RF field at the sky-connection node, if such an observation were available. Calibration of SNR-reporting algorithms can be performed in the same way as for ECD.</w:t>
      </w:r>
    </w:p>
    <w:p w14:paraId="6811A647" w14:textId="77777777" w:rsidR="0065150E" w:rsidRPr="001C5060" w:rsidRDefault="0065150E" w:rsidP="0014568A">
      <w:pPr>
        <w:jc w:val="both"/>
        <w:rPr>
          <w:rFonts w:ascii="Arial" w:hAnsi="Arial" w:cs="Arial"/>
        </w:rPr>
      </w:pPr>
    </w:p>
    <w:p w14:paraId="0824E842" w14:textId="77777777" w:rsidR="007813DF" w:rsidRDefault="007813DF" w:rsidP="007813DF">
      <w:pPr>
        <w:pStyle w:val="Titre4"/>
        <w:numPr>
          <w:ilvl w:val="0"/>
          <w:numId w:val="0"/>
        </w:numPr>
        <w:ind w:left="864"/>
        <w:jc w:val="left"/>
        <w:rPr>
          <w:rFonts w:cs="Arial"/>
          <w:lang w:val="it-IT"/>
        </w:rPr>
      </w:pPr>
      <w:bookmarkStart w:id="127" w:name="_Toc361993673"/>
      <w:r>
        <w:rPr>
          <w:rFonts w:cs="Arial"/>
          <w:lang w:val="it-IT"/>
        </w:rPr>
        <w:br w:type="page"/>
      </w:r>
    </w:p>
    <w:p w14:paraId="0AEEE620" w14:textId="77777777" w:rsidR="0065150E" w:rsidRDefault="007813DF" w:rsidP="001C5060">
      <w:pPr>
        <w:pStyle w:val="Titre4"/>
        <w:numPr>
          <w:ilvl w:val="0"/>
          <w:numId w:val="0"/>
        </w:numPr>
        <w:ind w:left="864" w:hanging="864"/>
        <w:jc w:val="left"/>
        <w:rPr>
          <w:rFonts w:cs="Arial"/>
        </w:rPr>
      </w:pPr>
      <w:r w:rsidRPr="00490FDB">
        <w:rPr>
          <w:rFonts w:cs="Arial"/>
          <w:lang w:val="it-IT"/>
        </w:rPr>
        <w:lastRenderedPageBreak/>
        <w:t xml:space="preserve">APPENDIX C </w:t>
      </w:r>
      <w:r>
        <w:rPr>
          <w:rFonts w:cs="Arial"/>
          <w:lang w:val="it-IT"/>
        </w:rPr>
        <w:t xml:space="preserve"> A</w:t>
      </w:r>
      <w:proofErr w:type="spellStart"/>
      <w:r>
        <w:rPr>
          <w:rFonts w:cs="Arial"/>
        </w:rPr>
        <w:t>b</w:t>
      </w:r>
      <w:r w:rsidR="0065150E" w:rsidRPr="00DF2085">
        <w:rPr>
          <w:rFonts w:cs="Arial"/>
        </w:rPr>
        <w:t>breviations</w:t>
      </w:r>
      <w:bookmarkEnd w:id="127"/>
      <w:proofErr w:type="spellEnd"/>
    </w:p>
    <w:p w14:paraId="09FF0B4E" w14:textId="77777777" w:rsidR="00106C40" w:rsidRPr="001C5060" w:rsidRDefault="00106C40" w:rsidP="001C5060"/>
    <w:p w14:paraId="18617339" w14:textId="77777777" w:rsidR="0065150E" w:rsidRPr="001C5060" w:rsidRDefault="0065150E" w:rsidP="001C5060">
      <w:pPr>
        <w:autoSpaceDE w:val="0"/>
        <w:autoSpaceDN w:val="0"/>
        <w:adjustRightInd w:val="0"/>
        <w:rPr>
          <w:rFonts w:ascii="Arial" w:hAnsi="Arial" w:cs="Arial"/>
        </w:rPr>
      </w:pPr>
      <w:r w:rsidRPr="001C5060">
        <w:rPr>
          <w:rFonts w:ascii="Arial" w:hAnsi="Arial" w:cs="Arial"/>
        </w:rPr>
        <w:t xml:space="preserve">Several abbreviations like the definitions are taken directly from the nominative references for ease in understanding this MPS and to avoid confusion.  </w:t>
      </w:r>
      <w:r w:rsidRPr="001C5060">
        <w:rPr>
          <w:rFonts w:ascii="Arial" w:hAnsi="Arial" w:cs="Arial"/>
        </w:rPr>
        <w:br/>
      </w:r>
    </w:p>
    <w:p w14:paraId="6D8E1AE9"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ASF: </w:t>
      </w:r>
      <w:r w:rsidRPr="001C5060">
        <w:rPr>
          <w:rFonts w:ascii="Arial" w:hAnsi="Arial" w:cs="Arial"/>
        </w:rPr>
        <w:tab/>
        <w:t>Additional phase Secondary factor</w:t>
      </w:r>
    </w:p>
    <w:p w14:paraId="7FAB483D"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CWI </w:t>
      </w:r>
      <w:r w:rsidRPr="001C5060">
        <w:rPr>
          <w:rFonts w:ascii="Arial" w:hAnsi="Arial" w:cs="Arial"/>
        </w:rPr>
        <w:tab/>
        <w:t xml:space="preserve">Continuous Wave Interference </w:t>
      </w:r>
    </w:p>
    <w:p w14:paraId="68FF4611"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ECD: </w:t>
      </w:r>
      <w:r w:rsidRPr="001C5060">
        <w:rPr>
          <w:rFonts w:ascii="Arial" w:hAnsi="Arial" w:cs="Arial"/>
        </w:rPr>
        <w:tab/>
        <w:t>Envelope to Cycle Difference</w:t>
      </w:r>
    </w:p>
    <w:p w14:paraId="242FE866"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proofErr w:type="spellStart"/>
      <w:r w:rsidRPr="001C5060">
        <w:rPr>
          <w:rFonts w:ascii="Arial" w:hAnsi="Arial" w:cs="Arial"/>
        </w:rPr>
        <w:t>eLoran</w:t>
      </w:r>
      <w:proofErr w:type="spellEnd"/>
      <w:r w:rsidRPr="001C5060">
        <w:rPr>
          <w:rFonts w:ascii="Arial" w:hAnsi="Arial" w:cs="Arial"/>
        </w:rPr>
        <w:t xml:space="preserve">: </w:t>
      </w:r>
      <w:r w:rsidRPr="001C5060">
        <w:rPr>
          <w:rFonts w:ascii="Arial" w:hAnsi="Arial" w:cs="Arial"/>
        </w:rPr>
        <w:tab/>
        <w:t xml:space="preserve">Enhanced Loran </w:t>
      </w:r>
    </w:p>
    <w:p w14:paraId="5CF34BF2"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EUT: </w:t>
      </w:r>
      <w:r w:rsidRPr="001C5060">
        <w:rPr>
          <w:rFonts w:ascii="Arial" w:hAnsi="Arial" w:cs="Arial"/>
        </w:rPr>
        <w:tab/>
        <w:t>Equipment under test</w:t>
      </w:r>
    </w:p>
    <w:p w14:paraId="7CB57A45"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TD</w:t>
      </w:r>
      <w:r w:rsidRPr="001C5060">
        <w:rPr>
          <w:rFonts w:ascii="Arial" w:hAnsi="Arial" w:cs="Arial"/>
        </w:rPr>
        <w:tab/>
      </w:r>
      <w:r w:rsidRPr="001C5060">
        <w:rPr>
          <w:rFonts w:ascii="Arial" w:hAnsi="Arial" w:cs="Arial"/>
        </w:rPr>
        <w:tab/>
        <w:t xml:space="preserve">Time Difference </w:t>
      </w:r>
    </w:p>
    <w:p w14:paraId="5920B6D4"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TOA: </w:t>
      </w:r>
      <w:r w:rsidRPr="001C5060">
        <w:rPr>
          <w:rFonts w:ascii="Arial" w:hAnsi="Arial" w:cs="Arial"/>
        </w:rPr>
        <w:tab/>
        <w:t xml:space="preserve">Time of Arrival </w:t>
      </w:r>
    </w:p>
    <w:p w14:paraId="5712D654"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COG: </w:t>
      </w:r>
      <w:r w:rsidRPr="001C5060">
        <w:rPr>
          <w:rFonts w:ascii="Arial" w:hAnsi="Arial" w:cs="Arial"/>
        </w:rPr>
        <w:tab/>
        <w:t>Course over Ground</w:t>
      </w:r>
    </w:p>
    <w:p w14:paraId="08B54343"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GPS:</w:t>
      </w:r>
      <w:r w:rsidRPr="001C5060">
        <w:rPr>
          <w:rFonts w:ascii="Arial" w:hAnsi="Arial" w:cs="Arial"/>
        </w:rPr>
        <w:tab/>
        <w:t>Global Positioning System</w:t>
      </w:r>
    </w:p>
    <w:p w14:paraId="2CE226A6"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GNSS:</w:t>
      </w:r>
      <w:r w:rsidRPr="001C5060">
        <w:rPr>
          <w:rFonts w:ascii="Arial" w:hAnsi="Arial" w:cs="Arial"/>
        </w:rPr>
        <w:tab/>
        <w:t>Global Navigation Satellite System</w:t>
      </w:r>
    </w:p>
    <w:p w14:paraId="7AF188D1"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GRI: </w:t>
      </w:r>
      <w:r w:rsidRPr="001C5060">
        <w:rPr>
          <w:rFonts w:ascii="Arial" w:hAnsi="Arial" w:cs="Arial"/>
        </w:rPr>
        <w:tab/>
        <w:t xml:space="preserve">Group Repetition Interval </w:t>
      </w:r>
    </w:p>
    <w:p w14:paraId="1F1AA3F4"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 xml:space="preserve">HEA </w:t>
      </w:r>
      <w:r w:rsidRPr="001C5060">
        <w:rPr>
          <w:rFonts w:ascii="Arial" w:hAnsi="Arial" w:cs="Arial"/>
        </w:rPr>
        <w:tab/>
      </w:r>
      <w:proofErr w:type="spellStart"/>
      <w:r w:rsidRPr="001C5060">
        <w:rPr>
          <w:rFonts w:ascii="Arial" w:hAnsi="Arial" w:cs="Arial"/>
        </w:rPr>
        <w:t>Harbor</w:t>
      </w:r>
      <w:proofErr w:type="spellEnd"/>
      <w:r w:rsidRPr="001C5060">
        <w:rPr>
          <w:rFonts w:ascii="Arial" w:hAnsi="Arial" w:cs="Arial"/>
        </w:rPr>
        <w:t xml:space="preserve"> Entrance and Approach </w:t>
      </w:r>
    </w:p>
    <w:p w14:paraId="5C107C04"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HDOP</w:t>
      </w:r>
      <w:r w:rsidRPr="001C5060">
        <w:rPr>
          <w:rFonts w:ascii="Arial" w:hAnsi="Arial" w:cs="Arial"/>
        </w:rPr>
        <w:tab/>
        <w:t>Horizontal Dilution Of Precision</w:t>
      </w:r>
    </w:p>
    <w:p w14:paraId="7F727E04"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HMI</w:t>
      </w:r>
      <w:r w:rsidRPr="001C5060">
        <w:rPr>
          <w:rFonts w:ascii="Arial" w:hAnsi="Arial" w:cs="Arial"/>
        </w:rPr>
        <w:tab/>
        <w:t>Hazardously Misleading Information</w:t>
      </w:r>
    </w:p>
    <w:p w14:paraId="6659541D"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HPL:</w:t>
      </w:r>
      <w:r w:rsidRPr="001C5060">
        <w:rPr>
          <w:rFonts w:ascii="Arial" w:hAnsi="Arial" w:cs="Arial"/>
        </w:rPr>
        <w:tab/>
        <w:t>Horizontal Protection Limit</w:t>
      </w:r>
    </w:p>
    <w:p w14:paraId="0BFCD5B3"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HSC</w:t>
      </w:r>
      <w:r w:rsidRPr="001C5060">
        <w:rPr>
          <w:rFonts w:ascii="Arial" w:hAnsi="Arial" w:cs="Arial"/>
        </w:rPr>
        <w:tab/>
        <w:t>High Speed Craft</w:t>
      </w:r>
    </w:p>
    <w:p w14:paraId="7D9EDC7C"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PCI</w:t>
      </w:r>
      <w:r w:rsidRPr="001C5060">
        <w:rPr>
          <w:rFonts w:ascii="Arial" w:hAnsi="Arial" w:cs="Arial"/>
        </w:rPr>
        <w:tab/>
        <w:t>Phase Code Interval</w:t>
      </w:r>
    </w:p>
    <w:p w14:paraId="527D848C"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PDOP:</w:t>
      </w:r>
      <w:r w:rsidRPr="001C5060">
        <w:rPr>
          <w:rFonts w:ascii="Arial" w:hAnsi="Arial" w:cs="Arial"/>
        </w:rPr>
        <w:tab/>
        <w:t>Position Dilution Of Precision</w:t>
      </w:r>
    </w:p>
    <w:p w14:paraId="3452C04F"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PF:</w:t>
      </w:r>
      <w:r w:rsidRPr="001C5060">
        <w:rPr>
          <w:rFonts w:ascii="Arial" w:hAnsi="Arial" w:cs="Arial"/>
        </w:rPr>
        <w:tab/>
        <w:t xml:space="preserve">Primary phase Factor </w:t>
      </w:r>
    </w:p>
    <w:p w14:paraId="65A85B2F"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RAIM:</w:t>
      </w:r>
      <w:r w:rsidRPr="001C5060">
        <w:rPr>
          <w:rFonts w:ascii="Arial" w:hAnsi="Arial" w:cs="Arial"/>
        </w:rPr>
        <w:tab/>
        <w:t xml:space="preserve"> Receiver Autonomous Integrity Monitor</w:t>
      </w:r>
    </w:p>
    <w:p w14:paraId="06BEF4AB"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RMS</w:t>
      </w:r>
      <w:r w:rsidRPr="001C5060">
        <w:rPr>
          <w:rFonts w:ascii="Arial" w:hAnsi="Arial" w:cs="Arial"/>
        </w:rPr>
        <w:tab/>
        <w:t>Root Mean Square</w:t>
      </w:r>
    </w:p>
    <w:p w14:paraId="66BCE862"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SDME:</w:t>
      </w:r>
      <w:r w:rsidRPr="001C5060">
        <w:rPr>
          <w:rFonts w:ascii="Arial" w:hAnsi="Arial" w:cs="Arial"/>
        </w:rPr>
        <w:tab/>
        <w:t>Speed and Distance Measuring Equipment</w:t>
      </w:r>
    </w:p>
    <w:p w14:paraId="782BF481"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SF:</w:t>
      </w:r>
      <w:r w:rsidRPr="001C5060">
        <w:rPr>
          <w:rFonts w:ascii="Arial" w:hAnsi="Arial" w:cs="Arial"/>
        </w:rPr>
        <w:tab/>
        <w:t>Secondary phase Factor</w:t>
      </w:r>
    </w:p>
    <w:p w14:paraId="494FF133"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SNR</w:t>
      </w:r>
      <w:r w:rsidRPr="001C5060">
        <w:rPr>
          <w:rFonts w:ascii="Arial" w:hAnsi="Arial" w:cs="Arial"/>
        </w:rPr>
        <w:tab/>
        <w:t>Signal to Noise Ratio</w:t>
      </w:r>
    </w:p>
    <w:p w14:paraId="1AE50094"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SOG:</w:t>
      </w:r>
      <w:r w:rsidRPr="001C5060">
        <w:rPr>
          <w:rFonts w:ascii="Arial" w:hAnsi="Arial" w:cs="Arial"/>
        </w:rPr>
        <w:tab/>
        <w:t xml:space="preserve">Speed Over Ground </w:t>
      </w:r>
    </w:p>
    <w:p w14:paraId="5E53F971"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SGR:</w:t>
      </w:r>
      <w:r w:rsidRPr="001C5060">
        <w:rPr>
          <w:rFonts w:ascii="Arial" w:hAnsi="Arial" w:cs="Arial"/>
        </w:rPr>
        <w:tab/>
      </w:r>
      <w:proofErr w:type="spellStart"/>
      <w:r w:rsidRPr="001C5060">
        <w:rPr>
          <w:rFonts w:ascii="Arial" w:hAnsi="Arial" w:cs="Arial"/>
        </w:rPr>
        <w:t>Skywave</w:t>
      </w:r>
      <w:proofErr w:type="spellEnd"/>
      <w:r w:rsidRPr="001C5060">
        <w:rPr>
          <w:rFonts w:ascii="Arial" w:hAnsi="Arial" w:cs="Arial"/>
        </w:rPr>
        <w:t xml:space="preserve"> to Groundwave Ratio</w:t>
      </w:r>
    </w:p>
    <w:p w14:paraId="56954F6C"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 SIR:</w:t>
      </w:r>
      <w:r w:rsidRPr="001C5060">
        <w:rPr>
          <w:rFonts w:ascii="Arial" w:hAnsi="Arial" w:cs="Arial"/>
        </w:rPr>
        <w:tab/>
        <w:t>Signal to Interference Ratio</w:t>
      </w:r>
    </w:p>
    <w:p w14:paraId="3914C73D"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TTFF:</w:t>
      </w:r>
      <w:r w:rsidRPr="001C5060">
        <w:rPr>
          <w:rFonts w:ascii="Arial" w:hAnsi="Arial" w:cs="Arial"/>
        </w:rPr>
        <w:tab/>
        <w:t>Time To First Fix</w:t>
      </w:r>
    </w:p>
    <w:p w14:paraId="6D2C434D"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USNO:</w:t>
      </w:r>
      <w:r w:rsidRPr="001C5060">
        <w:rPr>
          <w:rFonts w:ascii="Arial" w:hAnsi="Arial" w:cs="Arial"/>
        </w:rPr>
        <w:tab/>
        <w:t>United States Naval Observatory</w:t>
      </w:r>
    </w:p>
    <w:p w14:paraId="561EE080"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UTC:</w:t>
      </w:r>
      <w:r w:rsidRPr="001C5060">
        <w:rPr>
          <w:rFonts w:ascii="Arial" w:hAnsi="Arial" w:cs="Arial"/>
        </w:rPr>
        <w:tab/>
        <w:t>Universal Time Coordinated</w:t>
      </w:r>
    </w:p>
    <w:p w14:paraId="79976E55"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2drms</w:t>
      </w:r>
      <w:r w:rsidRPr="001C5060">
        <w:rPr>
          <w:rFonts w:ascii="Arial" w:hAnsi="Arial" w:cs="Arial"/>
        </w:rPr>
        <w:tab/>
        <w:t>twice distance root mean square.</w:t>
      </w:r>
    </w:p>
    <w:p w14:paraId="417098EE" w14:textId="77777777" w:rsidR="0065150E" w:rsidRPr="001C5060" w:rsidRDefault="0065150E" w:rsidP="0014568A">
      <w:pPr>
        <w:autoSpaceDE w:val="0"/>
        <w:autoSpaceDN w:val="0"/>
        <w:adjustRightInd w:val="0"/>
        <w:rPr>
          <w:rFonts w:ascii="Arial" w:hAnsi="Arial" w:cs="Arial"/>
          <w:b/>
          <w:bCs/>
          <w:sz w:val="22"/>
          <w:szCs w:val="22"/>
        </w:rPr>
      </w:pPr>
    </w:p>
    <w:p w14:paraId="17A7CB97" w14:textId="77777777" w:rsidR="0065150E" w:rsidRPr="001C5060" w:rsidRDefault="0065150E" w:rsidP="0014568A">
      <w:pPr>
        <w:autoSpaceDE w:val="0"/>
        <w:autoSpaceDN w:val="0"/>
        <w:adjustRightInd w:val="0"/>
        <w:rPr>
          <w:rFonts w:ascii="Arial" w:hAnsi="Arial" w:cs="Arial"/>
          <w:b/>
          <w:bCs/>
          <w:sz w:val="22"/>
          <w:szCs w:val="22"/>
        </w:rPr>
      </w:pPr>
    </w:p>
    <w:p w14:paraId="1B3A0D44" w14:textId="77777777" w:rsidR="0065150E" w:rsidRPr="001C5060" w:rsidRDefault="0065150E" w:rsidP="0014568A">
      <w:pPr>
        <w:autoSpaceDE w:val="0"/>
        <w:autoSpaceDN w:val="0"/>
        <w:adjustRightInd w:val="0"/>
        <w:rPr>
          <w:rFonts w:ascii="Arial" w:hAnsi="Arial" w:cs="Arial"/>
          <w:b/>
          <w:bCs/>
          <w:sz w:val="22"/>
          <w:szCs w:val="22"/>
        </w:rPr>
      </w:pPr>
    </w:p>
    <w:p w14:paraId="1D1BA007" w14:textId="77777777" w:rsidR="0065150E" w:rsidRPr="001C5060" w:rsidRDefault="0065150E" w:rsidP="0014568A">
      <w:pPr>
        <w:autoSpaceDE w:val="0"/>
        <w:autoSpaceDN w:val="0"/>
        <w:adjustRightInd w:val="0"/>
        <w:rPr>
          <w:rFonts w:ascii="Arial" w:hAnsi="Arial" w:cs="Arial"/>
          <w:b/>
          <w:bCs/>
          <w:sz w:val="22"/>
          <w:szCs w:val="22"/>
        </w:rPr>
      </w:pPr>
    </w:p>
    <w:p w14:paraId="47D6FA78" w14:textId="77777777" w:rsidR="0065150E" w:rsidRPr="001C5060" w:rsidRDefault="0065150E" w:rsidP="0014568A">
      <w:pPr>
        <w:autoSpaceDE w:val="0"/>
        <w:autoSpaceDN w:val="0"/>
        <w:adjustRightInd w:val="0"/>
        <w:rPr>
          <w:rFonts w:ascii="Arial" w:hAnsi="Arial" w:cs="Arial"/>
          <w:b/>
          <w:bCs/>
          <w:sz w:val="22"/>
          <w:szCs w:val="22"/>
        </w:rPr>
      </w:pPr>
    </w:p>
    <w:p w14:paraId="1D53A3D7" w14:textId="77777777" w:rsidR="0065150E" w:rsidRPr="001C5060" w:rsidRDefault="0065150E" w:rsidP="0014568A">
      <w:pPr>
        <w:autoSpaceDE w:val="0"/>
        <w:autoSpaceDN w:val="0"/>
        <w:adjustRightInd w:val="0"/>
        <w:rPr>
          <w:rFonts w:ascii="Arial" w:hAnsi="Arial" w:cs="Arial"/>
          <w:b/>
          <w:bCs/>
          <w:sz w:val="22"/>
          <w:szCs w:val="22"/>
        </w:rPr>
      </w:pPr>
    </w:p>
    <w:p w14:paraId="2CC12535" w14:textId="77777777" w:rsidR="0065150E" w:rsidRPr="001C5060" w:rsidRDefault="0065150E" w:rsidP="0014568A">
      <w:pPr>
        <w:autoSpaceDE w:val="0"/>
        <w:autoSpaceDN w:val="0"/>
        <w:adjustRightInd w:val="0"/>
        <w:rPr>
          <w:rFonts w:ascii="Arial" w:hAnsi="Arial" w:cs="Arial"/>
          <w:b/>
          <w:bCs/>
          <w:sz w:val="22"/>
          <w:szCs w:val="22"/>
        </w:rPr>
      </w:pPr>
    </w:p>
    <w:p w14:paraId="08BD1B47" w14:textId="77777777" w:rsidR="0065150E" w:rsidRPr="001C5060" w:rsidRDefault="0065150E" w:rsidP="0014568A">
      <w:pPr>
        <w:autoSpaceDE w:val="0"/>
        <w:autoSpaceDN w:val="0"/>
        <w:adjustRightInd w:val="0"/>
        <w:rPr>
          <w:rFonts w:ascii="Arial" w:hAnsi="Arial" w:cs="Arial"/>
          <w:b/>
          <w:bCs/>
          <w:sz w:val="22"/>
          <w:szCs w:val="22"/>
        </w:rPr>
      </w:pPr>
    </w:p>
    <w:p w14:paraId="59CC2F09" w14:textId="77777777" w:rsidR="0065150E" w:rsidRPr="001C5060" w:rsidRDefault="0065150E" w:rsidP="0014568A">
      <w:pPr>
        <w:autoSpaceDE w:val="0"/>
        <w:autoSpaceDN w:val="0"/>
        <w:adjustRightInd w:val="0"/>
        <w:rPr>
          <w:rFonts w:ascii="Arial" w:hAnsi="Arial" w:cs="Arial"/>
          <w:b/>
          <w:bCs/>
          <w:sz w:val="22"/>
          <w:szCs w:val="22"/>
        </w:rPr>
      </w:pPr>
    </w:p>
    <w:p w14:paraId="0935479C" w14:textId="77777777" w:rsidR="0065150E" w:rsidRPr="001C5060" w:rsidRDefault="0065150E" w:rsidP="001C5060">
      <w:pPr>
        <w:pStyle w:val="Titre3"/>
        <w:numPr>
          <w:ilvl w:val="0"/>
          <w:numId w:val="0"/>
        </w:numPr>
        <w:rPr>
          <w:rFonts w:cs="Arial"/>
        </w:rPr>
      </w:pPr>
    </w:p>
    <w:p w14:paraId="5C08EF41" w14:textId="77777777" w:rsidR="007813DF" w:rsidRDefault="007813DF" w:rsidP="00E552C8">
      <w:pPr>
        <w:pStyle w:val="Titre1"/>
        <w:numPr>
          <w:ilvl w:val="0"/>
          <w:numId w:val="0"/>
        </w:numPr>
        <w:ind w:left="432"/>
        <w:rPr>
          <w:rFonts w:cs="Arial"/>
          <w:lang w:val="it-IT"/>
        </w:rPr>
      </w:pPr>
      <w:bookmarkStart w:id="128" w:name="_Toc361993755"/>
      <w:r>
        <w:rPr>
          <w:rFonts w:cs="Arial"/>
          <w:lang w:val="it-IT"/>
        </w:rPr>
        <w:br w:type="page"/>
      </w:r>
    </w:p>
    <w:p w14:paraId="5DCF8AAC" w14:textId="77777777" w:rsidR="0014568A" w:rsidRPr="001C5060" w:rsidRDefault="00E552C8" w:rsidP="00E552C8">
      <w:pPr>
        <w:pStyle w:val="Titre1"/>
        <w:numPr>
          <w:ilvl w:val="0"/>
          <w:numId w:val="0"/>
        </w:numPr>
        <w:ind w:left="432"/>
        <w:rPr>
          <w:rFonts w:cs="Arial"/>
          <w:i/>
          <w:sz w:val="20"/>
          <w:lang w:val="it-IT"/>
        </w:rPr>
      </w:pPr>
      <w:bookmarkStart w:id="129" w:name="_Toc433886686"/>
      <w:r w:rsidRPr="001C5060">
        <w:rPr>
          <w:rFonts w:cs="Arial"/>
          <w:lang w:val="it-IT"/>
        </w:rPr>
        <w:lastRenderedPageBreak/>
        <w:t xml:space="preserve">APPENDIX </w:t>
      </w:r>
      <w:r w:rsidR="007813DF">
        <w:rPr>
          <w:rFonts w:cs="Arial"/>
          <w:lang w:val="it-IT"/>
        </w:rPr>
        <w:t>D</w:t>
      </w:r>
      <w:r w:rsidR="007813DF" w:rsidRPr="001C5060">
        <w:rPr>
          <w:rFonts w:cs="Arial"/>
          <w:lang w:val="it-IT"/>
        </w:rPr>
        <w:t xml:space="preserve"> </w:t>
      </w:r>
      <w:r w:rsidR="0014568A" w:rsidRPr="001C5060">
        <w:rPr>
          <w:rFonts w:cs="Arial"/>
          <w:lang w:val="it-IT"/>
        </w:rPr>
        <w:t>Receiver Algortithms</w:t>
      </w:r>
      <w:bookmarkEnd w:id="128"/>
      <w:bookmarkEnd w:id="129"/>
      <w:r w:rsidR="0014568A" w:rsidRPr="001C5060">
        <w:rPr>
          <w:rFonts w:cs="Arial"/>
          <w:lang w:val="it-IT"/>
        </w:rPr>
        <w:t xml:space="preserve"> </w:t>
      </w:r>
    </w:p>
    <w:p w14:paraId="7E07BE33" w14:textId="77777777" w:rsidR="0014568A" w:rsidRPr="001C5060" w:rsidRDefault="0014568A" w:rsidP="0014568A">
      <w:pPr>
        <w:autoSpaceDE w:val="0"/>
        <w:autoSpaceDN w:val="0"/>
        <w:adjustRightInd w:val="0"/>
        <w:rPr>
          <w:rFonts w:ascii="Arial" w:hAnsi="Arial" w:cs="Arial"/>
          <w:i/>
          <w:iCs/>
          <w:lang w:val="it-IT"/>
        </w:rPr>
      </w:pPr>
    </w:p>
    <w:p w14:paraId="0A18A2F1" w14:textId="77777777" w:rsidR="0014568A" w:rsidRPr="00DF2085" w:rsidRDefault="007813DF" w:rsidP="0014568A">
      <w:pPr>
        <w:pStyle w:val="Titre2"/>
        <w:numPr>
          <w:ilvl w:val="0"/>
          <w:numId w:val="0"/>
        </w:numPr>
        <w:ind w:left="576"/>
        <w:rPr>
          <w:rFonts w:cs="Arial"/>
        </w:rPr>
      </w:pPr>
      <w:bookmarkStart w:id="130" w:name="_Toc361993756"/>
      <w:bookmarkStart w:id="131" w:name="_Toc433886687"/>
      <w:r>
        <w:rPr>
          <w:rFonts w:cs="Arial"/>
        </w:rPr>
        <w:t>D</w:t>
      </w:r>
      <w:r w:rsidR="0014568A" w:rsidRPr="00DF2085">
        <w:rPr>
          <w:rFonts w:cs="Arial"/>
        </w:rPr>
        <w:t>.1 ASF calculation</w:t>
      </w:r>
      <w:bookmarkEnd w:id="130"/>
      <w:bookmarkEnd w:id="131"/>
    </w:p>
    <w:p w14:paraId="6E2FA721" w14:textId="77777777" w:rsidR="0014568A" w:rsidRPr="001C5060" w:rsidRDefault="0014568A" w:rsidP="0014568A">
      <w:pPr>
        <w:rPr>
          <w:rFonts w:ascii="Arial" w:hAnsi="Arial" w:cs="Arial"/>
        </w:rPr>
      </w:pPr>
    </w:p>
    <w:p w14:paraId="352B83F1" w14:textId="77777777" w:rsidR="0014568A" w:rsidRPr="001C5060" w:rsidRDefault="0014568A" w:rsidP="0014568A">
      <w:pPr>
        <w:tabs>
          <w:tab w:val="right" w:pos="8505"/>
        </w:tabs>
        <w:spacing w:before="120" w:after="120"/>
        <w:ind w:left="557"/>
        <w:jc w:val="right"/>
        <w:rPr>
          <w:rFonts w:ascii="Arial" w:hAnsi="Arial" w:cs="Arial"/>
        </w:rPr>
      </w:pPr>
      <w:r w:rsidRPr="001C5060">
        <w:rPr>
          <w:rFonts w:ascii="Arial" w:hAnsi="Arial" w:cs="Arial"/>
          <w:position w:val="-32"/>
        </w:rPr>
        <w:object w:dxaOrig="7160" w:dyaOrig="760" w14:anchorId="30DD3F10">
          <v:shape id="_x0000_i1026" type="#_x0000_t75" style="width:357pt;height:38.25pt" o:ole="">
            <v:imagedata r:id="rId28" o:title=""/>
          </v:shape>
          <o:OLEObject Type="Embed" ProgID="Equation.3" ShapeID="_x0000_i1026" DrawAspect="Content" ObjectID="_1507647946" r:id="rId29"/>
        </w:object>
      </w:r>
      <w:r w:rsidRPr="001C5060">
        <w:rPr>
          <w:rFonts w:ascii="Arial" w:hAnsi="Arial" w:cs="Arial"/>
        </w:rPr>
        <w:tab/>
      </w:r>
      <w:r w:rsidRPr="001C5060">
        <w:rPr>
          <w:rFonts w:ascii="Arial" w:hAnsi="Arial" w:cs="Arial"/>
        </w:rPr>
        <w:tab/>
      </w:r>
      <w:r w:rsidRPr="001C5060">
        <w:rPr>
          <w:rFonts w:ascii="Arial" w:hAnsi="Arial" w:cs="Arial"/>
        </w:rPr>
        <w:tab/>
        <w:t>(D1.1)</w:t>
      </w:r>
    </w:p>
    <w:p w14:paraId="61717E34" w14:textId="77777777" w:rsidR="0014568A" w:rsidRPr="001C5060" w:rsidRDefault="0014568A" w:rsidP="0014568A">
      <w:pPr>
        <w:ind w:left="557"/>
        <w:rPr>
          <w:rFonts w:ascii="Arial" w:hAnsi="Arial" w:cs="Arial"/>
        </w:rPr>
      </w:pPr>
      <w:proofErr w:type="gramStart"/>
      <w:r w:rsidRPr="001C5060">
        <w:rPr>
          <w:rFonts w:ascii="Arial" w:hAnsi="Arial" w:cs="Arial"/>
        </w:rPr>
        <w:t>where</w:t>
      </w:r>
      <w:proofErr w:type="gramEnd"/>
    </w:p>
    <w:p w14:paraId="5A037FEF" w14:textId="77777777" w:rsidR="0014568A" w:rsidRPr="001C5060" w:rsidRDefault="0014568A" w:rsidP="0014568A">
      <w:pPr>
        <w:tabs>
          <w:tab w:val="left" w:pos="1843"/>
        </w:tabs>
        <w:ind w:left="2127" w:hanging="1570"/>
        <w:rPr>
          <w:rFonts w:ascii="Arial" w:hAnsi="Arial" w:cs="Arial"/>
        </w:rPr>
      </w:pPr>
      <w:proofErr w:type="spellStart"/>
      <w:r w:rsidRPr="001C5060">
        <w:rPr>
          <w:rFonts w:ascii="Arial" w:hAnsi="Arial" w:cs="Arial"/>
          <w:i/>
        </w:rPr>
        <w:t>TOA</w:t>
      </w:r>
      <w:r w:rsidRPr="001C5060">
        <w:rPr>
          <w:rFonts w:ascii="Arial" w:hAnsi="Arial" w:cs="Arial"/>
          <w:i/>
          <w:vertAlign w:val="subscript"/>
        </w:rPr>
        <w:t>Measured</w:t>
      </w:r>
      <w:proofErr w:type="spellEnd"/>
      <w:r w:rsidRPr="001C5060">
        <w:rPr>
          <w:rFonts w:ascii="Arial" w:hAnsi="Arial" w:cs="Arial"/>
        </w:rPr>
        <w:tab/>
        <w:t>=</w:t>
      </w:r>
      <w:r w:rsidRPr="001C5060">
        <w:rPr>
          <w:rFonts w:ascii="Arial" w:hAnsi="Arial" w:cs="Arial"/>
        </w:rPr>
        <w:tab/>
        <w:t>Time of Arrival measurement to one station</w:t>
      </w:r>
    </w:p>
    <w:p w14:paraId="534FD501"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PF</w:t>
      </w:r>
      <w:r w:rsidRPr="001C5060">
        <w:rPr>
          <w:rFonts w:ascii="Arial" w:hAnsi="Arial" w:cs="Arial"/>
          <w:i/>
        </w:rPr>
        <w:tab/>
      </w:r>
      <w:r w:rsidRPr="001C5060">
        <w:rPr>
          <w:rFonts w:ascii="Arial" w:hAnsi="Arial" w:cs="Arial"/>
        </w:rPr>
        <w:t>=</w:t>
      </w:r>
      <w:r w:rsidRPr="001C5060">
        <w:rPr>
          <w:rFonts w:ascii="Arial" w:hAnsi="Arial" w:cs="Arial"/>
        </w:rPr>
        <w:tab/>
        <w:t>Primary Factor, the propagation time of the signal through the atmosphere</w:t>
      </w:r>
    </w:p>
    <w:p w14:paraId="38AB77C2"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SF</w:t>
      </w:r>
      <w:r w:rsidRPr="001C5060">
        <w:rPr>
          <w:rFonts w:ascii="Arial" w:hAnsi="Arial" w:cs="Arial"/>
        </w:rPr>
        <w:t xml:space="preserve"> </w:t>
      </w:r>
      <w:r w:rsidRPr="001C5060">
        <w:rPr>
          <w:rFonts w:ascii="Arial" w:hAnsi="Arial" w:cs="Arial"/>
        </w:rPr>
        <w:tab/>
        <w:t>=</w:t>
      </w:r>
      <w:r w:rsidRPr="001C5060">
        <w:rPr>
          <w:rFonts w:ascii="Arial" w:hAnsi="Arial" w:cs="Arial"/>
        </w:rPr>
        <w:tab/>
        <w:t>Secondary Factor, the difference between propagation over an all-seawater path and propagation through the atmosphere,</w:t>
      </w:r>
    </w:p>
    <w:p w14:paraId="251E12A3"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ASF</w:t>
      </w:r>
      <w:r w:rsidRPr="001C5060">
        <w:rPr>
          <w:rFonts w:ascii="Arial" w:hAnsi="Arial" w:cs="Arial"/>
        </w:rPr>
        <w:t xml:space="preserve"> </w:t>
      </w:r>
      <w:r w:rsidRPr="001C5060">
        <w:rPr>
          <w:rFonts w:ascii="Arial" w:hAnsi="Arial" w:cs="Arial"/>
        </w:rPr>
        <w:tab/>
        <w:t>=</w:t>
      </w:r>
      <w:r w:rsidRPr="001C5060">
        <w:rPr>
          <w:rFonts w:ascii="Arial" w:hAnsi="Arial" w:cs="Arial"/>
        </w:rPr>
        <w:tab/>
        <w:t>Additional Secondary Factor, the difference between propagation over land and elevated terrain, and propagation over an all-seawater path,</w:t>
      </w:r>
    </w:p>
    <w:p w14:paraId="0DBDC3CC" w14:textId="77777777" w:rsidR="0014568A" w:rsidRPr="001C5060" w:rsidRDefault="0014568A" w:rsidP="0014568A">
      <w:pPr>
        <w:tabs>
          <w:tab w:val="left" w:pos="1843"/>
        </w:tabs>
        <w:ind w:left="2127" w:hanging="1570"/>
        <w:rPr>
          <w:rFonts w:ascii="Arial" w:hAnsi="Arial" w:cs="Arial"/>
        </w:rPr>
      </w:pPr>
      <w:proofErr w:type="spellStart"/>
      <w:r w:rsidRPr="001C5060">
        <w:rPr>
          <w:rFonts w:ascii="Arial" w:hAnsi="Arial" w:cs="Arial"/>
          <w:i/>
        </w:rPr>
        <w:t>T</w:t>
      </w:r>
      <w:r w:rsidRPr="001C5060">
        <w:rPr>
          <w:rFonts w:ascii="Arial" w:hAnsi="Arial" w:cs="Arial"/>
          <w:i/>
          <w:vertAlign w:val="subscript"/>
        </w:rPr>
        <w:t>Receiver</w:t>
      </w:r>
      <w:proofErr w:type="spellEnd"/>
      <w:r w:rsidRPr="001C5060">
        <w:rPr>
          <w:rFonts w:ascii="Arial" w:hAnsi="Arial" w:cs="Arial"/>
          <w:i/>
          <w:vertAlign w:val="subscript"/>
        </w:rPr>
        <w:t xml:space="preserve"> Error</w:t>
      </w:r>
      <w:r w:rsidRPr="001C5060">
        <w:rPr>
          <w:rFonts w:ascii="Arial" w:hAnsi="Arial" w:cs="Arial"/>
        </w:rPr>
        <w:t xml:space="preserve"> </w:t>
      </w:r>
      <w:r w:rsidRPr="001C5060">
        <w:rPr>
          <w:rFonts w:ascii="Arial" w:hAnsi="Arial" w:cs="Arial"/>
        </w:rPr>
        <w:tab/>
        <w:t>=</w:t>
      </w:r>
      <w:r w:rsidRPr="001C5060">
        <w:rPr>
          <w:rFonts w:ascii="Arial" w:hAnsi="Arial" w:cs="Arial"/>
        </w:rPr>
        <w:tab/>
        <w:t xml:space="preserve">Receiver clock error with respect to </w:t>
      </w:r>
      <w:proofErr w:type="spellStart"/>
      <w:r w:rsidRPr="001C5060">
        <w:rPr>
          <w:rFonts w:ascii="Arial" w:hAnsi="Arial" w:cs="Arial"/>
        </w:rPr>
        <w:t>eLoran</w:t>
      </w:r>
      <w:proofErr w:type="spellEnd"/>
      <w:r w:rsidRPr="001C5060">
        <w:rPr>
          <w:rFonts w:ascii="Arial" w:hAnsi="Arial" w:cs="Arial"/>
        </w:rPr>
        <w:t xml:space="preserve"> system time,</w:t>
      </w:r>
    </w:p>
    <w:p w14:paraId="440D0EA6" w14:textId="77777777" w:rsidR="0014568A" w:rsidRPr="001C5060" w:rsidRDefault="0014568A" w:rsidP="0014568A">
      <w:pPr>
        <w:tabs>
          <w:tab w:val="left" w:pos="1843"/>
        </w:tabs>
        <w:ind w:left="2127" w:hanging="1570"/>
        <w:rPr>
          <w:rFonts w:ascii="Arial" w:hAnsi="Arial" w:cs="Arial"/>
        </w:rPr>
      </w:pPr>
      <w:proofErr w:type="spellStart"/>
      <w:r w:rsidRPr="001C5060">
        <w:rPr>
          <w:rFonts w:ascii="Arial" w:hAnsi="Arial" w:cs="Arial"/>
          <w:i/>
        </w:rPr>
        <w:t>T</w:t>
      </w:r>
      <w:r w:rsidRPr="001C5060">
        <w:rPr>
          <w:rFonts w:ascii="Arial" w:hAnsi="Arial" w:cs="Arial"/>
          <w:i/>
          <w:vertAlign w:val="subscript"/>
        </w:rPr>
        <w:t>Transmitter</w:t>
      </w:r>
      <w:proofErr w:type="spellEnd"/>
      <w:r w:rsidRPr="001C5060">
        <w:rPr>
          <w:rFonts w:ascii="Arial" w:hAnsi="Arial" w:cs="Arial"/>
          <w:i/>
          <w:vertAlign w:val="subscript"/>
        </w:rPr>
        <w:t xml:space="preserve"> Error</w:t>
      </w:r>
      <w:r w:rsidRPr="001C5060">
        <w:rPr>
          <w:rFonts w:ascii="Arial" w:hAnsi="Arial" w:cs="Arial"/>
        </w:rPr>
        <w:t xml:space="preserve"> </w:t>
      </w:r>
      <w:r w:rsidRPr="001C5060">
        <w:rPr>
          <w:rFonts w:ascii="Arial" w:hAnsi="Arial" w:cs="Arial"/>
        </w:rPr>
        <w:tab/>
        <w:t>=</w:t>
      </w:r>
      <w:r w:rsidRPr="001C5060">
        <w:rPr>
          <w:rFonts w:ascii="Arial" w:hAnsi="Arial" w:cs="Arial"/>
        </w:rPr>
        <w:tab/>
        <w:t xml:space="preserve">Transmitter clock error with respect to </w:t>
      </w:r>
      <w:proofErr w:type="spellStart"/>
      <w:r w:rsidRPr="001C5060">
        <w:rPr>
          <w:rFonts w:ascii="Arial" w:hAnsi="Arial" w:cs="Arial"/>
        </w:rPr>
        <w:t>eLoran</w:t>
      </w:r>
      <w:proofErr w:type="spellEnd"/>
      <w:r w:rsidRPr="001C5060">
        <w:rPr>
          <w:rFonts w:ascii="Arial" w:hAnsi="Arial" w:cs="Arial"/>
        </w:rPr>
        <w:t xml:space="preserve"> system time,</w:t>
      </w:r>
    </w:p>
    <w:p w14:paraId="43F7D038" w14:textId="77777777" w:rsidR="0014568A" w:rsidRPr="001C5060" w:rsidRDefault="0014568A" w:rsidP="0014568A">
      <w:pPr>
        <w:tabs>
          <w:tab w:val="left" w:pos="1843"/>
        </w:tabs>
        <w:ind w:left="2127" w:hanging="1570"/>
        <w:rPr>
          <w:rFonts w:ascii="Arial" w:hAnsi="Arial" w:cs="Arial"/>
        </w:rPr>
      </w:pPr>
      <w:proofErr w:type="spellStart"/>
      <w:r w:rsidRPr="001C5060">
        <w:rPr>
          <w:rFonts w:ascii="Arial" w:hAnsi="Arial" w:cs="Arial"/>
          <w:i/>
        </w:rPr>
        <w:t>T</w:t>
      </w:r>
      <w:r w:rsidRPr="001C5060">
        <w:rPr>
          <w:rFonts w:ascii="Arial" w:hAnsi="Arial" w:cs="Arial"/>
          <w:i/>
          <w:vertAlign w:val="subscript"/>
        </w:rPr>
        <w:t>Noise</w:t>
      </w:r>
      <w:proofErr w:type="spellEnd"/>
      <w:r w:rsidRPr="001C5060">
        <w:rPr>
          <w:rFonts w:ascii="Arial" w:hAnsi="Arial" w:cs="Arial"/>
        </w:rPr>
        <w:t xml:space="preserve"> </w:t>
      </w:r>
      <w:r w:rsidRPr="001C5060">
        <w:rPr>
          <w:rFonts w:ascii="Arial" w:hAnsi="Arial" w:cs="Arial"/>
        </w:rPr>
        <w:tab/>
        <w:t>=</w:t>
      </w:r>
      <w:r w:rsidRPr="001C5060">
        <w:rPr>
          <w:rFonts w:ascii="Arial" w:hAnsi="Arial" w:cs="Arial"/>
        </w:rPr>
        <w:tab/>
        <w:t>Timing error due to noise and residual continuous wave and cross rate interference,</w:t>
      </w:r>
      <w:r w:rsidRPr="001C5060">
        <w:rPr>
          <w:rFonts w:ascii="Arial" w:hAnsi="Arial" w:cs="Arial"/>
          <w:i/>
        </w:rPr>
        <w:t xml:space="preserve"> </w:t>
      </w:r>
    </w:p>
    <w:p w14:paraId="14FBCCFD" w14:textId="77777777" w:rsidR="0014568A" w:rsidRPr="001C5060" w:rsidRDefault="0014568A" w:rsidP="0014568A">
      <w:pPr>
        <w:tabs>
          <w:tab w:val="left" w:pos="1843"/>
        </w:tabs>
        <w:ind w:left="2127" w:hanging="1570"/>
        <w:rPr>
          <w:rFonts w:ascii="Arial" w:hAnsi="Arial" w:cs="Arial"/>
        </w:rPr>
      </w:pPr>
      <w:proofErr w:type="spellStart"/>
      <w:r w:rsidRPr="001C5060">
        <w:rPr>
          <w:rFonts w:ascii="Arial" w:hAnsi="Arial" w:cs="Arial"/>
          <w:i/>
        </w:rPr>
        <w:t>TOA</w:t>
      </w:r>
      <w:r w:rsidRPr="001C5060">
        <w:rPr>
          <w:rFonts w:ascii="Arial" w:hAnsi="Arial" w:cs="Arial"/>
          <w:i/>
          <w:vertAlign w:val="subscript"/>
        </w:rPr>
        <w:t>c</w:t>
      </w:r>
      <w:proofErr w:type="spellEnd"/>
      <w:r w:rsidRPr="001C5060">
        <w:rPr>
          <w:rFonts w:ascii="Arial" w:hAnsi="Arial" w:cs="Arial"/>
        </w:rPr>
        <w:t xml:space="preserve"> </w:t>
      </w:r>
      <w:r w:rsidRPr="001C5060">
        <w:rPr>
          <w:rFonts w:ascii="Arial" w:hAnsi="Arial" w:cs="Arial"/>
        </w:rPr>
        <w:tab/>
        <w:t>=</w:t>
      </w:r>
      <w:r w:rsidRPr="001C5060">
        <w:rPr>
          <w:rFonts w:ascii="Arial" w:hAnsi="Arial" w:cs="Arial"/>
        </w:rPr>
        <w:tab/>
        <w:t xml:space="preserve">Time of Arrival of the signal from the station under the assumption of propagation with the speed of light, </w:t>
      </w:r>
      <w:r w:rsidRPr="001C5060">
        <w:rPr>
          <w:rFonts w:ascii="Arial" w:hAnsi="Arial" w:cs="Arial"/>
          <w:i/>
        </w:rPr>
        <w:t>c</w:t>
      </w:r>
      <w:r w:rsidRPr="001C5060">
        <w:rPr>
          <w:rFonts w:ascii="Arial" w:hAnsi="Arial" w:cs="Arial"/>
        </w:rPr>
        <w:t>,</w:t>
      </w:r>
    </w:p>
    <w:p w14:paraId="1AF3B4D1" w14:textId="77777777" w:rsidR="0014568A" w:rsidRPr="001C5060" w:rsidRDefault="0014568A" w:rsidP="0014568A">
      <w:pPr>
        <w:tabs>
          <w:tab w:val="left" w:pos="1843"/>
        </w:tabs>
        <w:ind w:left="2127" w:hanging="1570"/>
        <w:rPr>
          <w:rFonts w:ascii="Arial" w:hAnsi="Arial" w:cs="Arial"/>
        </w:rPr>
      </w:pPr>
      <w:r w:rsidRPr="001C5060">
        <w:rPr>
          <w:rFonts w:ascii="Arial" w:hAnsi="Arial" w:cs="Arial"/>
        </w:rPr>
        <w:t>Δ</w:t>
      </w:r>
      <w:r w:rsidRPr="001C5060">
        <w:rPr>
          <w:rFonts w:ascii="Arial" w:hAnsi="Arial" w:cs="Arial"/>
          <w:i/>
        </w:rPr>
        <w:t>PF</w:t>
      </w:r>
      <w:r w:rsidRPr="001C5060">
        <w:rPr>
          <w:rFonts w:ascii="Arial" w:hAnsi="Arial" w:cs="Arial"/>
        </w:rPr>
        <w:t xml:space="preserve"> </w:t>
      </w:r>
      <w:r w:rsidRPr="001C5060">
        <w:rPr>
          <w:rFonts w:ascii="Arial" w:hAnsi="Arial" w:cs="Arial"/>
        </w:rPr>
        <w:tab/>
        <w:t>=</w:t>
      </w:r>
      <w:r w:rsidRPr="001C5060">
        <w:rPr>
          <w:rFonts w:ascii="Arial" w:hAnsi="Arial" w:cs="Arial"/>
        </w:rPr>
        <w:tab/>
        <w:t>Delta Primary Factor, the difference in propagation time between propagation through the atmosphere and free-space propagation.</w:t>
      </w:r>
    </w:p>
    <w:p w14:paraId="126C8487" w14:textId="77777777" w:rsidR="0014568A" w:rsidRPr="001C5060" w:rsidRDefault="0014568A" w:rsidP="0014568A">
      <w:pPr>
        <w:spacing w:after="120"/>
        <w:ind w:left="1701" w:hanging="1144"/>
        <w:rPr>
          <w:rFonts w:ascii="Arial" w:hAnsi="Arial" w:cs="Arial"/>
        </w:rPr>
      </w:pPr>
      <w:r w:rsidRPr="001C5060">
        <w:rPr>
          <w:rFonts w:ascii="Arial" w:hAnsi="Arial" w:cs="Arial"/>
        </w:rPr>
        <w:t>Consequently:</w:t>
      </w:r>
    </w:p>
    <w:p w14:paraId="6824F746" w14:textId="77777777" w:rsidR="0014568A" w:rsidRPr="001C5060" w:rsidRDefault="0014568A" w:rsidP="0014568A">
      <w:pPr>
        <w:tabs>
          <w:tab w:val="right" w:pos="8505"/>
        </w:tabs>
        <w:spacing w:before="120" w:after="120"/>
        <w:ind w:left="557"/>
        <w:jc w:val="right"/>
        <w:rPr>
          <w:rFonts w:ascii="Arial" w:hAnsi="Arial" w:cs="Arial"/>
        </w:rPr>
      </w:pPr>
      <w:r w:rsidRPr="001C5060">
        <w:rPr>
          <w:rFonts w:ascii="Arial" w:hAnsi="Arial" w:cs="Arial"/>
          <w:position w:val="-14"/>
        </w:rPr>
        <w:object w:dxaOrig="6100" w:dyaOrig="380" w14:anchorId="32C919A9">
          <v:shape id="_x0000_i1027" type="#_x0000_t75" style="width:304.5pt;height:19.5pt" o:ole="">
            <v:imagedata r:id="rId30" o:title=""/>
          </v:shape>
          <o:OLEObject Type="Embed" ProgID="Equation.3" ShapeID="_x0000_i1027" DrawAspect="Content" ObjectID="_1507647947" r:id="rId31"/>
        </w:object>
      </w:r>
      <w:r w:rsidRPr="001C5060">
        <w:rPr>
          <w:rFonts w:ascii="Arial" w:hAnsi="Arial" w:cs="Arial"/>
        </w:rPr>
        <w:tab/>
      </w:r>
      <w:r w:rsidRPr="001C5060">
        <w:rPr>
          <w:rFonts w:ascii="Arial" w:hAnsi="Arial" w:cs="Arial"/>
        </w:rPr>
        <w:tab/>
      </w:r>
      <w:r w:rsidRPr="001C5060">
        <w:rPr>
          <w:rFonts w:ascii="Arial" w:hAnsi="Arial" w:cs="Arial"/>
        </w:rPr>
        <w:tab/>
        <w:t>(D1.2)</w:t>
      </w:r>
    </w:p>
    <w:p w14:paraId="6D2F162A" w14:textId="77777777" w:rsidR="0014568A" w:rsidRPr="001C5060" w:rsidRDefault="0014568A" w:rsidP="0014568A">
      <w:pPr>
        <w:spacing w:after="120"/>
        <w:ind w:left="557"/>
        <w:rPr>
          <w:rFonts w:ascii="Arial" w:hAnsi="Arial" w:cs="Arial"/>
        </w:rPr>
      </w:pPr>
    </w:p>
    <w:p w14:paraId="42722C03" w14:textId="77777777" w:rsidR="0014568A" w:rsidRPr="001C5060" w:rsidRDefault="0014568A" w:rsidP="0014568A">
      <w:pPr>
        <w:keepNext/>
        <w:spacing w:after="120"/>
        <w:ind w:left="556"/>
        <w:rPr>
          <w:rFonts w:ascii="Arial" w:hAnsi="Arial" w:cs="Arial"/>
        </w:rPr>
      </w:pPr>
      <w:r w:rsidRPr="001C5060">
        <w:rPr>
          <w:rFonts w:ascii="Arial" w:hAnsi="Arial" w:cs="Arial"/>
        </w:rPr>
        <w:t xml:space="preserve">Now, </w:t>
      </w:r>
      <w:r w:rsidRPr="001C5060">
        <w:rPr>
          <w:rFonts w:ascii="Arial" w:hAnsi="Arial" w:cs="Arial"/>
          <w:i/>
        </w:rPr>
        <w:t>PF</w:t>
      </w:r>
      <w:r w:rsidRPr="001C5060">
        <w:rPr>
          <w:rFonts w:ascii="Arial" w:hAnsi="Arial" w:cs="Arial"/>
        </w:rPr>
        <w:t xml:space="preserve"> can be calculated using:</w:t>
      </w:r>
    </w:p>
    <w:p w14:paraId="310F5884" w14:textId="77777777" w:rsidR="0014568A" w:rsidRPr="001C5060" w:rsidRDefault="0014568A" w:rsidP="0014568A">
      <w:pPr>
        <w:tabs>
          <w:tab w:val="right" w:pos="8505"/>
        </w:tabs>
        <w:spacing w:after="120"/>
        <w:ind w:left="557"/>
        <w:jc w:val="right"/>
        <w:rPr>
          <w:rFonts w:ascii="Arial" w:hAnsi="Arial" w:cs="Arial"/>
        </w:rPr>
      </w:pPr>
      <w:r w:rsidRPr="001C5060">
        <w:rPr>
          <w:rFonts w:ascii="Arial" w:hAnsi="Arial" w:cs="Arial"/>
          <w:position w:val="-32"/>
        </w:rPr>
        <w:object w:dxaOrig="3620" w:dyaOrig="720" w14:anchorId="67EA41DB">
          <v:shape id="_x0000_i1028" type="#_x0000_t75" style="width:181.5pt;height:36.75pt" o:ole="">
            <v:imagedata r:id="rId32" o:title=""/>
          </v:shape>
          <o:OLEObject Type="Embed" ProgID="Equation.3" ShapeID="_x0000_i1028" DrawAspect="Content" ObjectID="_1507647948" r:id="rId33"/>
        </w:object>
      </w:r>
      <w:r w:rsidRPr="001C5060">
        <w:rPr>
          <w:rFonts w:ascii="Arial" w:hAnsi="Arial" w:cs="Arial"/>
        </w:rPr>
        <w:tab/>
      </w:r>
      <w:r w:rsidRPr="001C5060">
        <w:rPr>
          <w:rFonts w:ascii="Arial" w:hAnsi="Arial" w:cs="Arial"/>
        </w:rPr>
        <w:tab/>
        <w:t>(D1.3)</w:t>
      </w:r>
    </w:p>
    <w:p w14:paraId="34C3893C" w14:textId="77777777" w:rsidR="0014568A" w:rsidRPr="001C5060" w:rsidRDefault="0014568A" w:rsidP="0014568A">
      <w:pPr>
        <w:ind w:left="557"/>
        <w:rPr>
          <w:rFonts w:ascii="Arial" w:hAnsi="Arial" w:cs="Arial"/>
        </w:rPr>
      </w:pPr>
      <w:proofErr w:type="gramStart"/>
      <w:r w:rsidRPr="001C5060">
        <w:rPr>
          <w:rFonts w:ascii="Arial" w:hAnsi="Arial" w:cs="Arial"/>
        </w:rPr>
        <w:t>where</w:t>
      </w:r>
      <w:proofErr w:type="gramEnd"/>
    </w:p>
    <w:p w14:paraId="4C748F00"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Distance</w:t>
      </w:r>
      <w:r w:rsidRPr="001C5060">
        <w:rPr>
          <w:rFonts w:ascii="Arial" w:hAnsi="Arial" w:cs="Arial"/>
        </w:rPr>
        <w:t xml:space="preserve"> </w:t>
      </w:r>
      <w:r w:rsidRPr="001C5060">
        <w:rPr>
          <w:rFonts w:ascii="Arial" w:hAnsi="Arial" w:cs="Arial"/>
        </w:rPr>
        <w:tab/>
        <w:t>=</w:t>
      </w:r>
      <w:r w:rsidRPr="001C5060">
        <w:rPr>
          <w:rFonts w:ascii="Arial" w:hAnsi="Arial" w:cs="Arial"/>
        </w:rPr>
        <w:tab/>
        <w:t>the great circle distance based on the geographic location found by (D)GPS and the transmitter location, for this we use Sodano’s method,</w:t>
      </w:r>
    </w:p>
    <w:p w14:paraId="2E9EC26D" w14:textId="77777777" w:rsidR="0014568A" w:rsidRPr="001C5060" w:rsidRDefault="0014568A" w:rsidP="0014568A">
      <w:pPr>
        <w:tabs>
          <w:tab w:val="left" w:pos="1843"/>
        </w:tabs>
        <w:ind w:left="2127" w:hanging="1570"/>
        <w:rPr>
          <w:rFonts w:ascii="Arial" w:hAnsi="Arial" w:cs="Arial"/>
        </w:rPr>
      </w:pPr>
      <w:proofErr w:type="spellStart"/>
      <w:r w:rsidRPr="001C5060">
        <w:rPr>
          <w:rFonts w:ascii="Arial" w:hAnsi="Arial" w:cs="Arial"/>
          <w:i/>
        </w:rPr>
        <w:t>V</w:t>
      </w:r>
      <w:r w:rsidRPr="001C5060">
        <w:rPr>
          <w:rFonts w:ascii="Arial" w:hAnsi="Arial" w:cs="Arial"/>
          <w:i/>
          <w:vertAlign w:val="subscript"/>
        </w:rPr>
        <w:t>atmosphere</w:t>
      </w:r>
      <w:proofErr w:type="spellEnd"/>
      <w:r w:rsidRPr="001C5060">
        <w:rPr>
          <w:rFonts w:ascii="Arial" w:hAnsi="Arial" w:cs="Arial"/>
        </w:rPr>
        <w:tab/>
        <w:t>=</w:t>
      </w:r>
      <w:r w:rsidRPr="001C5060">
        <w:rPr>
          <w:rFonts w:ascii="Arial" w:hAnsi="Arial" w:cs="Arial"/>
        </w:rPr>
        <w:tab/>
        <w:t>propagation speed of the signals through the atmosphere,</w:t>
      </w:r>
    </w:p>
    <w:p w14:paraId="1B9597C2" w14:textId="77777777" w:rsidR="0014568A" w:rsidRPr="001C5060" w:rsidRDefault="0014568A" w:rsidP="0014568A">
      <w:pPr>
        <w:tabs>
          <w:tab w:val="left" w:pos="1843"/>
        </w:tabs>
        <w:spacing w:after="120"/>
        <w:ind w:left="2127" w:hanging="1570"/>
        <w:rPr>
          <w:rFonts w:ascii="Arial" w:hAnsi="Arial" w:cs="Arial"/>
        </w:rPr>
      </w:pPr>
      <w:proofErr w:type="spellStart"/>
      <w:proofErr w:type="gramStart"/>
      <w:r w:rsidRPr="001C5060">
        <w:rPr>
          <w:rFonts w:ascii="Arial" w:hAnsi="Arial" w:cs="Arial"/>
          <w:i/>
        </w:rPr>
        <w:t>η</w:t>
      </w:r>
      <w:r w:rsidRPr="001C5060">
        <w:rPr>
          <w:rFonts w:ascii="Arial" w:hAnsi="Arial" w:cs="Arial"/>
          <w:i/>
          <w:vertAlign w:val="subscript"/>
        </w:rPr>
        <w:t>atmosphere</w:t>
      </w:r>
      <w:proofErr w:type="spellEnd"/>
      <w:proofErr w:type="gramEnd"/>
      <w:r w:rsidRPr="001C5060">
        <w:rPr>
          <w:rFonts w:ascii="Arial" w:hAnsi="Arial" w:cs="Arial"/>
        </w:rPr>
        <w:tab/>
        <w:t>=</w:t>
      </w:r>
      <w:r w:rsidRPr="001C5060">
        <w:rPr>
          <w:rFonts w:ascii="Arial" w:hAnsi="Arial" w:cs="Arial"/>
        </w:rPr>
        <w:tab/>
        <w:t>the refractive index of the atmosphere taken at the surface of the earth, 1.000338,</w:t>
      </w:r>
    </w:p>
    <w:p w14:paraId="54EB9DE1"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c</w:t>
      </w:r>
      <w:r w:rsidRPr="001C5060">
        <w:rPr>
          <w:rFonts w:ascii="Arial" w:hAnsi="Arial" w:cs="Arial"/>
        </w:rPr>
        <w:tab/>
        <w:t>=</w:t>
      </w:r>
      <w:r w:rsidRPr="001C5060">
        <w:rPr>
          <w:rFonts w:ascii="Arial" w:hAnsi="Arial" w:cs="Arial"/>
        </w:rPr>
        <w:tab/>
        <w:t>the speed of light (299792458 m/s).</w:t>
      </w:r>
    </w:p>
    <w:p w14:paraId="6E14A79D" w14:textId="77777777" w:rsidR="0014568A" w:rsidRPr="001C5060" w:rsidRDefault="0014568A" w:rsidP="0014568A">
      <w:pPr>
        <w:tabs>
          <w:tab w:val="left" w:pos="1843"/>
        </w:tabs>
        <w:spacing w:after="120"/>
        <w:ind w:left="2127" w:hanging="1570"/>
        <w:rPr>
          <w:rFonts w:ascii="Arial" w:hAnsi="Arial" w:cs="Arial"/>
        </w:rPr>
      </w:pPr>
    </w:p>
    <w:p w14:paraId="296F1AF0"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rPr>
        <w:t>Δ</w:t>
      </w:r>
      <w:r w:rsidRPr="001C5060">
        <w:rPr>
          <w:rFonts w:ascii="Arial" w:hAnsi="Arial" w:cs="Arial"/>
          <w:i/>
        </w:rPr>
        <w:t>PF</w:t>
      </w:r>
      <w:r w:rsidRPr="001C5060">
        <w:rPr>
          <w:rFonts w:ascii="Arial" w:hAnsi="Arial" w:cs="Arial"/>
        </w:rPr>
        <w:t xml:space="preserve"> can be calculated using:</w:t>
      </w:r>
    </w:p>
    <w:p w14:paraId="2669280E" w14:textId="77777777" w:rsidR="0014568A" w:rsidRPr="001C5060" w:rsidRDefault="0014568A" w:rsidP="0014568A">
      <w:pPr>
        <w:tabs>
          <w:tab w:val="left" w:pos="1843"/>
          <w:tab w:val="right" w:pos="8505"/>
        </w:tabs>
        <w:spacing w:after="120"/>
        <w:ind w:left="2127" w:hanging="1570"/>
        <w:jc w:val="right"/>
        <w:rPr>
          <w:rFonts w:ascii="Arial" w:hAnsi="Arial" w:cs="Arial"/>
        </w:rPr>
      </w:pPr>
      <w:r w:rsidRPr="001C5060">
        <w:rPr>
          <w:rFonts w:ascii="Arial" w:hAnsi="Arial" w:cs="Arial"/>
          <w:position w:val="-24"/>
        </w:rPr>
        <w:object w:dxaOrig="5220" w:dyaOrig="620" w14:anchorId="20ED6A1E">
          <v:shape id="_x0000_i1029" type="#_x0000_t75" style="width:261.75pt;height:30.75pt" o:ole="">
            <v:imagedata r:id="rId34" o:title=""/>
          </v:shape>
          <o:OLEObject Type="Embed" ProgID="Equation.3" ShapeID="_x0000_i1029" DrawAspect="Content" ObjectID="_1507647949" r:id="rId35"/>
        </w:object>
      </w:r>
      <w:r w:rsidRPr="001C5060">
        <w:rPr>
          <w:rFonts w:ascii="Arial" w:hAnsi="Arial" w:cs="Arial"/>
        </w:rPr>
        <w:tab/>
      </w:r>
      <w:r w:rsidRPr="001C5060">
        <w:rPr>
          <w:rFonts w:ascii="Arial" w:hAnsi="Arial" w:cs="Arial"/>
        </w:rPr>
        <w:tab/>
      </w:r>
      <w:r w:rsidRPr="001C5060">
        <w:rPr>
          <w:rFonts w:ascii="Arial" w:hAnsi="Arial" w:cs="Arial"/>
        </w:rPr>
        <w:tab/>
        <w:t>(D1.4)</w:t>
      </w:r>
    </w:p>
    <w:p w14:paraId="2B3263C6" w14:textId="77777777" w:rsidR="0014568A" w:rsidRPr="001C5060" w:rsidRDefault="0014568A" w:rsidP="0014568A">
      <w:pPr>
        <w:tabs>
          <w:tab w:val="left" w:pos="1843"/>
        </w:tabs>
        <w:spacing w:after="120"/>
        <w:ind w:left="567" w:hanging="10"/>
        <w:rPr>
          <w:rFonts w:ascii="Arial" w:hAnsi="Arial" w:cs="Arial"/>
        </w:rPr>
      </w:pPr>
    </w:p>
    <w:p w14:paraId="472A6FBB" w14:textId="77777777" w:rsidR="0014568A" w:rsidRPr="001C5060" w:rsidRDefault="0014568A" w:rsidP="0014568A">
      <w:pPr>
        <w:tabs>
          <w:tab w:val="left" w:pos="1843"/>
        </w:tabs>
        <w:spacing w:after="120"/>
        <w:ind w:left="567" w:hanging="10"/>
        <w:rPr>
          <w:rFonts w:ascii="Arial" w:hAnsi="Arial" w:cs="Arial"/>
        </w:rPr>
      </w:pPr>
      <w:r w:rsidRPr="001C5060">
        <w:rPr>
          <w:rFonts w:ascii="Arial" w:hAnsi="Arial" w:cs="Arial"/>
        </w:rPr>
        <w:lastRenderedPageBreak/>
        <w:t xml:space="preserve">In order to calculate the Secondary Factor, </w:t>
      </w:r>
      <w:r w:rsidRPr="001C5060">
        <w:rPr>
          <w:rFonts w:ascii="Arial" w:hAnsi="Arial" w:cs="Arial"/>
          <w:i/>
        </w:rPr>
        <w:t>SF</w:t>
      </w:r>
      <w:r w:rsidRPr="001C5060">
        <w:rPr>
          <w:rFonts w:ascii="Arial" w:hAnsi="Arial" w:cs="Arial"/>
        </w:rPr>
        <w:t xml:space="preserve">, we make use of </w:t>
      </w:r>
      <w:proofErr w:type="spellStart"/>
      <w:r w:rsidRPr="001C5060">
        <w:rPr>
          <w:rFonts w:ascii="Arial" w:hAnsi="Arial" w:cs="Arial"/>
        </w:rPr>
        <w:t>Brunavs</w:t>
      </w:r>
      <w:proofErr w:type="spellEnd"/>
      <w:r w:rsidRPr="001C5060">
        <w:rPr>
          <w:rFonts w:ascii="Arial" w:hAnsi="Arial" w:cs="Arial"/>
        </w:rPr>
        <w:t xml:space="preserve">’ equations </w:t>
      </w:r>
      <w:r w:rsidRPr="001C5060">
        <w:rPr>
          <w:rFonts w:ascii="Arial" w:hAnsi="Arial" w:cs="Arial"/>
        </w:rPr>
        <w:fldChar w:fldCharType="begin"/>
      </w:r>
      <w:r w:rsidRPr="001C5060">
        <w:rPr>
          <w:rFonts w:ascii="Arial" w:hAnsi="Arial" w:cs="Arial"/>
        </w:rPr>
        <w:instrText xml:space="preserve"> REF Ref_3691523 \h  \* MERGEFORMAT </w:instrText>
      </w:r>
      <w:r w:rsidRPr="001C5060">
        <w:rPr>
          <w:rFonts w:ascii="Arial" w:hAnsi="Arial" w:cs="Arial"/>
        </w:rPr>
      </w:r>
      <w:r w:rsidRPr="001C5060">
        <w:rPr>
          <w:rFonts w:ascii="Arial" w:hAnsi="Arial" w:cs="Arial"/>
        </w:rPr>
        <w:fldChar w:fldCharType="separate"/>
      </w:r>
      <w:r w:rsidRPr="001C5060">
        <w:rPr>
          <w:rFonts w:ascii="Arial" w:hAnsi="Arial" w:cs="Arial"/>
          <w:b/>
          <w:bCs/>
        </w:rPr>
        <w:t>Error! Reference source not found.</w:t>
      </w:r>
      <w:r w:rsidRPr="001C5060">
        <w:rPr>
          <w:rFonts w:ascii="Arial" w:hAnsi="Arial" w:cs="Arial"/>
        </w:rPr>
        <w:fldChar w:fldCharType="end"/>
      </w:r>
      <w:r w:rsidRPr="001C5060">
        <w:rPr>
          <w:rFonts w:ascii="Arial" w:hAnsi="Arial" w:cs="Arial"/>
        </w:rPr>
        <w:t xml:space="preserve">. These equations give the delay of a 100-kHz signal travelling in the atmosphere over the earth as compared to free-space propagation. This way the </w:t>
      </w:r>
      <w:proofErr w:type="spellStart"/>
      <w:r w:rsidRPr="001C5060">
        <w:rPr>
          <w:rFonts w:ascii="Arial" w:hAnsi="Arial" w:cs="Arial"/>
        </w:rPr>
        <w:t>Brunavs</w:t>
      </w:r>
      <w:proofErr w:type="spellEnd"/>
      <w:r w:rsidRPr="001C5060">
        <w:rPr>
          <w:rFonts w:ascii="Arial" w:hAnsi="Arial" w:cs="Arial"/>
        </w:rPr>
        <w:t xml:space="preserve"> equations calculate the contribution of Δ</w:t>
      </w:r>
      <w:r w:rsidRPr="001C5060">
        <w:rPr>
          <w:rFonts w:ascii="Arial" w:hAnsi="Arial" w:cs="Arial"/>
          <w:i/>
        </w:rPr>
        <w:t>PF</w:t>
      </w:r>
      <w:r w:rsidRPr="001C5060">
        <w:rPr>
          <w:rFonts w:ascii="Arial" w:hAnsi="Arial" w:cs="Arial"/>
        </w:rPr>
        <w:t xml:space="preserve"> + </w:t>
      </w:r>
      <w:r w:rsidRPr="001C5060">
        <w:rPr>
          <w:rFonts w:ascii="Arial" w:hAnsi="Arial" w:cs="Arial"/>
          <w:i/>
        </w:rPr>
        <w:t>SF</w:t>
      </w:r>
      <w:r w:rsidRPr="001C5060">
        <w:rPr>
          <w:rFonts w:ascii="Arial" w:hAnsi="Arial" w:cs="Arial"/>
        </w:rPr>
        <w:t>, in case the equations are set up for an all-seawater path.</w:t>
      </w:r>
    </w:p>
    <w:p w14:paraId="420D39BE" w14:textId="77777777" w:rsidR="0014568A" w:rsidRPr="001C5060" w:rsidRDefault="0014568A" w:rsidP="0014568A">
      <w:pPr>
        <w:tabs>
          <w:tab w:val="left" w:pos="1843"/>
        </w:tabs>
        <w:spacing w:after="120"/>
        <w:ind w:left="567" w:hanging="10"/>
        <w:rPr>
          <w:rFonts w:ascii="Arial" w:hAnsi="Arial" w:cs="Arial"/>
        </w:rPr>
      </w:pPr>
      <w:r w:rsidRPr="001C5060">
        <w:rPr>
          <w:rFonts w:ascii="Arial" w:hAnsi="Arial" w:cs="Arial"/>
        </w:rPr>
        <w:t xml:space="preserve">Two equations are derived from the </w:t>
      </w:r>
      <w:proofErr w:type="spellStart"/>
      <w:r w:rsidRPr="001C5060">
        <w:rPr>
          <w:rFonts w:ascii="Arial" w:hAnsi="Arial" w:cs="Arial"/>
        </w:rPr>
        <w:t>Brunavs</w:t>
      </w:r>
      <w:proofErr w:type="spellEnd"/>
      <w:r w:rsidRPr="001C5060">
        <w:rPr>
          <w:rFonts w:ascii="Arial" w:hAnsi="Arial" w:cs="Arial"/>
        </w:rPr>
        <w:t xml:space="preserve"> tables:</w:t>
      </w:r>
    </w:p>
    <w:p w14:paraId="106CFB94" w14:textId="77777777" w:rsidR="0014568A" w:rsidRPr="001C5060" w:rsidRDefault="0014568A" w:rsidP="0014568A">
      <w:pPr>
        <w:ind w:left="557"/>
        <w:rPr>
          <w:rFonts w:ascii="Arial" w:hAnsi="Arial" w:cs="Arial"/>
        </w:rPr>
      </w:pPr>
      <w:r w:rsidRPr="001C5060">
        <w:rPr>
          <w:rFonts w:ascii="Arial" w:hAnsi="Arial" w:cs="Arial"/>
        </w:rPr>
        <w:t>Formula B:</w:t>
      </w:r>
    </w:p>
    <w:p w14:paraId="3FFC102B" w14:textId="77777777" w:rsidR="0014568A" w:rsidRPr="001C5060" w:rsidRDefault="0014568A" w:rsidP="0014568A">
      <w:pPr>
        <w:tabs>
          <w:tab w:val="right" w:pos="8505"/>
        </w:tabs>
        <w:spacing w:after="120"/>
        <w:ind w:left="557"/>
        <w:jc w:val="right"/>
        <w:rPr>
          <w:rFonts w:ascii="Arial" w:hAnsi="Arial" w:cs="Arial"/>
        </w:rPr>
      </w:pPr>
      <w:r w:rsidRPr="001C5060">
        <w:rPr>
          <w:rFonts w:ascii="Arial" w:hAnsi="Arial" w:cs="Arial"/>
          <w:position w:val="-24"/>
        </w:rPr>
        <w:object w:dxaOrig="4700" w:dyaOrig="620" w14:anchorId="4F0CC887">
          <v:shape id="_x0000_i1030" type="#_x0000_t75" style="width:234.75pt;height:30.75pt" o:ole="">
            <v:imagedata r:id="rId23" o:title=""/>
          </v:shape>
          <o:OLEObject Type="Embed" ProgID="Equation.3" ShapeID="_x0000_i1030" DrawAspect="Content" ObjectID="_1507647950" r:id="rId36"/>
        </w:object>
      </w:r>
      <w:r w:rsidRPr="001C5060">
        <w:rPr>
          <w:rFonts w:ascii="Arial" w:hAnsi="Arial" w:cs="Arial"/>
        </w:rPr>
        <w:tab/>
      </w:r>
      <w:r w:rsidRPr="001C5060">
        <w:rPr>
          <w:rFonts w:ascii="Arial" w:hAnsi="Arial" w:cs="Arial"/>
        </w:rPr>
        <w:tab/>
      </w:r>
      <w:r w:rsidRPr="001C5060">
        <w:rPr>
          <w:rFonts w:ascii="Arial" w:hAnsi="Arial" w:cs="Arial"/>
        </w:rPr>
        <w:tab/>
        <w:t>(D1.5)</w:t>
      </w:r>
    </w:p>
    <w:p w14:paraId="44050C53" w14:textId="77777777" w:rsidR="0014568A" w:rsidRPr="001C5060" w:rsidRDefault="0014568A" w:rsidP="0014568A">
      <w:pPr>
        <w:ind w:left="557"/>
        <w:rPr>
          <w:rFonts w:ascii="Arial" w:hAnsi="Arial" w:cs="Arial"/>
        </w:rPr>
      </w:pPr>
      <w:r w:rsidRPr="001C5060">
        <w:rPr>
          <w:rFonts w:ascii="Arial" w:hAnsi="Arial" w:cs="Arial"/>
        </w:rPr>
        <w:t>Formula C:</w:t>
      </w:r>
    </w:p>
    <w:p w14:paraId="10B6A9AB" w14:textId="77777777" w:rsidR="0014568A" w:rsidRPr="001C5060" w:rsidRDefault="0014568A" w:rsidP="0014568A">
      <w:pPr>
        <w:tabs>
          <w:tab w:val="right" w:pos="8505"/>
        </w:tabs>
        <w:spacing w:after="120"/>
        <w:ind w:left="557"/>
        <w:jc w:val="right"/>
        <w:rPr>
          <w:rFonts w:ascii="Arial" w:hAnsi="Arial" w:cs="Arial"/>
        </w:rPr>
      </w:pPr>
      <w:r w:rsidRPr="001C5060">
        <w:rPr>
          <w:rFonts w:ascii="Arial" w:hAnsi="Arial" w:cs="Arial"/>
          <w:position w:val="-30"/>
        </w:rPr>
        <w:object w:dxaOrig="5400" w:dyaOrig="680" w14:anchorId="3875D5C2">
          <v:shape id="_x0000_i1031" type="#_x0000_t75" style="width:270.75pt;height:33.75pt" o:ole="">
            <v:imagedata r:id="rId37" o:title=""/>
          </v:shape>
          <o:OLEObject Type="Embed" ProgID="Equation.3" ShapeID="_x0000_i1031" DrawAspect="Content" ObjectID="_1507647951" r:id="rId38"/>
        </w:object>
      </w:r>
      <w:r w:rsidRPr="001C5060">
        <w:rPr>
          <w:rFonts w:ascii="Arial" w:hAnsi="Arial" w:cs="Arial"/>
        </w:rPr>
        <w:tab/>
      </w:r>
      <w:r w:rsidRPr="001C5060">
        <w:rPr>
          <w:rFonts w:ascii="Arial" w:hAnsi="Arial" w:cs="Arial"/>
        </w:rPr>
        <w:tab/>
      </w:r>
      <w:r w:rsidRPr="001C5060">
        <w:rPr>
          <w:rFonts w:ascii="Arial" w:hAnsi="Arial" w:cs="Arial"/>
        </w:rPr>
        <w:tab/>
        <w:t>(D1.6)</w:t>
      </w:r>
    </w:p>
    <w:p w14:paraId="4A97AC9C" w14:textId="77777777" w:rsidR="0014568A" w:rsidRPr="001C5060" w:rsidRDefault="0014568A" w:rsidP="0014568A">
      <w:pPr>
        <w:ind w:left="556"/>
        <w:rPr>
          <w:rFonts w:ascii="Arial" w:hAnsi="Arial" w:cs="Arial"/>
        </w:rPr>
      </w:pPr>
      <w:proofErr w:type="gramStart"/>
      <w:r w:rsidRPr="001C5060">
        <w:rPr>
          <w:rFonts w:ascii="Arial" w:hAnsi="Arial" w:cs="Arial"/>
        </w:rPr>
        <w:t>where</w:t>
      </w:r>
      <w:proofErr w:type="gramEnd"/>
    </w:p>
    <w:p w14:paraId="37C5ABF2"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i/>
        </w:rPr>
        <w:tab/>
      </w:r>
      <w:r w:rsidRPr="001C5060">
        <w:rPr>
          <w:rFonts w:ascii="Arial" w:hAnsi="Arial" w:cs="Arial"/>
        </w:rPr>
        <w:t>=</w:t>
      </w:r>
      <w:r w:rsidRPr="001C5060">
        <w:rPr>
          <w:rFonts w:ascii="Arial" w:hAnsi="Arial" w:cs="Arial"/>
        </w:rPr>
        <w:tab/>
        <w:t>phase lag in metres,</w:t>
      </w:r>
    </w:p>
    <w:p w14:paraId="3562437F"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S</w:t>
      </w:r>
      <w:r w:rsidRPr="001C5060">
        <w:rPr>
          <w:rFonts w:ascii="Arial" w:hAnsi="Arial" w:cs="Arial"/>
          <w:i/>
        </w:rPr>
        <w:tab/>
      </w:r>
      <w:r w:rsidRPr="001C5060">
        <w:rPr>
          <w:rFonts w:ascii="Arial" w:hAnsi="Arial" w:cs="Arial"/>
        </w:rPr>
        <w:t xml:space="preserve">= </w:t>
      </w:r>
      <w:r w:rsidRPr="001C5060">
        <w:rPr>
          <w:rFonts w:ascii="Arial" w:hAnsi="Arial" w:cs="Arial"/>
        </w:rPr>
        <w:tab/>
        <w:t>10</w:t>
      </w:r>
      <w:r w:rsidRPr="001C5060">
        <w:rPr>
          <w:rFonts w:ascii="Arial" w:hAnsi="Arial" w:cs="Arial"/>
          <w:vertAlign w:val="superscript"/>
        </w:rPr>
        <w:t>-5</w:t>
      </w:r>
      <w:r w:rsidRPr="001C5060">
        <w:rPr>
          <w:rFonts w:ascii="Arial" w:hAnsi="Arial" w:cs="Arial"/>
        </w:rPr>
        <w:t xml:space="preserve"> times distance in metres,</w:t>
      </w:r>
    </w:p>
    <w:p w14:paraId="15C43E26"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e</w:t>
      </w:r>
      <w:r w:rsidRPr="001C5060">
        <w:rPr>
          <w:rFonts w:ascii="Arial" w:hAnsi="Arial" w:cs="Arial"/>
          <w:i/>
        </w:rPr>
        <w:tab/>
      </w:r>
      <w:r w:rsidRPr="001C5060">
        <w:rPr>
          <w:rFonts w:ascii="Arial" w:hAnsi="Arial" w:cs="Arial"/>
        </w:rPr>
        <w:t>=</w:t>
      </w:r>
      <w:r w:rsidRPr="001C5060">
        <w:rPr>
          <w:rFonts w:ascii="Arial" w:hAnsi="Arial" w:cs="Arial"/>
        </w:rPr>
        <w:tab/>
        <w:t>base of natural logarithm = 2.71828,</w:t>
      </w:r>
    </w:p>
    <w:p w14:paraId="2490F792"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B</w:t>
      </w:r>
      <w:r w:rsidRPr="001C5060">
        <w:rPr>
          <w:rFonts w:ascii="Arial" w:hAnsi="Arial" w:cs="Arial"/>
          <w:vertAlign w:val="subscript"/>
        </w:rPr>
        <w:t>1</w:t>
      </w:r>
      <w:proofErr w:type="gramStart"/>
      <w:r w:rsidRPr="001C5060">
        <w:rPr>
          <w:rFonts w:ascii="Arial" w:hAnsi="Arial" w:cs="Arial"/>
          <w:vertAlign w:val="subscript"/>
        </w:rPr>
        <w:t>..</w:t>
      </w:r>
      <w:proofErr w:type="gramEnd"/>
      <w:r w:rsidRPr="001C5060">
        <w:rPr>
          <w:rFonts w:ascii="Arial" w:hAnsi="Arial" w:cs="Arial"/>
          <w:vertAlign w:val="subscript"/>
        </w:rPr>
        <w:t>5</w:t>
      </w:r>
      <w:r w:rsidRPr="001C5060">
        <w:rPr>
          <w:rFonts w:ascii="Arial" w:hAnsi="Arial" w:cs="Arial"/>
        </w:rPr>
        <w:t xml:space="preserve"> &amp; </w:t>
      </w:r>
      <w:r w:rsidRPr="001C5060">
        <w:rPr>
          <w:rFonts w:ascii="Arial" w:hAnsi="Arial" w:cs="Arial"/>
          <w:i/>
        </w:rPr>
        <w:t>C</w:t>
      </w:r>
      <w:r w:rsidRPr="001C5060">
        <w:rPr>
          <w:rFonts w:ascii="Arial" w:hAnsi="Arial" w:cs="Arial"/>
          <w:vertAlign w:val="subscript"/>
        </w:rPr>
        <w:t>1</w:t>
      </w:r>
      <w:proofErr w:type="gramStart"/>
      <w:r w:rsidRPr="001C5060">
        <w:rPr>
          <w:rFonts w:ascii="Arial" w:hAnsi="Arial" w:cs="Arial"/>
          <w:vertAlign w:val="subscript"/>
        </w:rPr>
        <w:t>..</w:t>
      </w:r>
      <w:proofErr w:type="gramEnd"/>
      <w:r w:rsidRPr="001C5060">
        <w:rPr>
          <w:rFonts w:ascii="Arial" w:hAnsi="Arial" w:cs="Arial"/>
          <w:vertAlign w:val="subscript"/>
        </w:rPr>
        <w:t>8</w:t>
      </w:r>
      <w:r w:rsidRPr="001C5060">
        <w:rPr>
          <w:rFonts w:ascii="Arial" w:hAnsi="Arial" w:cs="Arial"/>
        </w:rPr>
        <w:tab/>
        <w:t>=</w:t>
      </w:r>
      <w:r w:rsidRPr="001C5060">
        <w:rPr>
          <w:rFonts w:ascii="Arial" w:hAnsi="Arial" w:cs="Arial"/>
        </w:rPr>
        <w:tab/>
        <w:t>coefficients dependent on ground conductivity.</w:t>
      </w:r>
    </w:p>
    <w:p w14:paraId="6876659E"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rPr>
        <w:t>For an all-seawater path the B and C coefficients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701"/>
      </w:tblGrid>
      <w:tr w:rsidR="0014568A" w:rsidRPr="001C5060" w14:paraId="38C18351"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125467A"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1</w:t>
            </w:r>
            <w:r w:rsidRPr="001C5060">
              <w:rPr>
                <w:rFonts w:ascii="Arial" w:hAnsi="Arial" w:cs="Arial"/>
              </w:rPr>
              <w:t xml:space="preserve"> = -111</w:t>
            </w:r>
          </w:p>
        </w:tc>
        <w:tc>
          <w:tcPr>
            <w:tcW w:w="708" w:type="dxa"/>
            <w:tcBorders>
              <w:left w:val="single" w:sz="4" w:space="0" w:color="auto"/>
              <w:right w:val="single" w:sz="4" w:space="0" w:color="auto"/>
            </w:tcBorders>
          </w:tcPr>
          <w:p w14:paraId="2E0D7543"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55854FE"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1</w:t>
            </w:r>
            <w:r w:rsidRPr="001C5060">
              <w:rPr>
                <w:rFonts w:ascii="Arial" w:hAnsi="Arial" w:cs="Arial"/>
              </w:rPr>
              <w:t xml:space="preserve"> = -111</w:t>
            </w:r>
          </w:p>
        </w:tc>
      </w:tr>
      <w:tr w:rsidR="0014568A" w:rsidRPr="001C5060" w14:paraId="277AF4CD"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72D79B9B"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2</w:t>
            </w:r>
            <w:r w:rsidRPr="001C5060">
              <w:rPr>
                <w:rFonts w:ascii="Arial" w:hAnsi="Arial" w:cs="Arial"/>
              </w:rPr>
              <w:t xml:space="preserve"> = 98.20</w:t>
            </w:r>
          </w:p>
        </w:tc>
        <w:tc>
          <w:tcPr>
            <w:tcW w:w="708" w:type="dxa"/>
            <w:tcBorders>
              <w:left w:val="single" w:sz="4" w:space="0" w:color="auto"/>
              <w:right w:val="single" w:sz="4" w:space="0" w:color="auto"/>
            </w:tcBorders>
          </w:tcPr>
          <w:p w14:paraId="547979B3"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33EB38C"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2</w:t>
            </w:r>
            <w:r w:rsidRPr="001C5060">
              <w:rPr>
                <w:rFonts w:ascii="Arial" w:hAnsi="Arial" w:cs="Arial"/>
              </w:rPr>
              <w:t xml:space="preserve"> = 98.20</w:t>
            </w:r>
          </w:p>
        </w:tc>
      </w:tr>
      <w:tr w:rsidR="0014568A" w:rsidRPr="001C5060" w14:paraId="0E608574"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330E2860"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3</w:t>
            </w:r>
            <w:r w:rsidRPr="001C5060">
              <w:rPr>
                <w:rFonts w:ascii="Arial" w:hAnsi="Arial" w:cs="Arial"/>
              </w:rPr>
              <w:t xml:space="preserve"> = 13</w:t>
            </w:r>
          </w:p>
        </w:tc>
        <w:tc>
          <w:tcPr>
            <w:tcW w:w="708" w:type="dxa"/>
            <w:tcBorders>
              <w:left w:val="single" w:sz="4" w:space="0" w:color="auto"/>
              <w:right w:val="single" w:sz="4" w:space="0" w:color="auto"/>
            </w:tcBorders>
          </w:tcPr>
          <w:p w14:paraId="412FC4CA"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609D5205"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3</w:t>
            </w:r>
            <w:r w:rsidRPr="001C5060">
              <w:rPr>
                <w:rFonts w:ascii="Arial" w:hAnsi="Arial" w:cs="Arial"/>
              </w:rPr>
              <w:t xml:space="preserve"> = -13.51</w:t>
            </w:r>
          </w:p>
        </w:tc>
      </w:tr>
      <w:tr w:rsidR="0014568A" w:rsidRPr="001C5060" w14:paraId="5B79AE45"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7EC5B61"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4</w:t>
            </w:r>
            <w:r w:rsidRPr="001C5060">
              <w:rPr>
                <w:rFonts w:ascii="Arial" w:hAnsi="Arial" w:cs="Arial"/>
              </w:rPr>
              <w:t xml:space="preserve"> = 113</w:t>
            </w:r>
          </w:p>
        </w:tc>
        <w:tc>
          <w:tcPr>
            <w:tcW w:w="708" w:type="dxa"/>
            <w:tcBorders>
              <w:left w:val="single" w:sz="4" w:space="0" w:color="auto"/>
              <w:right w:val="single" w:sz="4" w:space="0" w:color="auto"/>
            </w:tcBorders>
          </w:tcPr>
          <w:p w14:paraId="317A6078"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3ED3B954"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4</w:t>
            </w:r>
            <w:r w:rsidRPr="001C5060">
              <w:rPr>
                <w:rFonts w:ascii="Arial" w:hAnsi="Arial" w:cs="Arial"/>
              </w:rPr>
              <w:t xml:space="preserve"> = 112.8</w:t>
            </w:r>
          </w:p>
        </w:tc>
      </w:tr>
      <w:tr w:rsidR="0014568A" w:rsidRPr="001C5060" w14:paraId="35D007E7"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661F7657"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5</w:t>
            </w:r>
            <w:r w:rsidRPr="001C5060">
              <w:rPr>
                <w:rFonts w:ascii="Arial" w:hAnsi="Arial" w:cs="Arial"/>
              </w:rPr>
              <w:t xml:space="preserve"> = 0</w:t>
            </w:r>
          </w:p>
        </w:tc>
        <w:tc>
          <w:tcPr>
            <w:tcW w:w="708" w:type="dxa"/>
            <w:tcBorders>
              <w:left w:val="single" w:sz="4" w:space="0" w:color="auto"/>
              <w:right w:val="single" w:sz="4" w:space="0" w:color="auto"/>
            </w:tcBorders>
          </w:tcPr>
          <w:p w14:paraId="600BC94F"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3F36D682"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5</w:t>
            </w:r>
            <w:r w:rsidRPr="001C5060">
              <w:rPr>
                <w:rFonts w:ascii="Arial" w:hAnsi="Arial" w:cs="Arial"/>
              </w:rPr>
              <w:t xml:space="preserve"> = -0.254</w:t>
            </w:r>
          </w:p>
        </w:tc>
      </w:tr>
      <w:tr w:rsidR="0014568A" w:rsidRPr="001C5060" w14:paraId="6DE25C98" w14:textId="77777777" w:rsidTr="0014568A">
        <w:trPr>
          <w:jc w:val="center"/>
        </w:trPr>
        <w:tc>
          <w:tcPr>
            <w:tcW w:w="1668" w:type="dxa"/>
            <w:tcBorders>
              <w:top w:val="single" w:sz="4" w:space="0" w:color="auto"/>
            </w:tcBorders>
          </w:tcPr>
          <w:p w14:paraId="08CBF81F" w14:textId="77777777" w:rsidR="0014568A" w:rsidRPr="001C5060" w:rsidRDefault="0014568A" w:rsidP="0014568A">
            <w:pPr>
              <w:rPr>
                <w:rFonts w:ascii="Arial" w:hAnsi="Arial" w:cs="Arial"/>
              </w:rPr>
            </w:pPr>
          </w:p>
        </w:tc>
        <w:tc>
          <w:tcPr>
            <w:tcW w:w="708" w:type="dxa"/>
            <w:tcBorders>
              <w:right w:val="single" w:sz="4" w:space="0" w:color="auto"/>
            </w:tcBorders>
          </w:tcPr>
          <w:p w14:paraId="13FA7084"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09BB34B9"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6</w:t>
            </w:r>
            <w:proofErr w:type="gramStart"/>
            <w:r w:rsidRPr="001C5060">
              <w:rPr>
                <w:rFonts w:ascii="Arial" w:hAnsi="Arial" w:cs="Arial"/>
                <w:vertAlign w:val="subscript"/>
              </w:rPr>
              <w:t>..</w:t>
            </w:r>
            <w:proofErr w:type="gramEnd"/>
            <w:r w:rsidRPr="001C5060">
              <w:rPr>
                <w:rFonts w:ascii="Arial" w:hAnsi="Arial" w:cs="Arial"/>
                <w:vertAlign w:val="subscript"/>
              </w:rPr>
              <w:t>8</w:t>
            </w:r>
            <w:r w:rsidRPr="001C5060">
              <w:rPr>
                <w:rFonts w:ascii="Arial" w:hAnsi="Arial" w:cs="Arial"/>
              </w:rPr>
              <w:t xml:space="preserve"> = 0</w:t>
            </w:r>
          </w:p>
        </w:tc>
      </w:tr>
    </w:tbl>
    <w:p w14:paraId="200726AF" w14:textId="77777777" w:rsidR="0014568A" w:rsidRPr="001C5060" w:rsidRDefault="0014568A" w:rsidP="0014568A">
      <w:pPr>
        <w:tabs>
          <w:tab w:val="left" w:pos="1843"/>
        </w:tabs>
        <w:spacing w:before="120" w:after="120"/>
        <w:ind w:left="567" w:hanging="10"/>
        <w:rPr>
          <w:rFonts w:ascii="Arial" w:hAnsi="Arial" w:cs="Arial"/>
        </w:rPr>
      </w:pPr>
      <w:r w:rsidRPr="001C5060">
        <w:rPr>
          <w:rFonts w:ascii="Arial" w:hAnsi="Arial" w:cs="Arial"/>
        </w:rPr>
        <w:t xml:space="preserve">In order to calculate the phase lag in seconds, p in equation 5 and 6 needs to be divided by the speed of light, </w:t>
      </w:r>
      <w:r w:rsidRPr="001C5060">
        <w:rPr>
          <w:rFonts w:ascii="Arial" w:hAnsi="Arial" w:cs="Arial"/>
          <w:i/>
        </w:rPr>
        <w:t>c</w:t>
      </w:r>
      <w:r w:rsidRPr="001C5060">
        <w:rPr>
          <w:rFonts w:ascii="Arial" w:hAnsi="Arial" w:cs="Arial"/>
        </w:rPr>
        <w:t>.</w:t>
      </w:r>
    </w:p>
    <w:p w14:paraId="4D63DDF7" w14:textId="77777777" w:rsidR="0014568A" w:rsidRPr="001C5060" w:rsidRDefault="0014568A" w:rsidP="0014568A">
      <w:pPr>
        <w:tabs>
          <w:tab w:val="left" w:pos="1843"/>
        </w:tabs>
        <w:spacing w:before="120" w:after="120"/>
        <w:ind w:left="2127" w:hanging="1570"/>
        <w:rPr>
          <w:rFonts w:ascii="Arial" w:hAnsi="Arial" w:cs="Arial"/>
        </w:rPr>
      </w:pPr>
      <w:r w:rsidRPr="001C5060">
        <w:rPr>
          <w:rFonts w:ascii="Arial" w:hAnsi="Arial" w:cs="Arial"/>
        </w:rPr>
        <w:t xml:space="preserve">Equation 6 is expected to be more accurate at longer distances than Equation 5.  </w:t>
      </w:r>
    </w:p>
    <w:p w14:paraId="0B473722" w14:textId="77777777" w:rsidR="0014568A" w:rsidRPr="001C5060" w:rsidRDefault="0014568A" w:rsidP="0014568A">
      <w:pPr>
        <w:ind w:left="557"/>
        <w:rPr>
          <w:rFonts w:ascii="Arial" w:hAnsi="Arial" w:cs="Arial"/>
        </w:rPr>
      </w:pPr>
    </w:p>
    <w:p w14:paraId="461AC421" w14:textId="77777777" w:rsidR="0014568A" w:rsidRPr="001C5060" w:rsidRDefault="0014568A" w:rsidP="0014568A">
      <w:pPr>
        <w:ind w:left="557"/>
        <w:rPr>
          <w:rFonts w:ascii="Arial" w:hAnsi="Arial" w:cs="Arial"/>
        </w:rPr>
      </w:pPr>
      <w:r w:rsidRPr="001C5060">
        <w:rPr>
          <w:rFonts w:ascii="Arial" w:hAnsi="Arial" w:cs="Arial"/>
        </w:rPr>
        <w:t xml:space="preserve">The Secondary Factor, </w:t>
      </w:r>
      <w:r w:rsidRPr="001C5060">
        <w:rPr>
          <w:rFonts w:ascii="Arial" w:hAnsi="Arial" w:cs="Arial"/>
          <w:i/>
        </w:rPr>
        <w:t>SF</w:t>
      </w:r>
      <w:r w:rsidRPr="001C5060">
        <w:rPr>
          <w:rFonts w:ascii="Arial" w:hAnsi="Arial" w:cs="Arial"/>
        </w:rPr>
        <w:t>, can now be found:</w:t>
      </w:r>
    </w:p>
    <w:p w14:paraId="0BE30959" w14:textId="77777777" w:rsidR="0014568A" w:rsidRPr="001C5060" w:rsidRDefault="0014568A" w:rsidP="0014568A">
      <w:pPr>
        <w:tabs>
          <w:tab w:val="right" w:pos="8505"/>
        </w:tabs>
        <w:ind w:left="557"/>
        <w:jc w:val="right"/>
        <w:rPr>
          <w:rFonts w:ascii="Arial" w:hAnsi="Arial" w:cs="Arial"/>
        </w:rPr>
      </w:pPr>
      <w:r w:rsidRPr="001C5060">
        <w:rPr>
          <w:rFonts w:ascii="Arial" w:hAnsi="Arial" w:cs="Arial"/>
          <w:position w:val="-24"/>
        </w:rPr>
        <w:object w:dxaOrig="1500" w:dyaOrig="620" w14:anchorId="1B9650D7">
          <v:shape id="_x0000_i1032" type="#_x0000_t75" style="width:75pt;height:30.75pt" o:ole="">
            <v:imagedata r:id="rId39" o:title=""/>
          </v:shape>
          <o:OLEObject Type="Embed" ProgID="Equation.3" ShapeID="_x0000_i1032" DrawAspect="Content" ObjectID="_1507647952" r:id="rId40"/>
        </w:object>
      </w:r>
      <w:r w:rsidRPr="001C5060">
        <w:rPr>
          <w:rFonts w:ascii="Arial" w:hAnsi="Arial" w:cs="Arial"/>
        </w:rPr>
        <w:t xml:space="preserve"> </w:t>
      </w:r>
      <w:r w:rsidRPr="001C5060">
        <w:rPr>
          <w:rFonts w:ascii="Arial" w:hAnsi="Arial" w:cs="Arial"/>
        </w:rPr>
        <w:tab/>
        <w:t>(D1.7)</w:t>
      </w:r>
    </w:p>
    <w:p w14:paraId="1FEA4944" w14:textId="77777777" w:rsidR="0014568A" w:rsidRPr="001C5060" w:rsidRDefault="0014568A" w:rsidP="0014568A">
      <w:pPr>
        <w:tabs>
          <w:tab w:val="right" w:pos="8505"/>
        </w:tabs>
        <w:ind w:left="557"/>
        <w:rPr>
          <w:rFonts w:ascii="Arial" w:hAnsi="Arial" w:cs="Arial"/>
        </w:rPr>
      </w:pPr>
      <w:proofErr w:type="gramStart"/>
      <w:r w:rsidRPr="001C5060">
        <w:rPr>
          <w:rFonts w:ascii="Arial" w:hAnsi="Arial" w:cs="Arial"/>
        </w:rPr>
        <w:t>with</w:t>
      </w:r>
      <w:proofErr w:type="gramEnd"/>
    </w:p>
    <w:p w14:paraId="7A097670"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rPr>
        <w:tab/>
        <w:t>=</w:t>
      </w:r>
      <w:r w:rsidRPr="001C5060">
        <w:rPr>
          <w:rFonts w:ascii="Arial" w:hAnsi="Arial" w:cs="Arial"/>
        </w:rPr>
        <w:tab/>
        <w:t xml:space="preserve">delay in meters as calculated by </w:t>
      </w:r>
      <w:proofErr w:type="spellStart"/>
      <w:r w:rsidRPr="001C5060">
        <w:rPr>
          <w:rFonts w:ascii="Arial" w:hAnsi="Arial" w:cs="Arial"/>
        </w:rPr>
        <w:t>Brunavs</w:t>
      </w:r>
      <w:proofErr w:type="spellEnd"/>
      <w:r w:rsidRPr="001C5060">
        <w:rPr>
          <w:rFonts w:ascii="Arial" w:hAnsi="Arial" w:cs="Arial"/>
        </w:rPr>
        <w:t xml:space="preserve"> Equation 5 or 6 for an all-seawater path,</w:t>
      </w:r>
    </w:p>
    <w:p w14:paraId="5811A47E"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rPr>
        <w:t>Δ</w:t>
      </w:r>
      <w:r w:rsidRPr="001C5060">
        <w:rPr>
          <w:rFonts w:ascii="Arial" w:hAnsi="Arial" w:cs="Arial"/>
          <w:i/>
        </w:rPr>
        <w:t>PF</w:t>
      </w:r>
      <w:r w:rsidRPr="001C5060">
        <w:rPr>
          <w:rFonts w:ascii="Arial" w:hAnsi="Arial" w:cs="Arial"/>
        </w:rPr>
        <w:tab/>
        <w:t>=</w:t>
      </w:r>
      <w:r w:rsidRPr="001C5060">
        <w:rPr>
          <w:rFonts w:ascii="Arial" w:hAnsi="Arial" w:cs="Arial"/>
        </w:rPr>
        <w:tab/>
        <w:t>Delta Primary Factor as calculated in Equation 4.</w:t>
      </w:r>
    </w:p>
    <w:p w14:paraId="37E04EB7" w14:textId="77777777" w:rsidR="0014568A" w:rsidRPr="001C5060" w:rsidRDefault="0014568A" w:rsidP="0014568A">
      <w:pPr>
        <w:autoSpaceDE w:val="0"/>
        <w:autoSpaceDN w:val="0"/>
        <w:adjustRightInd w:val="0"/>
        <w:rPr>
          <w:rFonts w:ascii="Arial" w:hAnsi="Arial" w:cs="Arial"/>
          <w:i/>
          <w:iCs/>
          <w:lang w:val="it-IT"/>
        </w:rPr>
      </w:pPr>
    </w:p>
    <w:p w14:paraId="33388D43" w14:textId="77777777" w:rsidR="0014568A" w:rsidRPr="001C5060" w:rsidRDefault="0014568A" w:rsidP="0014568A">
      <w:pPr>
        <w:autoSpaceDE w:val="0"/>
        <w:autoSpaceDN w:val="0"/>
        <w:adjustRightInd w:val="0"/>
        <w:rPr>
          <w:rFonts w:ascii="Arial" w:hAnsi="Arial" w:cs="Arial"/>
          <w:i/>
          <w:iCs/>
          <w:lang w:val="it-IT"/>
        </w:rPr>
      </w:pPr>
    </w:p>
    <w:p w14:paraId="1B900175" w14:textId="77777777" w:rsidR="0014568A" w:rsidRPr="001C5060" w:rsidRDefault="0014568A" w:rsidP="0014568A">
      <w:pPr>
        <w:autoSpaceDE w:val="0"/>
        <w:autoSpaceDN w:val="0"/>
        <w:adjustRightInd w:val="0"/>
        <w:rPr>
          <w:rFonts w:ascii="Arial" w:hAnsi="Arial" w:cs="Arial"/>
          <w:i/>
          <w:iCs/>
          <w:lang w:val="it-IT"/>
        </w:rPr>
      </w:pPr>
    </w:p>
    <w:p w14:paraId="7E94AF3B" w14:textId="77777777" w:rsidR="0014568A" w:rsidRPr="00DF2085" w:rsidRDefault="007813DF" w:rsidP="001C5060">
      <w:pPr>
        <w:pStyle w:val="Titre2"/>
        <w:numPr>
          <w:ilvl w:val="0"/>
          <w:numId w:val="0"/>
        </w:numPr>
        <w:rPr>
          <w:rFonts w:cs="Arial"/>
        </w:rPr>
      </w:pPr>
      <w:bookmarkStart w:id="132" w:name="_Toc361993757"/>
      <w:bookmarkStart w:id="133" w:name="_Toc433886688"/>
      <w:r>
        <w:rPr>
          <w:rFonts w:cs="Arial"/>
        </w:rPr>
        <w:t>D</w:t>
      </w:r>
      <w:r w:rsidR="0014568A" w:rsidRPr="00DF2085">
        <w:rPr>
          <w:rFonts w:cs="Arial"/>
        </w:rPr>
        <w:t>.2 RTCM SC-127 ASF Data Format</w:t>
      </w:r>
      <w:bookmarkEnd w:id="132"/>
      <w:bookmarkEnd w:id="133"/>
    </w:p>
    <w:p w14:paraId="29136073" w14:textId="77777777" w:rsidR="0014568A" w:rsidRPr="001C5060" w:rsidRDefault="0014568A" w:rsidP="0014568A">
      <w:pPr>
        <w:pStyle w:val="NormalWeb"/>
        <w:spacing w:before="0" w:beforeAutospacing="0" w:after="0" w:afterAutospacing="0"/>
        <w:rPr>
          <w:rFonts w:ascii="Arial" w:hAnsi="Arial" w:cs="Arial"/>
        </w:rPr>
      </w:pPr>
    </w:p>
    <w:p w14:paraId="6767D28C"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lastRenderedPageBreak/>
        <w:t xml:space="preserve">ASF data will need to be provided to the mariner by the service provider. It is recommended that the ASF publishing authority provides ASF data in RTCM SC-127 format as outlined below. However, it is recognized that other formats may be available for data dissemination. </w:t>
      </w:r>
    </w:p>
    <w:p w14:paraId="15053C99"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04F2771A"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 xml:space="preserve">In SC-127 format data is presented in text files as data grids, with a number of lines of preamble and metadata. In general the data shall have the following characteristics: </w:t>
      </w:r>
    </w:p>
    <w:p w14:paraId="64CFD8CA"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14BCAE01"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There shall be one file per coverage area (a ‘coverage area’ shall be a port approach, or other region specified by the service provider)</w:t>
      </w:r>
    </w:p>
    <w:p w14:paraId="256C1011"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The file shall be in ASCII format</w:t>
      </w:r>
    </w:p>
    <w:p w14:paraId="3DB11C64"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Data fields shall be Comma Separated Values (CSV)</w:t>
      </w:r>
    </w:p>
    <w:p w14:paraId="4E9AF55B"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Geographical co-ordinates shall be specified as degrees and decimal fractions of degrees, e.g. 51.2</w:t>
      </w:r>
      <w:r w:rsidRPr="001C5060">
        <w:rPr>
          <w:rFonts w:ascii="Arial" w:hAnsi="Arial" w:cs="Arial"/>
          <w:sz w:val="22"/>
          <w:szCs w:val="22"/>
        </w:rPr>
        <w:sym w:font="Symbol" w:char="F0B0"/>
      </w:r>
      <w:r w:rsidRPr="001C5060">
        <w:rPr>
          <w:rFonts w:ascii="Arial" w:hAnsi="Arial" w:cs="Arial"/>
          <w:sz w:val="22"/>
          <w:szCs w:val="22"/>
        </w:rPr>
        <w:t>N; co-ordinates west of Greenwich or south of the Equator shall be specified as negative numbers</w:t>
      </w:r>
    </w:p>
    <w:p w14:paraId="29C37369"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Geographical co-ordinates shall be specified to a precision of up to 4 decimal places</w:t>
      </w:r>
    </w:p>
    <w:p w14:paraId="4A2F4455"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Leading or trailing zeros (0) shall be used where appropriate to allow uniform formatting</w:t>
      </w:r>
    </w:p>
    <w:p w14:paraId="125D4BC5"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 xml:space="preserve">For parity check purposes the last entry on a line shall contain a Cyclic Redundancy Check CRC-16 in four digit hexadecimal notation of the preceding data in the line, including the ‘,’ separator character. This CRC-16 value shall have ‘*’ pre-pended to it </w:t>
      </w:r>
    </w:p>
    <w:p w14:paraId="203084B5"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The end of the data file shall be indicated using the string ‘#END’</w:t>
      </w:r>
    </w:p>
    <w:p w14:paraId="005FD9D1"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7833D408"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The information provided for each coverage area shall include the following in order:</w:t>
      </w:r>
    </w:p>
    <w:p w14:paraId="775A1E15"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 xml:space="preserve"> </w:t>
      </w:r>
    </w:p>
    <w:p w14:paraId="5740F880"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RTCM SC identifier and reference to Minimum Performance Specification version conformance</w:t>
      </w:r>
    </w:p>
    <w:p w14:paraId="728A1D7D"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name of the coverage area</w:t>
      </w:r>
    </w:p>
    <w:p w14:paraId="379A4031"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 xml:space="preserve">Name of issuing </w:t>
      </w:r>
      <w:proofErr w:type="spellStart"/>
      <w:r w:rsidRPr="001C5060">
        <w:rPr>
          <w:rFonts w:ascii="Arial" w:hAnsi="Arial" w:cs="Arial"/>
          <w:sz w:val="22"/>
          <w:szCs w:val="22"/>
        </w:rPr>
        <w:t>organisation</w:t>
      </w:r>
      <w:proofErr w:type="spellEnd"/>
      <w:r w:rsidRPr="001C5060">
        <w:rPr>
          <w:rFonts w:ascii="Arial" w:hAnsi="Arial" w:cs="Arial"/>
          <w:sz w:val="22"/>
          <w:szCs w:val="22"/>
        </w:rPr>
        <w:t>, Issue number of the data, and date of issue in YYYY,MM,DD format</w:t>
      </w:r>
    </w:p>
    <w:p w14:paraId="339D7457"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boundaries of the area covered by the enclosed grid of data (N/S/E/W)</w:t>
      </w:r>
    </w:p>
    <w:p w14:paraId="3A84ED98"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number of cells in the grid (height, width)</w:t>
      </w:r>
    </w:p>
    <w:p w14:paraId="189BBEB5"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name of the associated differential-Loran (</w:t>
      </w:r>
      <w:proofErr w:type="spellStart"/>
      <w:r w:rsidRPr="001C5060">
        <w:rPr>
          <w:rFonts w:ascii="Arial" w:hAnsi="Arial" w:cs="Arial"/>
          <w:sz w:val="22"/>
          <w:szCs w:val="22"/>
        </w:rPr>
        <w:t>DLoran</w:t>
      </w:r>
      <w:proofErr w:type="spellEnd"/>
      <w:r w:rsidRPr="001C5060">
        <w:rPr>
          <w:rFonts w:ascii="Arial" w:hAnsi="Arial" w:cs="Arial"/>
          <w:sz w:val="22"/>
          <w:szCs w:val="22"/>
        </w:rPr>
        <w:t xml:space="preserve">) reference station; the ID number of the </w:t>
      </w:r>
      <w:proofErr w:type="spellStart"/>
      <w:r w:rsidRPr="001C5060">
        <w:rPr>
          <w:rFonts w:ascii="Arial" w:hAnsi="Arial" w:cs="Arial"/>
          <w:sz w:val="22"/>
          <w:szCs w:val="22"/>
        </w:rPr>
        <w:t>DLoran</w:t>
      </w:r>
      <w:proofErr w:type="spellEnd"/>
      <w:r w:rsidRPr="001C5060">
        <w:rPr>
          <w:rFonts w:ascii="Arial" w:hAnsi="Arial" w:cs="Arial"/>
          <w:sz w:val="22"/>
          <w:szCs w:val="22"/>
        </w:rPr>
        <w:t xml:space="preserve"> reference station; the number of separate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signals for which ASF data is provided (and for which </w:t>
      </w:r>
      <w:proofErr w:type="spellStart"/>
      <w:r w:rsidRPr="001C5060">
        <w:rPr>
          <w:rFonts w:ascii="Arial" w:hAnsi="Arial" w:cs="Arial"/>
          <w:sz w:val="22"/>
          <w:szCs w:val="22"/>
        </w:rPr>
        <w:t>DLoran</w:t>
      </w:r>
      <w:proofErr w:type="spellEnd"/>
      <w:r w:rsidRPr="001C5060">
        <w:rPr>
          <w:rFonts w:ascii="Arial" w:hAnsi="Arial" w:cs="Arial"/>
          <w:sz w:val="22"/>
          <w:szCs w:val="22"/>
        </w:rPr>
        <w:t xml:space="preserve"> corrections are transmitted)</w:t>
      </w:r>
    </w:p>
    <w:p w14:paraId="29EFDB1B"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 xml:space="preserve">The name, GRI and letter designator of the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transmitter, and its designation in the </w:t>
      </w:r>
      <w:proofErr w:type="spellStart"/>
      <w:r w:rsidRPr="001C5060">
        <w:rPr>
          <w:rFonts w:ascii="Arial" w:hAnsi="Arial" w:cs="Arial"/>
          <w:sz w:val="22"/>
          <w:szCs w:val="22"/>
        </w:rPr>
        <w:t>Eurofix</w:t>
      </w:r>
      <w:proofErr w:type="spellEnd"/>
      <w:r w:rsidRPr="001C5060">
        <w:rPr>
          <w:rFonts w:ascii="Arial" w:hAnsi="Arial" w:cs="Arial"/>
          <w:sz w:val="22"/>
          <w:szCs w:val="22"/>
        </w:rPr>
        <w:t xml:space="preserve"> </w:t>
      </w:r>
      <w:proofErr w:type="spellStart"/>
      <w:r w:rsidRPr="001C5060">
        <w:rPr>
          <w:rFonts w:ascii="Arial" w:hAnsi="Arial" w:cs="Arial"/>
          <w:sz w:val="22"/>
          <w:szCs w:val="22"/>
        </w:rPr>
        <w:t>DLoran</w:t>
      </w:r>
      <w:proofErr w:type="spellEnd"/>
      <w:r w:rsidRPr="001C5060">
        <w:rPr>
          <w:rFonts w:ascii="Arial" w:hAnsi="Arial" w:cs="Arial"/>
          <w:sz w:val="22"/>
          <w:szCs w:val="22"/>
        </w:rPr>
        <w:t xml:space="preserve"> correction message format transmitted from the </w:t>
      </w:r>
      <w:proofErr w:type="spellStart"/>
      <w:r w:rsidRPr="001C5060">
        <w:rPr>
          <w:rFonts w:ascii="Arial" w:hAnsi="Arial" w:cs="Arial"/>
          <w:sz w:val="22"/>
          <w:szCs w:val="22"/>
        </w:rPr>
        <w:t>DLoran</w:t>
      </w:r>
      <w:proofErr w:type="spellEnd"/>
      <w:r w:rsidRPr="001C5060">
        <w:rPr>
          <w:rFonts w:ascii="Arial" w:hAnsi="Arial" w:cs="Arial"/>
          <w:sz w:val="22"/>
          <w:szCs w:val="22"/>
        </w:rPr>
        <w:t xml:space="preserve"> reference station</w:t>
      </w:r>
    </w:p>
    <w:p w14:paraId="71B55ADF"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data type (#ASF or #ERR) of the following data</w:t>
      </w:r>
    </w:p>
    <w:p w14:paraId="556C0277"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ASF values shall then appear as CSV in Lexicographic Format (W to E, N to S) in microseconds to three decimal places</w:t>
      </w:r>
    </w:p>
    <w:p w14:paraId="2BA766F9"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 xml:space="preserve">ASF measurement error values shall then appear as CSV in Lexicographic Format (W to E, N to S) in meters to two decimal places. Error values are given as standard-deviations and are provided to allow the calculation of Horizontal Protection Level (HPL). </w:t>
      </w:r>
    </w:p>
    <w:p w14:paraId="50262CD5"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6392C111"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 xml:space="preserve">The above format shall be repeated in order for each monitor site and </w:t>
      </w:r>
      <w:proofErr w:type="spellStart"/>
      <w:r w:rsidRPr="001C5060">
        <w:rPr>
          <w:rFonts w:ascii="Arial" w:hAnsi="Arial" w:cs="Arial"/>
          <w:sz w:val="22"/>
          <w:szCs w:val="22"/>
        </w:rPr>
        <w:t>eLoran</w:t>
      </w:r>
      <w:proofErr w:type="spellEnd"/>
      <w:r w:rsidRPr="001C5060">
        <w:rPr>
          <w:rFonts w:ascii="Arial" w:hAnsi="Arial" w:cs="Arial"/>
          <w:sz w:val="22"/>
          <w:szCs w:val="22"/>
        </w:rPr>
        <w:t xml:space="preserve"> station combination in each coverage area. </w:t>
      </w:r>
    </w:p>
    <w:p w14:paraId="10059347" w14:textId="77777777" w:rsidR="0014568A" w:rsidRPr="001C5060" w:rsidRDefault="0014568A" w:rsidP="0014568A">
      <w:pPr>
        <w:pStyle w:val="NormalWeb"/>
        <w:spacing w:before="0" w:beforeAutospacing="0" w:after="0" w:afterAutospacing="0"/>
        <w:rPr>
          <w:rFonts w:ascii="Arial" w:hAnsi="Arial" w:cs="Arial"/>
          <w:sz w:val="22"/>
          <w:szCs w:val="22"/>
        </w:rPr>
      </w:pPr>
    </w:p>
    <w:p w14:paraId="40EFC610" w14:textId="77777777" w:rsidR="0014568A" w:rsidRPr="001C5060" w:rsidRDefault="0014568A" w:rsidP="0014568A">
      <w:pPr>
        <w:pStyle w:val="NormalWeb"/>
        <w:spacing w:before="0" w:beforeAutospacing="0" w:after="0" w:afterAutospacing="0"/>
        <w:rPr>
          <w:rFonts w:ascii="Arial" w:hAnsi="Arial" w:cs="Arial"/>
        </w:rPr>
      </w:pPr>
    </w:p>
    <w:p w14:paraId="498E214A" w14:textId="77777777" w:rsidR="0014568A" w:rsidRPr="001C5060" w:rsidRDefault="0014568A" w:rsidP="0014568A">
      <w:pPr>
        <w:pStyle w:val="NormalWeb"/>
        <w:spacing w:before="0" w:beforeAutospacing="0" w:after="0" w:afterAutospacing="0"/>
        <w:rPr>
          <w:rFonts w:ascii="Arial" w:hAnsi="Arial" w:cs="Arial"/>
          <w:sz w:val="22"/>
          <w:szCs w:val="22"/>
        </w:rPr>
      </w:pPr>
      <w:proofErr w:type="gramStart"/>
      <w:r w:rsidRPr="001C5060">
        <w:rPr>
          <w:rFonts w:ascii="Arial" w:hAnsi="Arial" w:cs="Arial"/>
          <w:sz w:val="22"/>
          <w:szCs w:val="22"/>
        </w:rPr>
        <w:t>Example (</w:t>
      </w:r>
      <w:r w:rsidRPr="001C5060">
        <w:rPr>
          <w:rFonts w:ascii="Arial" w:hAnsi="Arial" w:cs="Arial"/>
          <w:i/>
          <w:sz w:val="22"/>
          <w:szCs w:val="22"/>
        </w:rPr>
        <w:t>Not to be used for navigation!</w:t>
      </w:r>
      <w:r w:rsidRPr="001C5060">
        <w:rPr>
          <w:rFonts w:ascii="Arial" w:hAnsi="Arial" w:cs="Arial"/>
          <w:sz w:val="22"/>
          <w:szCs w:val="22"/>
        </w:rPr>
        <w:t>)</w:t>
      </w:r>
      <w:proofErr w:type="gramEnd"/>
    </w:p>
    <w:p w14:paraId="6C9FE6AD" w14:textId="77777777" w:rsidR="0014568A" w:rsidRPr="001C5060" w:rsidRDefault="0014568A" w:rsidP="0014568A">
      <w:pPr>
        <w:pStyle w:val="NormalWeb"/>
        <w:spacing w:before="0" w:beforeAutospacing="0" w:after="0" w:afterAutospacing="0"/>
        <w:rPr>
          <w:rFonts w:ascii="Arial" w:hAnsi="Arial" w:cs="Arial"/>
          <w:sz w:val="22"/>
          <w:szCs w:val="22"/>
        </w:rPr>
      </w:pPr>
    </w:p>
    <w:p w14:paraId="4D617009"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RTCM SC-127</w:t>
      </w:r>
      <w:proofErr w:type="gramStart"/>
      <w:r w:rsidRPr="001C5060">
        <w:rPr>
          <w:rFonts w:ascii="Arial" w:hAnsi="Arial" w:cs="Arial"/>
          <w:sz w:val="22"/>
          <w:szCs w:val="22"/>
        </w:rPr>
        <w:t>,V2.0</w:t>
      </w:r>
      <w:proofErr w:type="gramEnd"/>
      <w:r w:rsidRPr="001C5060">
        <w:rPr>
          <w:rFonts w:ascii="Arial" w:hAnsi="Arial" w:cs="Arial"/>
          <w:sz w:val="22"/>
          <w:szCs w:val="22"/>
        </w:rPr>
        <w:t>*0x8888</w:t>
      </w:r>
    </w:p>
    <w:p w14:paraId="2E13E668" w14:textId="77777777" w:rsidR="0014568A" w:rsidRPr="001C5060" w:rsidRDefault="0014568A" w:rsidP="0014568A">
      <w:pPr>
        <w:pStyle w:val="NormalWeb"/>
        <w:spacing w:before="0" w:beforeAutospacing="0" w:after="0" w:afterAutospacing="0"/>
        <w:rPr>
          <w:rFonts w:ascii="Arial" w:hAnsi="Arial" w:cs="Arial"/>
          <w:sz w:val="22"/>
          <w:szCs w:val="22"/>
        </w:rPr>
      </w:pPr>
      <w:proofErr w:type="spellStart"/>
      <w:r w:rsidRPr="001C5060">
        <w:rPr>
          <w:rFonts w:ascii="Arial" w:hAnsi="Arial" w:cs="Arial"/>
          <w:sz w:val="22"/>
          <w:szCs w:val="22"/>
        </w:rPr>
        <w:lastRenderedPageBreak/>
        <w:t>Dover_Straits_North</w:t>
      </w:r>
      <w:proofErr w:type="spellEnd"/>
      <w:r w:rsidRPr="001C5060">
        <w:rPr>
          <w:rFonts w:ascii="Arial" w:hAnsi="Arial" w:cs="Arial"/>
          <w:sz w:val="22"/>
          <w:szCs w:val="22"/>
        </w:rPr>
        <w:t>*0x1742</w:t>
      </w:r>
    </w:p>
    <w:p w14:paraId="4C7AF527"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Issue</w:t>
      </w:r>
      <w:proofErr w:type="gramStart"/>
      <w:r w:rsidRPr="001C5060">
        <w:rPr>
          <w:rFonts w:ascii="Arial" w:hAnsi="Arial" w:cs="Arial"/>
          <w:sz w:val="22"/>
          <w:szCs w:val="22"/>
        </w:rPr>
        <w:t>,GLA,V1.2,2013,01,25</w:t>
      </w:r>
      <w:proofErr w:type="gramEnd"/>
      <w:r w:rsidRPr="001C5060">
        <w:rPr>
          <w:rFonts w:ascii="Arial" w:hAnsi="Arial" w:cs="Arial"/>
          <w:sz w:val="22"/>
          <w:szCs w:val="22"/>
        </w:rPr>
        <w:t>*0x6195</w:t>
      </w:r>
    </w:p>
    <w:p w14:paraId="241BBD0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51.1000, 51.2080, 001.1000, 001.3580*0x3640</w:t>
      </w:r>
    </w:p>
    <w:p w14:paraId="57305411"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24</w:t>
      </w:r>
      <w:proofErr w:type="gramStart"/>
      <w:r w:rsidRPr="001C5060">
        <w:rPr>
          <w:rFonts w:ascii="Arial" w:hAnsi="Arial" w:cs="Arial"/>
          <w:sz w:val="22"/>
          <w:szCs w:val="22"/>
        </w:rPr>
        <w:t>,36</w:t>
      </w:r>
      <w:proofErr w:type="gramEnd"/>
      <w:r w:rsidRPr="001C5060">
        <w:rPr>
          <w:rFonts w:ascii="Arial" w:hAnsi="Arial" w:cs="Arial"/>
          <w:sz w:val="22"/>
          <w:szCs w:val="22"/>
        </w:rPr>
        <w:t>*0x1A04</w:t>
      </w:r>
    </w:p>
    <w:p w14:paraId="741600CA" w14:textId="77777777" w:rsidR="0014568A" w:rsidRPr="003A6BCE" w:rsidRDefault="0014568A" w:rsidP="0014568A">
      <w:pPr>
        <w:pStyle w:val="NormalWeb"/>
        <w:spacing w:before="0" w:beforeAutospacing="0" w:after="0" w:afterAutospacing="0"/>
        <w:rPr>
          <w:rFonts w:ascii="Arial" w:hAnsi="Arial" w:cs="Arial"/>
          <w:sz w:val="22"/>
          <w:szCs w:val="22"/>
          <w:lang w:val="fr-FR"/>
        </w:rPr>
      </w:pPr>
      <w:r w:rsidRPr="003A6BCE">
        <w:rPr>
          <w:rFonts w:ascii="Arial" w:hAnsi="Arial" w:cs="Arial"/>
          <w:sz w:val="22"/>
          <w:szCs w:val="22"/>
          <w:lang w:val="fr-FR"/>
        </w:rPr>
        <w:t>#REF,Dover,101,6*0xA1A5</w:t>
      </w:r>
    </w:p>
    <w:p w14:paraId="0B2945D0" w14:textId="77777777" w:rsidR="0014568A" w:rsidRPr="003A6BCE" w:rsidRDefault="0014568A" w:rsidP="0014568A">
      <w:pPr>
        <w:pStyle w:val="NormalWeb"/>
        <w:spacing w:before="0" w:beforeAutospacing="0" w:after="0" w:afterAutospacing="0"/>
        <w:rPr>
          <w:rFonts w:ascii="Arial" w:hAnsi="Arial" w:cs="Arial"/>
          <w:sz w:val="22"/>
          <w:szCs w:val="22"/>
          <w:lang w:val="fr-FR"/>
        </w:rPr>
      </w:pPr>
      <w:r w:rsidRPr="003A6BCE">
        <w:rPr>
          <w:rFonts w:ascii="Arial" w:hAnsi="Arial" w:cs="Arial"/>
          <w:sz w:val="22"/>
          <w:szCs w:val="22"/>
          <w:lang w:val="fr-FR"/>
        </w:rPr>
        <w:t>#TRX</w:t>
      </w:r>
      <w:proofErr w:type="gramStart"/>
      <w:r w:rsidRPr="003A6BCE">
        <w:rPr>
          <w:rFonts w:ascii="Arial" w:hAnsi="Arial" w:cs="Arial"/>
          <w:sz w:val="22"/>
          <w:szCs w:val="22"/>
          <w:lang w:val="fr-FR"/>
        </w:rPr>
        <w:t>,Anthorn,6731,Y,2</w:t>
      </w:r>
      <w:proofErr w:type="gramEnd"/>
      <w:r w:rsidRPr="003A6BCE">
        <w:rPr>
          <w:rFonts w:ascii="Arial" w:hAnsi="Arial" w:cs="Arial"/>
          <w:sz w:val="22"/>
          <w:szCs w:val="22"/>
          <w:lang w:val="fr-FR"/>
        </w:rPr>
        <w:t>*0x78E0</w:t>
      </w:r>
    </w:p>
    <w:p w14:paraId="4967FCE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#ASF,*0x9CC9</w:t>
      </w:r>
    </w:p>
    <w:p w14:paraId="355EEB10"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2.412, 2.456, 2.123, </w:t>
      </w:r>
      <w:proofErr w:type="gramStart"/>
      <w:r w:rsidRPr="001C5060">
        <w:rPr>
          <w:rFonts w:ascii="Arial" w:hAnsi="Arial" w:cs="Arial"/>
          <w:sz w:val="22"/>
          <w:szCs w:val="22"/>
        </w:rPr>
        <w:t>2.431,……………………</w:t>
      </w:r>
      <w:proofErr w:type="gramEnd"/>
      <w:r w:rsidRPr="001C5060">
        <w:rPr>
          <w:rFonts w:ascii="Arial" w:hAnsi="Arial" w:cs="Arial"/>
          <w:sz w:val="22"/>
          <w:szCs w:val="22"/>
        </w:rPr>
        <w:t xml:space="preserve"> 3.124*0x4517</w:t>
      </w:r>
    </w:p>
    <w:p w14:paraId="156C8BEC"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2.478, 2.788, 2.112, </w:t>
      </w:r>
      <w:proofErr w:type="gramStart"/>
      <w:r w:rsidRPr="001C5060">
        <w:rPr>
          <w:rFonts w:ascii="Arial" w:hAnsi="Arial" w:cs="Arial"/>
          <w:sz w:val="22"/>
          <w:szCs w:val="22"/>
        </w:rPr>
        <w:t>2.346,……………………</w:t>
      </w:r>
      <w:proofErr w:type="gramEnd"/>
      <w:r w:rsidRPr="001C5060">
        <w:rPr>
          <w:rFonts w:ascii="Arial" w:hAnsi="Arial" w:cs="Arial"/>
          <w:sz w:val="22"/>
          <w:szCs w:val="22"/>
        </w:rPr>
        <w:t xml:space="preserve"> 3.042*0x6767</w:t>
      </w:r>
    </w:p>
    <w:p w14:paraId="00409EA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4A140054"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7C5D7A2B"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2924C22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3.478, 3.757, 3.141, </w:t>
      </w:r>
      <w:proofErr w:type="gramStart"/>
      <w:r w:rsidRPr="001C5060">
        <w:rPr>
          <w:rFonts w:ascii="Arial" w:hAnsi="Arial" w:cs="Arial"/>
          <w:sz w:val="22"/>
          <w:szCs w:val="22"/>
        </w:rPr>
        <w:t>3.336,……………………</w:t>
      </w:r>
      <w:proofErr w:type="gramEnd"/>
      <w:r w:rsidRPr="001C5060">
        <w:rPr>
          <w:rFonts w:ascii="Arial" w:hAnsi="Arial" w:cs="Arial"/>
          <w:sz w:val="22"/>
          <w:szCs w:val="22"/>
        </w:rPr>
        <w:t xml:space="preserve"> 3.192*0x6767</w:t>
      </w:r>
    </w:p>
    <w:p w14:paraId="023A0A40"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#ERR*0x2EA3</w:t>
      </w:r>
    </w:p>
    <w:p w14:paraId="07A7DAD2"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10.21, 04.41, 00.12, </w:t>
      </w:r>
      <w:proofErr w:type="gramStart"/>
      <w:r w:rsidRPr="001C5060">
        <w:rPr>
          <w:rFonts w:ascii="Arial" w:hAnsi="Arial" w:cs="Arial"/>
          <w:sz w:val="22"/>
          <w:szCs w:val="22"/>
        </w:rPr>
        <w:t>00.12,……………………</w:t>
      </w:r>
      <w:proofErr w:type="gramEnd"/>
      <w:r w:rsidRPr="001C5060">
        <w:rPr>
          <w:rFonts w:ascii="Arial" w:hAnsi="Arial" w:cs="Arial"/>
          <w:sz w:val="22"/>
          <w:szCs w:val="22"/>
        </w:rPr>
        <w:t xml:space="preserve"> 00.09*0x4517</w:t>
      </w:r>
    </w:p>
    <w:p w14:paraId="4D826C27"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06.76, 01.01, 00.11, </w:t>
      </w:r>
      <w:proofErr w:type="gramStart"/>
      <w:r w:rsidRPr="001C5060">
        <w:rPr>
          <w:rFonts w:ascii="Arial" w:hAnsi="Arial" w:cs="Arial"/>
          <w:sz w:val="22"/>
          <w:szCs w:val="22"/>
        </w:rPr>
        <w:t>00.04,……………………</w:t>
      </w:r>
      <w:proofErr w:type="gramEnd"/>
      <w:r w:rsidRPr="001C5060">
        <w:rPr>
          <w:rFonts w:ascii="Arial" w:hAnsi="Arial" w:cs="Arial"/>
          <w:sz w:val="22"/>
          <w:szCs w:val="22"/>
        </w:rPr>
        <w:t xml:space="preserve"> 00.02*0x6767</w:t>
      </w:r>
    </w:p>
    <w:p w14:paraId="1F7BF80A"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71E7670E"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5569729B"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495E7B26"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00.32, 00.45, 00.44, </w:t>
      </w:r>
      <w:proofErr w:type="gramStart"/>
      <w:r w:rsidRPr="001C5060">
        <w:rPr>
          <w:rFonts w:ascii="Arial" w:hAnsi="Arial" w:cs="Arial"/>
          <w:sz w:val="22"/>
          <w:szCs w:val="22"/>
        </w:rPr>
        <w:t>00.03,……………………</w:t>
      </w:r>
      <w:proofErr w:type="gramEnd"/>
      <w:r w:rsidRPr="001C5060">
        <w:rPr>
          <w:rFonts w:ascii="Arial" w:hAnsi="Arial" w:cs="Arial"/>
          <w:sz w:val="22"/>
          <w:szCs w:val="22"/>
        </w:rPr>
        <w:t xml:space="preserve"> 50.00*0x6767</w:t>
      </w:r>
    </w:p>
    <w:p w14:paraId="48A74EA6" w14:textId="77777777" w:rsidR="0014568A" w:rsidRPr="003A6BCE" w:rsidRDefault="0014568A" w:rsidP="0014568A">
      <w:pPr>
        <w:pStyle w:val="NormalWeb"/>
        <w:spacing w:before="0" w:beforeAutospacing="0" w:after="0" w:afterAutospacing="0"/>
        <w:rPr>
          <w:rFonts w:ascii="Arial" w:hAnsi="Arial" w:cs="Arial"/>
          <w:sz w:val="22"/>
          <w:szCs w:val="22"/>
          <w:lang w:val="fr-FR"/>
        </w:rPr>
      </w:pPr>
      <w:r w:rsidRPr="003A6BCE">
        <w:rPr>
          <w:rFonts w:ascii="Arial" w:hAnsi="Arial" w:cs="Arial"/>
          <w:sz w:val="22"/>
          <w:szCs w:val="22"/>
          <w:lang w:val="fr-FR"/>
        </w:rPr>
        <w:t>#TRX,Lessay,6731,M,0*0xE5C4</w:t>
      </w:r>
    </w:p>
    <w:p w14:paraId="55811B15"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#ASF*0x9CC9</w:t>
      </w:r>
    </w:p>
    <w:p w14:paraId="54F8DA3B"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 xml:space="preserve"> 2.412, 2.456, 2.123, 2.431,…………………… 3.124*0x4517</w:t>
      </w:r>
    </w:p>
    <w:p w14:paraId="69D8EEF6"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 xml:space="preserve"> 2.478, 2.788, 2.112, 2.346,…………………… 3.042*0x6767</w:t>
      </w:r>
    </w:p>
    <w:p w14:paraId="425431ED"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330C33C8"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762B3B99"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739A4268"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 xml:space="preserve"> 3.478, 3.757, 3.141, 3.336,…………………… 3.192*0x6767</w:t>
      </w:r>
    </w:p>
    <w:p w14:paraId="7FF28A49"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#ERR</w:t>
      </w:r>
    </w:p>
    <w:p w14:paraId="16B01220"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7BB415FC" w14:textId="77777777" w:rsidR="0014568A" w:rsidRPr="001C5060" w:rsidRDefault="0014568A" w:rsidP="0014568A">
      <w:pPr>
        <w:pStyle w:val="NormalWeb"/>
        <w:spacing w:before="0" w:beforeAutospacing="0" w:after="0" w:afterAutospacing="0"/>
        <w:rPr>
          <w:rFonts w:ascii="Arial" w:hAnsi="Arial" w:cs="Arial"/>
          <w:sz w:val="22"/>
          <w:szCs w:val="22"/>
          <w:lang w:val="da-DK"/>
        </w:rPr>
      </w:pPr>
    </w:p>
    <w:p w14:paraId="46BC65DF"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#END</w:t>
      </w:r>
    </w:p>
    <w:p w14:paraId="449D09A2" w14:textId="77777777" w:rsidR="0014568A" w:rsidRPr="001C5060" w:rsidRDefault="0014568A" w:rsidP="0014568A">
      <w:pPr>
        <w:rPr>
          <w:rFonts w:ascii="Arial" w:hAnsi="Arial" w:cs="Arial"/>
          <w:sz w:val="22"/>
          <w:szCs w:val="22"/>
          <w:lang w:val="da-DK"/>
        </w:rPr>
      </w:pPr>
    </w:p>
    <w:p w14:paraId="57875BB9" w14:textId="77777777" w:rsidR="0014568A" w:rsidRPr="001C5060" w:rsidRDefault="0014568A" w:rsidP="0014568A">
      <w:pPr>
        <w:rPr>
          <w:rFonts w:ascii="Arial" w:hAnsi="Arial" w:cs="Arial"/>
          <w:lang w:val="da-DK"/>
        </w:rPr>
      </w:pPr>
    </w:p>
    <w:p w14:paraId="7ED6BA2B" w14:textId="77777777" w:rsidR="0014568A" w:rsidRPr="001C5060" w:rsidRDefault="007813DF" w:rsidP="001C5060">
      <w:pPr>
        <w:pStyle w:val="Titre2"/>
        <w:numPr>
          <w:ilvl w:val="0"/>
          <w:numId w:val="0"/>
        </w:numPr>
        <w:rPr>
          <w:rFonts w:cs="Arial"/>
        </w:rPr>
      </w:pPr>
      <w:bookmarkStart w:id="134" w:name="_Toc272239471"/>
      <w:bookmarkStart w:id="135" w:name="_Toc272312734"/>
      <w:bookmarkStart w:id="136" w:name="_Toc361993758"/>
      <w:bookmarkStart w:id="137" w:name="_Toc433886689"/>
      <w:r>
        <w:rPr>
          <w:rFonts w:cs="Arial"/>
        </w:rPr>
        <w:t>D</w:t>
      </w:r>
      <w:r w:rsidR="0014568A" w:rsidRPr="00DF2085">
        <w:rPr>
          <w:rFonts w:cs="Arial"/>
        </w:rPr>
        <w:t>3</w:t>
      </w:r>
      <w:r>
        <w:rPr>
          <w:rFonts w:cs="Arial"/>
        </w:rPr>
        <w:t>.</w:t>
      </w:r>
      <w:r w:rsidR="0014568A" w:rsidRPr="00DF2085">
        <w:rPr>
          <w:rFonts w:cs="Arial"/>
        </w:rPr>
        <w:t xml:space="preserve"> </w:t>
      </w:r>
      <w:r w:rsidR="0014568A" w:rsidRPr="001C5060">
        <w:rPr>
          <w:rFonts w:cs="Arial"/>
        </w:rPr>
        <w:t xml:space="preserve">Interpolating ASF </w:t>
      </w:r>
      <w:bookmarkEnd w:id="134"/>
      <w:bookmarkEnd w:id="135"/>
      <w:r w:rsidR="0014568A" w:rsidRPr="001C5060">
        <w:rPr>
          <w:rFonts w:cs="Arial"/>
        </w:rPr>
        <w:t>and ASF Measurement Error Data</w:t>
      </w:r>
      <w:bookmarkEnd w:id="136"/>
      <w:bookmarkEnd w:id="137"/>
    </w:p>
    <w:p w14:paraId="0EB10E64" w14:textId="77777777" w:rsidR="0014568A" w:rsidRPr="001C5060" w:rsidRDefault="0014568A" w:rsidP="0014568A">
      <w:pPr>
        <w:pStyle w:val="NormalWeb"/>
        <w:spacing w:before="0" w:beforeAutospacing="0" w:after="0" w:afterAutospacing="0"/>
        <w:jc w:val="both"/>
        <w:rPr>
          <w:rFonts w:ascii="Arial" w:hAnsi="Arial" w:cs="Arial"/>
        </w:rPr>
      </w:pPr>
    </w:p>
    <w:p w14:paraId="3981D517"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ASF data is defined as point values located at the vertices of a regular lattice of cells between the geographical limits given.</w:t>
      </w:r>
    </w:p>
    <w:p w14:paraId="44D8A720" w14:textId="77777777" w:rsidR="0014568A" w:rsidRPr="001C5060" w:rsidRDefault="0014568A" w:rsidP="0014568A">
      <w:pPr>
        <w:pStyle w:val="NormalWeb"/>
        <w:spacing w:before="0" w:beforeAutospacing="0" w:after="0" w:afterAutospacing="0"/>
        <w:jc w:val="both"/>
        <w:rPr>
          <w:rFonts w:ascii="Arial" w:hAnsi="Arial" w:cs="Arial"/>
        </w:rPr>
      </w:pPr>
    </w:p>
    <w:p w14:paraId="46905350"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It is recommended that receiver manufacturers implement a two-dimensional interpolation algorithm in order to provide a smooth transition when the mariner moves between ASF data cells. The following describes a suitable algorithm. </w:t>
      </w:r>
    </w:p>
    <w:p w14:paraId="29D8F1FD" w14:textId="77777777" w:rsidR="0014568A" w:rsidRPr="001C5060" w:rsidRDefault="0014568A" w:rsidP="0014568A">
      <w:pPr>
        <w:pStyle w:val="NormalWeb"/>
        <w:spacing w:before="0" w:beforeAutospacing="0" w:after="0" w:afterAutospacing="0"/>
        <w:jc w:val="both"/>
        <w:rPr>
          <w:rFonts w:ascii="Arial" w:hAnsi="Arial" w:cs="Arial"/>
        </w:rPr>
      </w:pPr>
    </w:p>
    <w:p w14:paraId="02C84D28"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At a particular location, </w:t>
      </w:r>
      <w:r w:rsidRPr="001C5060">
        <w:rPr>
          <w:rFonts w:ascii="Arial" w:hAnsi="Arial" w:cs="Arial"/>
          <w:position w:val="-10"/>
        </w:rPr>
        <w:object w:dxaOrig="440" w:dyaOrig="320" w14:anchorId="70A80804">
          <v:shape id="_x0000_i1033" type="#_x0000_t75" style="width:21.75pt;height:16.5pt" o:ole="">
            <v:imagedata r:id="rId41" o:title=""/>
          </v:shape>
          <o:OLEObject Type="Embed" ProgID="Equation.DSMT4" ShapeID="_x0000_i1033" DrawAspect="Content" ObjectID="_1507647953" r:id="rId42"/>
        </w:object>
      </w:r>
      <w:r w:rsidRPr="001C5060">
        <w:rPr>
          <w:rFonts w:ascii="Arial" w:hAnsi="Arial" w:cs="Arial"/>
        </w:rPr>
        <w:t>, given by the co</w:t>
      </w:r>
      <w:r w:rsidRPr="001C5060">
        <w:rPr>
          <w:rFonts w:ascii="Arial" w:hAnsi="Arial" w:cs="Arial"/>
        </w:rPr>
        <w:noBreakHyphen/>
        <w:t xml:space="preserve">ordinates </w:t>
      </w:r>
      <w:r w:rsidRPr="001C5060">
        <w:rPr>
          <w:rFonts w:ascii="Arial" w:hAnsi="Arial" w:cs="Arial"/>
          <w:position w:val="-10"/>
        </w:rPr>
        <w:object w:dxaOrig="580" w:dyaOrig="320" w14:anchorId="79487F54">
          <v:shape id="_x0000_i1034" type="#_x0000_t75" style="width:30pt;height:16.5pt" o:ole="">
            <v:imagedata r:id="rId43" o:title=""/>
          </v:shape>
          <o:OLEObject Type="Embed" ProgID="Equation.DSMT4" ShapeID="_x0000_i1034" DrawAspect="Content" ObjectID="_1507647954" r:id="rId44"/>
        </w:object>
      </w:r>
      <w:r w:rsidRPr="001C5060">
        <w:rPr>
          <w:rFonts w:ascii="Arial" w:hAnsi="Arial" w:cs="Arial"/>
        </w:rPr>
        <w:t xml:space="preserve">, the geographical position of the receiver within the ASF grid cell can be expressed in terms of two parameters </w:t>
      </w:r>
      <w:r w:rsidRPr="001C5060">
        <w:rPr>
          <w:rFonts w:ascii="Arial" w:hAnsi="Arial" w:cs="Arial"/>
          <w:position w:val="-6"/>
        </w:rPr>
        <w:object w:dxaOrig="240" w:dyaOrig="220" w14:anchorId="6D49BFB6">
          <v:shape id="_x0000_i1035" type="#_x0000_t75" style="width:12pt;height:12pt" o:ole="">
            <v:imagedata r:id="rId45" o:title=""/>
          </v:shape>
          <o:OLEObject Type="Embed" ProgID="Equation.DSMT4" ShapeID="_x0000_i1035" DrawAspect="Content" ObjectID="_1507647955" r:id="rId46"/>
        </w:object>
      </w:r>
      <w:r w:rsidRPr="001C5060">
        <w:rPr>
          <w:rFonts w:ascii="Arial" w:hAnsi="Arial" w:cs="Arial"/>
        </w:rPr>
        <w:t xml:space="preserve"> and </w:t>
      </w:r>
      <w:r w:rsidRPr="001C5060">
        <w:rPr>
          <w:rFonts w:ascii="Arial" w:hAnsi="Arial" w:cs="Arial"/>
          <w:position w:val="-10"/>
        </w:rPr>
        <w:object w:dxaOrig="240" w:dyaOrig="320" w14:anchorId="414C8F3F">
          <v:shape id="_x0000_i1036" type="#_x0000_t75" style="width:12pt;height:16.5pt" o:ole="">
            <v:imagedata r:id="rId47" o:title=""/>
          </v:shape>
          <o:OLEObject Type="Embed" ProgID="Equation.DSMT4" ShapeID="_x0000_i1036" DrawAspect="Content" ObjectID="_1507647956" r:id="rId48"/>
        </w:object>
      </w:r>
      <w:r w:rsidRPr="001C5060">
        <w:rPr>
          <w:rFonts w:ascii="Arial" w:hAnsi="Arial" w:cs="Arial"/>
        </w:rPr>
        <w:t xml:space="preserve"> (See Figure D.1); the longitudinal and latitudinal distances respectively into the cell from the southwest corner. </w:t>
      </w:r>
    </w:p>
    <w:p w14:paraId="5944ADA1" w14:textId="77777777" w:rsidR="0014568A" w:rsidRPr="001C5060" w:rsidRDefault="0014568A" w:rsidP="0014568A">
      <w:pPr>
        <w:pStyle w:val="NormalWeb"/>
        <w:spacing w:before="0" w:beforeAutospacing="0" w:after="0" w:afterAutospacing="0"/>
        <w:jc w:val="both"/>
        <w:rPr>
          <w:rFonts w:ascii="Arial" w:hAnsi="Arial" w:cs="Arial"/>
        </w:rPr>
      </w:pPr>
    </w:p>
    <w:p w14:paraId="3AC5D8E0"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In computing the position solution, an initial location </w:t>
      </w:r>
      <w:r w:rsidRPr="001C5060">
        <w:rPr>
          <w:rFonts w:ascii="Arial" w:hAnsi="Arial" w:cs="Arial"/>
          <w:position w:val="-12"/>
        </w:rPr>
        <w:object w:dxaOrig="520" w:dyaOrig="360" w14:anchorId="31202D8B">
          <v:shape id="_x0000_i1037" type="#_x0000_t75" style="width:27pt;height:18pt" o:ole="">
            <v:imagedata r:id="rId49" o:title=""/>
          </v:shape>
          <o:OLEObject Type="Embed" ProgID="Equation.DSMT4" ShapeID="_x0000_i1037" DrawAspect="Content" ObjectID="_1507647957" r:id="rId50"/>
        </w:object>
      </w:r>
      <w:r w:rsidRPr="001C5060">
        <w:rPr>
          <w:rFonts w:ascii="Arial" w:hAnsi="Arial" w:cs="Arial"/>
        </w:rPr>
        <w:t xml:space="preserve"> may be an arbitrary seed position, or the previous computed </w:t>
      </w:r>
      <w:proofErr w:type="spellStart"/>
      <w:r w:rsidRPr="001C5060">
        <w:rPr>
          <w:rFonts w:ascii="Arial" w:hAnsi="Arial" w:cs="Arial"/>
        </w:rPr>
        <w:t>eLoran</w:t>
      </w:r>
      <w:proofErr w:type="spellEnd"/>
      <w:r w:rsidRPr="001C5060">
        <w:rPr>
          <w:rFonts w:ascii="Arial" w:hAnsi="Arial" w:cs="Arial"/>
        </w:rPr>
        <w:t xml:space="preserve"> position. </w:t>
      </w:r>
    </w:p>
    <w:p w14:paraId="531DDC9F" w14:textId="77777777" w:rsidR="0014568A" w:rsidRPr="001C5060" w:rsidRDefault="0014568A" w:rsidP="0014568A">
      <w:pPr>
        <w:spacing w:line="360" w:lineRule="auto"/>
        <w:rPr>
          <w:rFonts w:ascii="Arial" w:hAnsi="Arial" w:cs="Arial"/>
        </w:rPr>
      </w:pPr>
    </w:p>
    <w:p w14:paraId="3BA59209" w14:textId="77777777" w:rsidR="0014568A" w:rsidRPr="001C5060" w:rsidRDefault="0014568A" w:rsidP="0014568A">
      <w:pPr>
        <w:keepNext/>
        <w:spacing w:line="360" w:lineRule="auto"/>
        <w:jc w:val="center"/>
        <w:rPr>
          <w:rFonts w:ascii="Arial" w:hAnsi="Arial" w:cs="Arial"/>
        </w:rPr>
      </w:pPr>
      <w:r w:rsidRPr="001C5060">
        <w:rPr>
          <w:rFonts w:ascii="Arial" w:hAnsi="Arial" w:cs="Arial"/>
          <w:noProof/>
          <w:lang w:val="fr-FR" w:eastAsia="fr-FR"/>
        </w:rPr>
        <w:drawing>
          <wp:inline distT="0" distB="0" distL="0" distR="0" wp14:anchorId="3A7FF62D" wp14:editId="5A13FD87">
            <wp:extent cx="2340610" cy="1777365"/>
            <wp:effectExtent l="19050" t="0" r="2540" b="0"/>
            <wp:docPr id="16" name="Picture 1" descr="Int metho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 method3"/>
                    <pic:cNvPicPr>
                      <a:picLocks noChangeAspect="1" noChangeArrowheads="1"/>
                    </pic:cNvPicPr>
                  </pic:nvPicPr>
                  <pic:blipFill>
                    <a:blip r:embed="rId51" cstate="print"/>
                    <a:srcRect/>
                    <a:stretch>
                      <a:fillRect/>
                    </a:stretch>
                  </pic:blipFill>
                  <pic:spPr bwMode="auto">
                    <a:xfrm>
                      <a:off x="0" y="0"/>
                      <a:ext cx="2340610" cy="1777365"/>
                    </a:xfrm>
                    <a:prstGeom prst="rect">
                      <a:avLst/>
                    </a:prstGeom>
                    <a:noFill/>
                    <a:ln w="9525">
                      <a:noFill/>
                      <a:miter lim="800000"/>
                      <a:headEnd/>
                      <a:tailEnd/>
                    </a:ln>
                  </pic:spPr>
                </pic:pic>
              </a:graphicData>
            </a:graphic>
          </wp:inline>
        </w:drawing>
      </w:r>
    </w:p>
    <w:p w14:paraId="59E027AE" w14:textId="77777777" w:rsidR="0014568A" w:rsidRPr="001C5060" w:rsidRDefault="0014568A" w:rsidP="0014568A">
      <w:pPr>
        <w:pStyle w:val="Lgende"/>
        <w:rPr>
          <w:rFonts w:ascii="Arial" w:hAnsi="Arial" w:cs="Arial"/>
        </w:rPr>
      </w:pPr>
      <w:r w:rsidRPr="00DF2085">
        <w:rPr>
          <w:rFonts w:ascii="Arial" w:hAnsi="Arial" w:cs="Arial"/>
        </w:rPr>
        <w:t>Figure D.1 – Interpolating between ASF data cells.</w:t>
      </w:r>
    </w:p>
    <w:p w14:paraId="075F11D6" w14:textId="77777777" w:rsidR="0014568A" w:rsidRPr="001C5060" w:rsidRDefault="0014568A" w:rsidP="0014568A">
      <w:pPr>
        <w:rPr>
          <w:rFonts w:ascii="Arial" w:hAnsi="Arial" w:cs="Arial"/>
        </w:rPr>
      </w:pPr>
    </w:p>
    <w:p w14:paraId="653BE720" w14:textId="77777777" w:rsidR="0014568A" w:rsidRPr="001C5060" w:rsidRDefault="0014568A" w:rsidP="0014568A">
      <w:pPr>
        <w:pStyle w:val="MTDisplayEquation"/>
        <w:jc w:val="center"/>
        <w:rPr>
          <w:rFonts w:ascii="Arial" w:hAnsi="Arial" w:cs="Arial"/>
        </w:rPr>
      </w:pPr>
      <w:r w:rsidRPr="001C5060">
        <w:rPr>
          <w:rFonts w:ascii="Arial" w:hAnsi="Arial" w:cs="Arial"/>
          <w:position w:val="-32"/>
        </w:rPr>
        <w:tab/>
      </w:r>
      <w:r w:rsidRPr="001C5060">
        <w:rPr>
          <w:rFonts w:ascii="Arial" w:hAnsi="Arial" w:cs="Arial"/>
          <w:position w:val="-32"/>
        </w:rPr>
        <w:object w:dxaOrig="1920" w:dyaOrig="740" w14:anchorId="4BF2146F">
          <v:shape id="_x0000_i1038" type="#_x0000_t75" style="width:95.25pt;height:37.5pt" o:ole="">
            <v:imagedata r:id="rId52" o:title=""/>
          </v:shape>
          <o:OLEObject Type="Embed" ProgID="Equation.DSMT4" ShapeID="_x0000_i1038" DrawAspect="Content" ObjectID="_1507647958" r:id="rId53"/>
        </w:object>
      </w:r>
      <w:r w:rsidRPr="001C5060">
        <w:rPr>
          <w:rFonts w:ascii="Arial" w:hAnsi="Arial" w:cs="Arial"/>
          <w:position w:val="-32"/>
        </w:rPr>
        <w:t xml:space="preserve">                                              </w:t>
      </w:r>
      <w:r w:rsidRPr="00DF2085">
        <w:rPr>
          <w:rFonts w:ascii="Arial" w:hAnsi="Arial" w:cs="Arial"/>
        </w:rPr>
        <w:t>(D.3.1)</w:t>
      </w:r>
    </w:p>
    <w:p w14:paraId="461EB328" w14:textId="77777777" w:rsidR="0014568A" w:rsidRPr="001C5060" w:rsidRDefault="0014568A" w:rsidP="0014568A">
      <w:pPr>
        <w:rPr>
          <w:rFonts w:ascii="Arial" w:hAnsi="Arial" w:cs="Arial"/>
          <w:lang w:val="it-IT"/>
        </w:rPr>
      </w:pPr>
    </w:p>
    <w:p w14:paraId="22CBDB07"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2060" w:dyaOrig="740" w14:anchorId="2106D1D9">
          <v:shape id="_x0000_i1039" type="#_x0000_t75" style="width:102.75pt;height:37.5pt" o:ole="">
            <v:imagedata r:id="rId54" o:title=""/>
          </v:shape>
          <o:OLEObject Type="Embed" ProgID="Equation.DSMT4" ShapeID="_x0000_i1039" DrawAspect="Content" ObjectID="_1507647959" r:id="rId55"/>
        </w:object>
      </w:r>
      <w:r w:rsidRPr="001C5060">
        <w:rPr>
          <w:rFonts w:ascii="Arial" w:hAnsi="Arial" w:cs="Arial"/>
          <w:position w:val="-32"/>
        </w:rPr>
        <w:t xml:space="preserve">                                                 </w:t>
      </w:r>
      <w:r w:rsidRPr="00DF2085">
        <w:rPr>
          <w:rFonts w:ascii="Arial" w:hAnsi="Arial" w:cs="Arial"/>
        </w:rPr>
        <w:t>(D.3.2)</w:t>
      </w:r>
    </w:p>
    <w:p w14:paraId="019E58B0" w14:textId="77777777" w:rsidR="0014568A" w:rsidRPr="001C5060" w:rsidRDefault="0014568A" w:rsidP="0014568A">
      <w:pPr>
        <w:spacing w:line="360" w:lineRule="auto"/>
        <w:rPr>
          <w:rFonts w:ascii="Arial" w:hAnsi="Arial" w:cs="Arial"/>
        </w:rPr>
      </w:pPr>
    </w:p>
    <w:p w14:paraId="32BD13CE"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In equations D.2.1 and D.2.2 </w:t>
      </w:r>
      <w:r w:rsidRPr="001C5060">
        <w:rPr>
          <w:rFonts w:ascii="Arial" w:hAnsi="Arial" w:cs="Arial"/>
          <w:position w:val="-10"/>
        </w:rPr>
        <w:object w:dxaOrig="440" w:dyaOrig="320" w14:anchorId="1DAD3E69">
          <v:shape id="_x0000_i1040" type="#_x0000_t75" style="width:21.75pt;height:16.5pt" o:ole="">
            <v:imagedata r:id="rId56" o:title=""/>
          </v:shape>
          <o:OLEObject Type="Embed" ProgID="Equation.DSMT4" ShapeID="_x0000_i1040" DrawAspect="Content" ObjectID="_1507647960" r:id="rId57"/>
        </w:object>
      </w:r>
      <w:r w:rsidRPr="001C5060">
        <w:rPr>
          <w:rFonts w:ascii="Arial" w:hAnsi="Arial" w:cs="Arial"/>
        </w:rPr>
        <w:t xml:space="preserve"> and </w:t>
      </w:r>
      <w:r w:rsidRPr="001C5060">
        <w:rPr>
          <w:rFonts w:ascii="Arial" w:hAnsi="Arial" w:cs="Arial"/>
          <w:position w:val="-10"/>
        </w:rPr>
        <w:object w:dxaOrig="440" w:dyaOrig="320" w14:anchorId="1A400E0D">
          <v:shape id="_x0000_i1041" type="#_x0000_t75" style="width:21.75pt;height:16.5pt" o:ole="">
            <v:imagedata r:id="rId58" o:title=""/>
          </v:shape>
          <o:OLEObject Type="Embed" ProgID="Equation.DSMT4" ShapeID="_x0000_i1041" DrawAspect="Content" ObjectID="_1507647961" r:id="rId59"/>
        </w:object>
      </w:r>
      <w:r w:rsidRPr="001C5060">
        <w:rPr>
          <w:rFonts w:ascii="Arial" w:hAnsi="Arial" w:cs="Arial"/>
        </w:rPr>
        <w:t xml:space="preserve"> are the WGS84 co-ordinates (southwest corner) of the grid cell, within which the receiver is currently located. The earlier calculated parameters </w:t>
      </w:r>
      <w:r w:rsidRPr="001C5060">
        <w:rPr>
          <w:rFonts w:ascii="Arial" w:hAnsi="Arial" w:cs="Arial"/>
          <w:position w:val="-10"/>
        </w:rPr>
        <w:object w:dxaOrig="660" w:dyaOrig="320" w14:anchorId="2667BC46">
          <v:shape id="_x0000_i1042" type="#_x0000_t75" style="width:32.25pt;height:16.5pt" o:ole="">
            <v:imagedata r:id="rId60" o:title=""/>
          </v:shape>
          <o:OLEObject Type="Embed" ProgID="Equation.DSMT4" ShapeID="_x0000_i1042" DrawAspect="Content" ObjectID="_1507647962" r:id="rId61"/>
        </w:object>
      </w:r>
      <w:r w:rsidRPr="001C5060">
        <w:rPr>
          <w:rFonts w:ascii="Arial" w:hAnsi="Arial" w:cs="Arial"/>
        </w:rPr>
        <w:t xml:space="preserve"> are then used to perform a two dimensional interpolation between the four nearest grid elements </w:t>
      </w:r>
      <w:r w:rsidRPr="001C5060">
        <w:rPr>
          <w:rFonts w:ascii="Arial" w:hAnsi="Arial" w:cs="Arial"/>
          <w:position w:val="-12"/>
        </w:rPr>
        <w:object w:dxaOrig="279" w:dyaOrig="360" w14:anchorId="74AEA211">
          <v:shape id="_x0000_i1043" type="#_x0000_t75" style="width:13.5pt;height:18pt" o:ole="">
            <v:imagedata r:id="rId62" o:title=""/>
          </v:shape>
          <o:OLEObject Type="Embed" ProgID="Equation.DSMT4" ShapeID="_x0000_i1043" DrawAspect="Content" ObjectID="_1507647963" r:id="rId63"/>
        </w:object>
      </w:r>
      <w:r w:rsidRPr="001C5060">
        <w:rPr>
          <w:rFonts w:ascii="Arial" w:hAnsi="Arial" w:cs="Arial"/>
        </w:rPr>
        <w:t xml:space="preserve"> - </w:t>
      </w:r>
      <w:r w:rsidRPr="001C5060">
        <w:rPr>
          <w:rFonts w:ascii="Arial" w:hAnsi="Arial" w:cs="Arial"/>
          <w:position w:val="-12"/>
        </w:rPr>
        <w:object w:dxaOrig="300" w:dyaOrig="360" w14:anchorId="6A8C61CE">
          <v:shape id="_x0000_i1044" type="#_x0000_t75" style="width:14.25pt;height:18pt" o:ole="">
            <v:imagedata r:id="rId64" o:title=""/>
          </v:shape>
          <o:OLEObject Type="Embed" ProgID="Equation.DSMT4" ShapeID="_x0000_i1044" DrawAspect="Content" ObjectID="_1507647964" r:id="rId65"/>
        </w:object>
      </w:r>
      <w:r w:rsidRPr="001C5060">
        <w:rPr>
          <w:rFonts w:ascii="Arial" w:hAnsi="Arial" w:cs="Arial"/>
        </w:rPr>
        <w:t xml:space="preserve"> (Figure D.2):</w:t>
      </w:r>
    </w:p>
    <w:p w14:paraId="1AADA4B3" w14:textId="77777777" w:rsidR="0014568A" w:rsidRPr="001C5060" w:rsidRDefault="0014568A" w:rsidP="0014568A">
      <w:pPr>
        <w:spacing w:line="360" w:lineRule="auto"/>
        <w:rPr>
          <w:rFonts w:ascii="Arial" w:hAnsi="Arial" w:cs="Arial"/>
        </w:rPr>
      </w:pPr>
    </w:p>
    <w:p w14:paraId="1294245C" w14:textId="77777777" w:rsidR="0014568A" w:rsidRPr="001C5060" w:rsidRDefault="0014568A" w:rsidP="0014568A">
      <w:pPr>
        <w:keepNext/>
        <w:spacing w:line="360" w:lineRule="auto"/>
        <w:jc w:val="center"/>
        <w:rPr>
          <w:rFonts w:ascii="Arial" w:hAnsi="Arial" w:cs="Arial"/>
        </w:rPr>
      </w:pPr>
      <w:r w:rsidRPr="001C5060">
        <w:rPr>
          <w:rFonts w:ascii="Arial" w:hAnsi="Arial" w:cs="Arial"/>
          <w:noProof/>
          <w:lang w:val="fr-FR" w:eastAsia="fr-FR"/>
        </w:rPr>
        <w:drawing>
          <wp:inline distT="0" distB="0" distL="0" distR="0" wp14:anchorId="269110F3" wp14:editId="26441072">
            <wp:extent cx="2157730" cy="1821180"/>
            <wp:effectExtent l="19050" t="0" r="0" b="0"/>
            <wp:docPr id="19" name="Picture 4" descr="Grid 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id Int"/>
                    <pic:cNvPicPr>
                      <a:picLocks noChangeAspect="1" noChangeArrowheads="1"/>
                    </pic:cNvPicPr>
                  </pic:nvPicPr>
                  <pic:blipFill>
                    <a:blip r:embed="rId66" cstate="print"/>
                    <a:srcRect/>
                    <a:stretch>
                      <a:fillRect/>
                    </a:stretch>
                  </pic:blipFill>
                  <pic:spPr bwMode="auto">
                    <a:xfrm>
                      <a:off x="0" y="0"/>
                      <a:ext cx="2157730" cy="1821180"/>
                    </a:xfrm>
                    <a:prstGeom prst="rect">
                      <a:avLst/>
                    </a:prstGeom>
                    <a:noFill/>
                    <a:ln w="9525">
                      <a:noFill/>
                      <a:miter lim="800000"/>
                      <a:headEnd/>
                      <a:tailEnd/>
                    </a:ln>
                  </pic:spPr>
                </pic:pic>
              </a:graphicData>
            </a:graphic>
          </wp:inline>
        </w:drawing>
      </w:r>
    </w:p>
    <w:p w14:paraId="58439787" w14:textId="77777777" w:rsidR="0014568A" w:rsidRPr="00DF2085" w:rsidRDefault="0014568A" w:rsidP="0014568A">
      <w:pPr>
        <w:pStyle w:val="Lgende"/>
        <w:rPr>
          <w:rFonts w:ascii="Arial" w:hAnsi="Arial" w:cs="Arial"/>
        </w:rPr>
      </w:pPr>
      <w:r w:rsidRPr="00DF2085">
        <w:rPr>
          <w:rFonts w:ascii="Arial" w:hAnsi="Arial" w:cs="Arial"/>
        </w:rPr>
        <w:t>Figure D.2 – Four nearest grid elements.</w:t>
      </w:r>
    </w:p>
    <w:p w14:paraId="3418FDC8" w14:textId="77777777" w:rsidR="0014568A" w:rsidRPr="001C5060" w:rsidRDefault="0014568A" w:rsidP="0014568A">
      <w:pPr>
        <w:pStyle w:val="NormalWeb"/>
        <w:spacing w:before="0" w:beforeAutospacing="0" w:after="0" w:afterAutospacing="0"/>
        <w:jc w:val="both"/>
        <w:rPr>
          <w:rFonts w:ascii="Arial" w:hAnsi="Arial" w:cs="Arial"/>
        </w:rPr>
      </w:pPr>
    </w:p>
    <w:p w14:paraId="3DCCBAD2" w14:textId="77777777" w:rsidR="0014568A" w:rsidRPr="001C5060" w:rsidRDefault="0014568A" w:rsidP="0014568A">
      <w:pPr>
        <w:pStyle w:val="NormalWeb"/>
        <w:spacing w:before="0" w:beforeAutospacing="0" w:after="0" w:afterAutospacing="0"/>
        <w:jc w:val="both"/>
        <w:rPr>
          <w:rFonts w:ascii="Arial" w:hAnsi="Arial" w:cs="Arial"/>
        </w:rPr>
      </w:pPr>
    </w:p>
    <w:p w14:paraId="7227E9F8" w14:textId="77777777" w:rsidR="0014568A" w:rsidRPr="001C5060" w:rsidRDefault="0014568A" w:rsidP="0014568A">
      <w:pPr>
        <w:pStyle w:val="NormalWeb"/>
        <w:spacing w:before="0" w:beforeAutospacing="0" w:after="0" w:afterAutospacing="0"/>
        <w:jc w:val="both"/>
        <w:rPr>
          <w:rFonts w:ascii="Arial" w:hAnsi="Arial" w:cs="Arial"/>
        </w:rPr>
      </w:pPr>
    </w:p>
    <w:p w14:paraId="0047CD94"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The ASF value at location </w:t>
      </w:r>
      <w:r w:rsidRPr="001C5060">
        <w:rPr>
          <w:rFonts w:ascii="Arial" w:hAnsi="Arial" w:cs="Arial"/>
          <w:position w:val="-10"/>
        </w:rPr>
        <w:object w:dxaOrig="440" w:dyaOrig="320" w14:anchorId="1C37BAE9">
          <v:shape id="_x0000_i1045" type="#_x0000_t75" style="width:21.75pt;height:16.5pt" o:ole="">
            <v:imagedata r:id="rId41" o:title=""/>
          </v:shape>
          <o:OLEObject Type="Embed" ProgID="Equation.DSMT4" ShapeID="_x0000_i1045" DrawAspect="Content" ObjectID="_1507647965" r:id="rId67"/>
        </w:object>
      </w:r>
      <w:r w:rsidRPr="001C5060">
        <w:rPr>
          <w:rFonts w:ascii="Arial" w:hAnsi="Arial" w:cs="Arial"/>
        </w:rPr>
        <w:t xml:space="preserve"> is then given by the Interpolation Equation:</w:t>
      </w:r>
    </w:p>
    <w:p w14:paraId="5DA64B41" w14:textId="77777777" w:rsidR="0014568A" w:rsidRPr="001C5060" w:rsidRDefault="0014568A" w:rsidP="0014568A">
      <w:pPr>
        <w:pStyle w:val="NormalWeb"/>
        <w:spacing w:before="0" w:beforeAutospacing="0" w:after="0" w:afterAutospacing="0"/>
        <w:jc w:val="both"/>
        <w:rPr>
          <w:rFonts w:ascii="Arial" w:hAnsi="Arial" w:cs="Arial"/>
        </w:rPr>
      </w:pPr>
    </w:p>
    <w:p w14:paraId="4FA1E810" w14:textId="77777777" w:rsidR="0014568A" w:rsidRPr="001C5060" w:rsidRDefault="0014568A" w:rsidP="0014568A">
      <w:pPr>
        <w:jc w:val="right"/>
        <w:rPr>
          <w:rFonts w:ascii="Arial" w:hAnsi="Arial" w:cs="Arial"/>
        </w:rPr>
      </w:pPr>
      <w:r w:rsidRPr="001C5060">
        <w:rPr>
          <w:rFonts w:ascii="Arial" w:hAnsi="Arial" w:cs="Arial"/>
          <w:position w:val="-16"/>
        </w:rPr>
        <w:object w:dxaOrig="6060" w:dyaOrig="440" w14:anchorId="210A39CA">
          <v:shape id="_x0000_i1046" type="#_x0000_t75" style="width:302.25pt;height:21.75pt" o:ole="">
            <v:imagedata r:id="rId68" o:title=""/>
          </v:shape>
          <o:OLEObject Type="Embed" ProgID="Equation.DSMT4" ShapeID="_x0000_i1046" DrawAspect="Content" ObjectID="_1507647966" r:id="rId69"/>
        </w:object>
      </w:r>
      <w:r w:rsidRPr="001C5060">
        <w:rPr>
          <w:rFonts w:ascii="Arial" w:hAnsi="Arial" w:cs="Arial"/>
        </w:rPr>
        <w:tab/>
      </w:r>
      <w:r w:rsidRPr="001C5060">
        <w:rPr>
          <w:rFonts w:ascii="Arial" w:hAnsi="Arial" w:cs="Arial"/>
        </w:rPr>
        <w:tab/>
      </w:r>
      <w:r w:rsidRPr="001C5060">
        <w:rPr>
          <w:rFonts w:ascii="Arial" w:hAnsi="Arial" w:cs="Arial"/>
          <w:szCs w:val="21"/>
        </w:rPr>
        <w:t>(D.3.3)</w:t>
      </w:r>
    </w:p>
    <w:p w14:paraId="115081CF" w14:textId="77777777" w:rsidR="0014568A" w:rsidRPr="001C5060" w:rsidRDefault="0014568A" w:rsidP="0014568A">
      <w:pPr>
        <w:pStyle w:val="NormalWeb"/>
        <w:spacing w:before="0" w:beforeAutospacing="0" w:after="0" w:afterAutospacing="0"/>
        <w:jc w:val="both"/>
        <w:rPr>
          <w:rFonts w:ascii="Arial" w:hAnsi="Arial" w:cs="Arial"/>
        </w:rPr>
      </w:pPr>
    </w:p>
    <w:p w14:paraId="5890AD6D"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ASF Measurement Error may be included as one of the components of an Integrity Equation for the computation of a Horizontal Protection Level (HPL). In this case the</w:t>
      </w:r>
      <w:r w:rsidRPr="001C5060">
        <w:rPr>
          <w:rFonts w:ascii="Arial" w:hAnsi="Arial" w:cs="Arial"/>
          <w:b/>
        </w:rPr>
        <w:t xml:space="preserve"> </w:t>
      </w:r>
      <w:r w:rsidRPr="001C5060">
        <w:rPr>
          <w:rFonts w:ascii="Arial" w:hAnsi="Arial" w:cs="Arial"/>
        </w:rPr>
        <w:t>#</w:t>
      </w:r>
      <w:proofErr w:type="gramStart"/>
      <w:r w:rsidRPr="001C5060">
        <w:rPr>
          <w:rFonts w:ascii="Arial" w:hAnsi="Arial" w:cs="Arial"/>
        </w:rPr>
        <w:t>ERR</w:t>
      </w:r>
      <w:proofErr w:type="gramEnd"/>
      <w:r w:rsidRPr="001C5060">
        <w:rPr>
          <w:rFonts w:ascii="Arial" w:hAnsi="Arial" w:cs="Arial"/>
        </w:rPr>
        <w:t xml:space="preserve"> field data may be interpolated as follows:</w:t>
      </w:r>
    </w:p>
    <w:p w14:paraId="415A1686" w14:textId="77777777" w:rsidR="0014568A" w:rsidRPr="001C5060" w:rsidRDefault="0014568A" w:rsidP="0014568A">
      <w:pPr>
        <w:pStyle w:val="NormalWeb"/>
        <w:spacing w:before="0" w:beforeAutospacing="0" w:after="0" w:afterAutospacing="0"/>
        <w:jc w:val="both"/>
        <w:rPr>
          <w:rFonts w:ascii="Arial" w:hAnsi="Arial" w:cs="Arial"/>
        </w:rPr>
      </w:pPr>
    </w:p>
    <w:p w14:paraId="381EEA0C" w14:textId="77777777" w:rsidR="0014568A" w:rsidRPr="001C5060" w:rsidRDefault="0014568A" w:rsidP="0014568A">
      <w:pPr>
        <w:pStyle w:val="NormalWeb"/>
        <w:spacing w:before="0" w:beforeAutospacing="0" w:after="0" w:afterAutospacing="0"/>
        <w:jc w:val="right"/>
        <w:rPr>
          <w:rFonts w:ascii="Arial" w:hAnsi="Arial" w:cs="Arial"/>
        </w:rPr>
      </w:pPr>
      <w:r w:rsidRPr="001C5060">
        <w:rPr>
          <w:rFonts w:ascii="Arial" w:hAnsi="Arial" w:cs="Arial"/>
          <w:position w:val="-22"/>
        </w:rPr>
        <w:object w:dxaOrig="6940" w:dyaOrig="600" w14:anchorId="2057B641">
          <v:shape id="_x0000_i1047" type="#_x0000_t75" style="width:347.25pt;height:30.75pt" o:ole="">
            <v:imagedata r:id="rId70" o:title=""/>
          </v:shape>
          <o:OLEObject Type="Embed" ProgID="Equation.DSMT4" ShapeID="_x0000_i1047" DrawAspect="Content" ObjectID="_1507647967" r:id="rId71"/>
        </w:object>
      </w:r>
      <w:r w:rsidRPr="001C5060">
        <w:rPr>
          <w:rFonts w:ascii="Arial" w:hAnsi="Arial" w:cs="Arial"/>
        </w:rPr>
        <w:tab/>
      </w:r>
      <w:r w:rsidRPr="001C5060">
        <w:rPr>
          <w:rFonts w:ascii="Arial" w:hAnsi="Arial" w:cs="Arial"/>
        </w:rPr>
        <w:tab/>
      </w:r>
      <w:r w:rsidRPr="001C5060">
        <w:rPr>
          <w:rFonts w:ascii="Arial" w:hAnsi="Arial" w:cs="Arial"/>
          <w:szCs w:val="21"/>
        </w:rPr>
        <w:t>(D.3.4)</w:t>
      </w:r>
    </w:p>
    <w:p w14:paraId="1505A042" w14:textId="77777777" w:rsidR="0014568A" w:rsidRPr="001C5060" w:rsidRDefault="0014568A" w:rsidP="0014568A">
      <w:pPr>
        <w:pStyle w:val="NormalWeb"/>
        <w:spacing w:before="0" w:beforeAutospacing="0" w:after="0" w:afterAutospacing="0"/>
        <w:jc w:val="both"/>
        <w:rPr>
          <w:rFonts w:ascii="Arial" w:hAnsi="Arial" w:cs="Arial"/>
        </w:rPr>
      </w:pPr>
    </w:p>
    <w:p w14:paraId="13E1CBE9"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Please note that ASF Measurement Error is only one of several components of an HPL computation. </w:t>
      </w:r>
    </w:p>
    <w:p w14:paraId="58586B81" w14:textId="77777777" w:rsidR="0014568A" w:rsidRPr="001C5060" w:rsidRDefault="0014568A" w:rsidP="0014568A">
      <w:pPr>
        <w:rPr>
          <w:rFonts w:ascii="Arial" w:hAnsi="Arial" w:cs="Arial"/>
          <w:lang w:val="it-IT"/>
        </w:rPr>
      </w:pPr>
    </w:p>
    <w:p w14:paraId="5321271A" w14:textId="77777777" w:rsidR="0014568A" w:rsidRPr="001C5060" w:rsidRDefault="0014568A" w:rsidP="0014568A">
      <w:pPr>
        <w:rPr>
          <w:rFonts w:ascii="Arial" w:hAnsi="Arial" w:cs="Arial"/>
          <w:lang w:val="it-IT"/>
        </w:rPr>
      </w:pPr>
    </w:p>
    <w:p w14:paraId="39E5F839" w14:textId="77777777" w:rsidR="0014568A" w:rsidRPr="001C5060" w:rsidRDefault="0014568A" w:rsidP="0014568A">
      <w:pPr>
        <w:rPr>
          <w:rFonts w:ascii="Arial" w:hAnsi="Arial" w:cs="Arial"/>
          <w:lang w:val="it-IT"/>
        </w:rPr>
      </w:pPr>
    </w:p>
    <w:p w14:paraId="46706C23" w14:textId="77777777" w:rsidR="0014568A" w:rsidRPr="00DF2085" w:rsidRDefault="007813DF" w:rsidP="00CD49EB">
      <w:pPr>
        <w:pStyle w:val="Titre2"/>
        <w:numPr>
          <w:ilvl w:val="0"/>
          <w:numId w:val="0"/>
        </w:numPr>
        <w:rPr>
          <w:rFonts w:cs="Arial"/>
        </w:rPr>
      </w:pPr>
      <w:bookmarkStart w:id="138" w:name="_Toc361993759"/>
      <w:bookmarkStart w:id="139" w:name="_Toc433886690"/>
      <w:proofErr w:type="gramStart"/>
      <w:r>
        <w:rPr>
          <w:rFonts w:cs="Arial"/>
        </w:rPr>
        <w:t>D</w:t>
      </w:r>
      <w:r w:rsidR="0014568A" w:rsidRPr="00DF2085">
        <w:rPr>
          <w:rFonts w:cs="Arial"/>
        </w:rPr>
        <w:t>.4  Integrity</w:t>
      </w:r>
      <w:proofErr w:type="gramEnd"/>
      <w:r w:rsidR="0014568A" w:rsidRPr="00DF2085">
        <w:rPr>
          <w:rFonts w:cs="Arial"/>
        </w:rPr>
        <w:t xml:space="preserve"> Algorithm</w:t>
      </w:r>
      <w:bookmarkEnd w:id="138"/>
      <w:bookmarkEnd w:id="139"/>
    </w:p>
    <w:p w14:paraId="61F154DA" w14:textId="77777777" w:rsidR="0014568A" w:rsidRPr="001C5060" w:rsidRDefault="0014568A" w:rsidP="0014568A">
      <w:pPr>
        <w:rPr>
          <w:rFonts w:ascii="Arial" w:hAnsi="Arial" w:cs="Arial"/>
          <w:lang w:val="it-IT"/>
        </w:rPr>
      </w:pPr>
    </w:p>
    <w:p w14:paraId="02511CBF"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At a minimum, receiver manufacturers are required to implement the following Integrity checking algorithm. Some aspects of this integrity algorithm require a certain level of support by service providers. </w:t>
      </w:r>
    </w:p>
    <w:p w14:paraId="7CC86DED" w14:textId="77777777" w:rsidR="0014568A" w:rsidRPr="001C5060" w:rsidRDefault="0014568A" w:rsidP="0014568A">
      <w:pPr>
        <w:pStyle w:val="NormalWeb"/>
        <w:spacing w:before="0" w:beforeAutospacing="0" w:after="0" w:afterAutospacing="0"/>
        <w:jc w:val="both"/>
        <w:rPr>
          <w:rFonts w:ascii="Arial" w:hAnsi="Arial" w:cs="Arial"/>
        </w:rPr>
      </w:pPr>
    </w:p>
    <w:p w14:paraId="302E1330"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Position Integrity is provided in three steps:</w:t>
      </w:r>
    </w:p>
    <w:p w14:paraId="72A2ED2E" w14:textId="77777777" w:rsidR="0014568A" w:rsidRPr="001C5060" w:rsidRDefault="0014568A" w:rsidP="0014568A">
      <w:pPr>
        <w:rPr>
          <w:rFonts w:ascii="Arial" w:hAnsi="Arial" w:cs="Arial"/>
          <w:lang w:val="it-IT"/>
        </w:rPr>
      </w:pPr>
    </w:p>
    <w:p w14:paraId="6F71E842" w14:textId="77777777" w:rsidR="0014568A" w:rsidRPr="001C5060" w:rsidRDefault="0014568A" w:rsidP="0031438A">
      <w:pPr>
        <w:numPr>
          <w:ilvl w:val="2"/>
          <w:numId w:val="11"/>
        </w:numPr>
        <w:spacing w:before="0" w:after="0"/>
        <w:rPr>
          <w:rFonts w:ascii="Arial" w:hAnsi="Arial" w:cs="Arial"/>
          <w:lang w:val="it-IT"/>
        </w:rPr>
      </w:pPr>
      <w:r w:rsidRPr="001C5060">
        <w:rPr>
          <w:rFonts w:ascii="Arial" w:hAnsi="Arial" w:cs="Arial"/>
          <w:lang w:val="it-IT"/>
        </w:rPr>
        <w:t>Verify signal-tracking</w:t>
      </w:r>
    </w:p>
    <w:p w14:paraId="7FE81133" w14:textId="77777777" w:rsidR="0014568A" w:rsidRPr="001C5060" w:rsidRDefault="0014568A" w:rsidP="0031438A">
      <w:pPr>
        <w:numPr>
          <w:ilvl w:val="2"/>
          <w:numId w:val="11"/>
        </w:numPr>
        <w:spacing w:before="0" w:after="0"/>
        <w:rPr>
          <w:rFonts w:ascii="Arial" w:hAnsi="Arial" w:cs="Arial"/>
          <w:lang w:val="it-IT"/>
        </w:rPr>
      </w:pPr>
      <w:r w:rsidRPr="001C5060">
        <w:rPr>
          <w:rFonts w:ascii="Arial" w:hAnsi="Arial" w:cs="Arial"/>
          <w:lang w:val="it-IT"/>
        </w:rPr>
        <w:t>Check Integrity of Fault-Detection</w:t>
      </w:r>
    </w:p>
    <w:p w14:paraId="04E8E105" w14:textId="77777777" w:rsidR="0014568A" w:rsidRPr="001C5060" w:rsidRDefault="0014568A" w:rsidP="0031438A">
      <w:pPr>
        <w:numPr>
          <w:ilvl w:val="2"/>
          <w:numId w:val="11"/>
        </w:numPr>
        <w:spacing w:before="0" w:after="0"/>
        <w:rPr>
          <w:rFonts w:ascii="Arial" w:hAnsi="Arial" w:cs="Arial"/>
          <w:lang w:val="it-IT"/>
        </w:rPr>
      </w:pPr>
      <w:r w:rsidRPr="001C5060">
        <w:rPr>
          <w:rFonts w:ascii="Arial" w:hAnsi="Arial" w:cs="Arial"/>
          <w:lang w:val="it-IT"/>
        </w:rPr>
        <w:t>Calculate Horizontal Protection Level (HPL)</w:t>
      </w:r>
    </w:p>
    <w:p w14:paraId="750D2A4C" w14:textId="77777777" w:rsidR="0014568A" w:rsidRPr="001C5060" w:rsidRDefault="0014568A" w:rsidP="0014568A">
      <w:pPr>
        <w:rPr>
          <w:rFonts w:ascii="Arial" w:hAnsi="Arial" w:cs="Arial"/>
          <w:lang w:val="it-IT"/>
        </w:rPr>
      </w:pPr>
    </w:p>
    <w:p w14:paraId="151C8944"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These are now each described below.</w:t>
      </w:r>
    </w:p>
    <w:p w14:paraId="02CABFA9" w14:textId="77777777" w:rsidR="0014568A" w:rsidRPr="001C5060" w:rsidRDefault="0014568A" w:rsidP="0014568A">
      <w:pPr>
        <w:autoSpaceDE w:val="0"/>
        <w:autoSpaceDN w:val="0"/>
        <w:adjustRightInd w:val="0"/>
        <w:rPr>
          <w:rFonts w:ascii="Arial" w:hAnsi="Arial" w:cs="Arial"/>
          <w:i/>
          <w:iCs/>
          <w:lang w:val="it-IT"/>
        </w:rPr>
      </w:pPr>
    </w:p>
    <w:p w14:paraId="37277496" w14:textId="77777777" w:rsidR="0014568A" w:rsidRPr="001C5060" w:rsidRDefault="0014568A" w:rsidP="0014568A">
      <w:pPr>
        <w:autoSpaceDE w:val="0"/>
        <w:autoSpaceDN w:val="0"/>
        <w:adjustRightInd w:val="0"/>
        <w:rPr>
          <w:rFonts w:ascii="Arial" w:hAnsi="Arial" w:cs="Arial"/>
          <w:b/>
          <w:iCs/>
          <w:lang w:val="it-IT"/>
        </w:rPr>
      </w:pPr>
      <w:r w:rsidRPr="001C5060">
        <w:rPr>
          <w:rFonts w:ascii="Arial" w:hAnsi="Arial" w:cs="Arial"/>
          <w:b/>
          <w:iCs/>
          <w:lang w:val="it-IT"/>
        </w:rPr>
        <w:t>Step 1 – Signal Tracking Integrity</w:t>
      </w:r>
    </w:p>
    <w:p w14:paraId="7FB06F30" w14:textId="77777777" w:rsidR="0014568A" w:rsidRPr="001C5060" w:rsidRDefault="0014568A" w:rsidP="0014568A">
      <w:pPr>
        <w:autoSpaceDE w:val="0"/>
        <w:autoSpaceDN w:val="0"/>
        <w:adjustRightInd w:val="0"/>
        <w:rPr>
          <w:rFonts w:ascii="Arial" w:hAnsi="Arial" w:cs="Arial"/>
          <w:iCs/>
          <w:sz w:val="22"/>
          <w:szCs w:val="22"/>
          <w:lang w:val="it-IT"/>
        </w:rPr>
      </w:pPr>
    </w:p>
    <w:p w14:paraId="2EA68D55"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The pseudo-range equation is defined as:</w:t>
      </w:r>
    </w:p>
    <w:p w14:paraId="4688CA53" w14:textId="77777777" w:rsidR="0014568A" w:rsidRPr="001C5060" w:rsidRDefault="0014568A" w:rsidP="0014568A">
      <w:pPr>
        <w:autoSpaceDE w:val="0"/>
        <w:autoSpaceDN w:val="0"/>
        <w:adjustRightInd w:val="0"/>
        <w:rPr>
          <w:rFonts w:ascii="Arial" w:hAnsi="Arial" w:cs="Arial"/>
          <w:iCs/>
          <w:sz w:val="22"/>
          <w:szCs w:val="22"/>
          <w:lang w:val="it-IT"/>
        </w:rPr>
      </w:pPr>
    </w:p>
    <w:p w14:paraId="08C6A0D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4160" w:dyaOrig="400" w14:anchorId="5FF7941C">
          <v:shape id="_x0000_i1048" type="#_x0000_t75" style="width:208.5pt;height:21pt" o:ole="">
            <v:imagedata r:id="rId72" o:title=""/>
          </v:shape>
          <o:OLEObject Type="Embed" ProgID="Equation.DSMT4" ShapeID="_x0000_i1048" DrawAspect="Content" ObjectID="_1507647968" r:id="rId73"/>
        </w:object>
      </w:r>
      <w:r w:rsidRPr="001C5060">
        <w:rPr>
          <w:rFonts w:ascii="Arial" w:hAnsi="Arial" w:cs="Arial"/>
          <w:position w:val="-14"/>
          <w:sz w:val="22"/>
          <w:szCs w:val="22"/>
        </w:rPr>
        <w:t xml:space="preserve">                           </w:t>
      </w:r>
      <w:r w:rsidRPr="001C5060">
        <w:rPr>
          <w:rFonts w:ascii="Arial" w:hAnsi="Arial" w:cs="Arial"/>
          <w:szCs w:val="22"/>
        </w:rPr>
        <w:t>(D4.1)</w:t>
      </w:r>
    </w:p>
    <w:p w14:paraId="4714B437" w14:textId="77777777" w:rsidR="0014568A" w:rsidRPr="001C5060" w:rsidRDefault="0014568A" w:rsidP="0014568A">
      <w:pPr>
        <w:autoSpaceDE w:val="0"/>
        <w:autoSpaceDN w:val="0"/>
        <w:adjustRightInd w:val="0"/>
        <w:rPr>
          <w:rFonts w:ascii="Arial" w:hAnsi="Arial" w:cs="Arial"/>
          <w:iCs/>
          <w:sz w:val="22"/>
          <w:szCs w:val="22"/>
          <w:lang w:val="it-IT"/>
        </w:rPr>
      </w:pPr>
    </w:p>
    <w:p w14:paraId="00527B99"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PF and SF are calculated for an Assumed Position (AP), ASF is extracted from the relevent ASF Map at the AP, and DL is the latest Differential-Loran correction received for that signal. Position-fixing continues as an iterated update to the AP by weighted least-squares, changes to pseudo-range are related to changes in geographic location by local linearisation:</w:t>
      </w:r>
    </w:p>
    <w:p w14:paraId="775C5959" w14:textId="77777777" w:rsidR="0014568A" w:rsidRPr="001C5060" w:rsidRDefault="0014568A" w:rsidP="0014568A">
      <w:pPr>
        <w:autoSpaceDE w:val="0"/>
        <w:autoSpaceDN w:val="0"/>
        <w:adjustRightInd w:val="0"/>
        <w:rPr>
          <w:rFonts w:ascii="Arial" w:hAnsi="Arial" w:cs="Arial"/>
          <w:iCs/>
          <w:sz w:val="22"/>
          <w:szCs w:val="22"/>
          <w:lang w:val="it-IT"/>
        </w:rPr>
      </w:pPr>
    </w:p>
    <w:p w14:paraId="2CDC9116"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0"/>
          <w:sz w:val="22"/>
          <w:szCs w:val="22"/>
        </w:rPr>
        <w:tab/>
      </w:r>
      <w:r w:rsidRPr="001C5060">
        <w:rPr>
          <w:rFonts w:ascii="Arial" w:hAnsi="Arial" w:cs="Arial"/>
          <w:position w:val="-10"/>
          <w:sz w:val="22"/>
          <w:szCs w:val="22"/>
        </w:rPr>
        <w:object w:dxaOrig="740" w:dyaOrig="320" w14:anchorId="37F9CE5D">
          <v:shape id="_x0000_i1049" type="#_x0000_t75" style="width:37.5pt;height:16.5pt" o:ole="">
            <v:imagedata r:id="rId74" o:title=""/>
          </v:shape>
          <o:OLEObject Type="Embed" ProgID="Equation.DSMT4" ShapeID="_x0000_i1049" DrawAspect="Content" ObjectID="_1507647969" r:id="rId75"/>
        </w:object>
      </w:r>
      <w:r w:rsidRPr="001C5060">
        <w:rPr>
          <w:rFonts w:ascii="Arial" w:hAnsi="Arial" w:cs="Arial"/>
          <w:position w:val="-10"/>
          <w:sz w:val="22"/>
          <w:szCs w:val="22"/>
        </w:rPr>
        <w:t xml:space="preserve">                                                                              </w:t>
      </w:r>
      <w:r w:rsidRPr="001C5060">
        <w:rPr>
          <w:rFonts w:ascii="Arial" w:hAnsi="Arial" w:cs="Arial"/>
          <w:szCs w:val="22"/>
        </w:rPr>
        <w:t>(D4.2)</w:t>
      </w:r>
    </w:p>
    <w:p w14:paraId="24B6D47B" w14:textId="77777777" w:rsidR="0014568A" w:rsidRPr="001C5060" w:rsidRDefault="0014568A" w:rsidP="0014568A">
      <w:pPr>
        <w:rPr>
          <w:rFonts w:ascii="Arial" w:hAnsi="Arial" w:cs="Arial"/>
          <w:lang w:val="it-IT"/>
        </w:rPr>
      </w:pPr>
    </w:p>
    <w:p w14:paraId="1502443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52"/>
          <w:sz w:val="22"/>
          <w:szCs w:val="22"/>
        </w:rPr>
        <w:tab/>
      </w:r>
      <w:r w:rsidRPr="001C5060">
        <w:rPr>
          <w:rFonts w:ascii="Arial" w:hAnsi="Arial" w:cs="Arial"/>
          <w:position w:val="-52"/>
          <w:sz w:val="22"/>
          <w:szCs w:val="22"/>
        </w:rPr>
        <w:object w:dxaOrig="2760" w:dyaOrig="1160" w14:anchorId="056E979C">
          <v:shape id="_x0000_i1050" type="#_x0000_t75" style="width:137.25pt;height:59.25pt" o:ole="">
            <v:imagedata r:id="rId76" o:title=""/>
          </v:shape>
          <o:OLEObject Type="Embed" ProgID="Equation.DSMT4" ShapeID="_x0000_i1050" DrawAspect="Content" ObjectID="_1507647970" r:id="rId77"/>
        </w:object>
      </w:r>
      <w:r w:rsidRPr="001C5060">
        <w:rPr>
          <w:rFonts w:ascii="Arial" w:hAnsi="Arial" w:cs="Arial"/>
          <w:position w:val="-52"/>
          <w:sz w:val="22"/>
          <w:szCs w:val="22"/>
        </w:rPr>
        <w:t xml:space="preserve">                                          </w:t>
      </w:r>
      <w:r w:rsidRPr="001C5060">
        <w:rPr>
          <w:rFonts w:ascii="Arial" w:hAnsi="Arial" w:cs="Arial"/>
          <w:szCs w:val="22"/>
        </w:rPr>
        <w:t>(D4.3)</w:t>
      </w:r>
    </w:p>
    <w:p w14:paraId="12FF70B6" w14:textId="77777777" w:rsidR="0014568A" w:rsidRPr="001C5060" w:rsidRDefault="0014568A" w:rsidP="0014568A">
      <w:pPr>
        <w:autoSpaceDE w:val="0"/>
        <w:autoSpaceDN w:val="0"/>
        <w:adjustRightInd w:val="0"/>
        <w:rPr>
          <w:rFonts w:ascii="Arial" w:hAnsi="Arial" w:cs="Arial"/>
          <w:iCs/>
          <w:lang w:val="it-IT"/>
        </w:rPr>
      </w:pPr>
    </w:p>
    <w:p w14:paraId="6C93A638" w14:textId="77777777" w:rsidR="0014568A" w:rsidRPr="001C5060" w:rsidRDefault="0014568A" w:rsidP="0014568A">
      <w:pPr>
        <w:autoSpaceDE w:val="0"/>
        <w:autoSpaceDN w:val="0"/>
        <w:adjustRightInd w:val="0"/>
        <w:rPr>
          <w:rFonts w:ascii="Arial" w:hAnsi="Arial" w:cs="Arial"/>
          <w:iCs/>
          <w:lang w:val="it-IT"/>
        </w:rPr>
      </w:pPr>
    </w:p>
    <w:p w14:paraId="775CA3B5"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 xml:space="preserve">α is the transmitter bearing (from true North) as given by the Vincenty algorithm. </w:t>
      </w:r>
    </w:p>
    <w:p w14:paraId="38015037" w14:textId="77777777" w:rsidR="0014568A" w:rsidRPr="001C5060" w:rsidRDefault="0014568A" w:rsidP="0014568A">
      <w:pPr>
        <w:autoSpaceDE w:val="0"/>
        <w:autoSpaceDN w:val="0"/>
        <w:adjustRightInd w:val="0"/>
        <w:rPr>
          <w:rFonts w:ascii="Arial" w:hAnsi="Arial" w:cs="Arial"/>
          <w:iCs/>
          <w:lang w:val="it-IT"/>
        </w:rPr>
      </w:pPr>
    </w:p>
    <w:p w14:paraId="256F1264"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The vector of position updates is:</w:t>
      </w:r>
    </w:p>
    <w:p w14:paraId="312159F3" w14:textId="77777777" w:rsidR="0014568A" w:rsidRPr="001C5060" w:rsidRDefault="0014568A" w:rsidP="0014568A">
      <w:pPr>
        <w:autoSpaceDE w:val="0"/>
        <w:autoSpaceDN w:val="0"/>
        <w:adjustRightInd w:val="0"/>
        <w:rPr>
          <w:rFonts w:ascii="Arial" w:hAnsi="Arial" w:cs="Arial"/>
          <w:iCs/>
          <w:sz w:val="22"/>
          <w:szCs w:val="22"/>
          <w:lang w:val="it-IT"/>
        </w:rPr>
      </w:pPr>
    </w:p>
    <w:p w14:paraId="67848E06"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1939" w:dyaOrig="440" w14:anchorId="7EBAFCA2">
          <v:shape id="_x0000_i1051" type="#_x0000_t75" style="width:96pt;height:21.75pt" o:ole="">
            <v:imagedata r:id="rId78" o:title=""/>
          </v:shape>
          <o:OLEObject Type="Embed" ProgID="Equation.DSMT4" ShapeID="_x0000_i1051" DrawAspect="Content" ObjectID="_1507647971" r:id="rId79"/>
        </w:object>
      </w:r>
      <w:r w:rsidRPr="001C5060">
        <w:rPr>
          <w:rFonts w:ascii="Arial" w:hAnsi="Arial" w:cs="Arial"/>
          <w:position w:val="-14"/>
          <w:sz w:val="22"/>
          <w:szCs w:val="22"/>
        </w:rPr>
        <w:t xml:space="preserve">                                                    </w:t>
      </w:r>
      <w:r w:rsidRPr="001C5060">
        <w:rPr>
          <w:rFonts w:ascii="Arial" w:hAnsi="Arial" w:cs="Arial"/>
          <w:szCs w:val="22"/>
        </w:rPr>
        <w:t>(D4.4)</w:t>
      </w:r>
    </w:p>
    <w:p w14:paraId="634978B5" w14:textId="77777777" w:rsidR="0014568A" w:rsidRPr="001C5060" w:rsidRDefault="0014568A" w:rsidP="0014568A">
      <w:pPr>
        <w:autoSpaceDE w:val="0"/>
        <w:autoSpaceDN w:val="0"/>
        <w:adjustRightInd w:val="0"/>
        <w:rPr>
          <w:rFonts w:ascii="Arial" w:hAnsi="Arial" w:cs="Arial"/>
          <w:iCs/>
          <w:lang w:val="it-IT"/>
        </w:rPr>
      </w:pPr>
    </w:p>
    <w:p w14:paraId="14A8B39D"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Position updates for the AP iteration are given by Least Squares:</w:t>
      </w:r>
    </w:p>
    <w:p w14:paraId="26FF4B2E" w14:textId="77777777" w:rsidR="0014568A" w:rsidRPr="001C5060" w:rsidRDefault="0014568A" w:rsidP="0014568A">
      <w:pPr>
        <w:autoSpaceDE w:val="0"/>
        <w:autoSpaceDN w:val="0"/>
        <w:adjustRightInd w:val="0"/>
        <w:rPr>
          <w:rFonts w:ascii="Arial" w:hAnsi="Arial" w:cs="Arial"/>
          <w:iCs/>
          <w:sz w:val="22"/>
          <w:szCs w:val="22"/>
          <w:lang w:val="it-IT"/>
        </w:rPr>
      </w:pPr>
    </w:p>
    <w:p w14:paraId="2AF3DF9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6"/>
          <w:sz w:val="22"/>
          <w:szCs w:val="22"/>
        </w:rPr>
        <w:tab/>
      </w:r>
      <w:r w:rsidRPr="001C5060">
        <w:rPr>
          <w:rFonts w:ascii="Arial" w:hAnsi="Arial" w:cs="Arial"/>
          <w:position w:val="-16"/>
          <w:sz w:val="22"/>
          <w:szCs w:val="22"/>
        </w:rPr>
        <w:object w:dxaOrig="2220" w:dyaOrig="480" w14:anchorId="667ABF32">
          <v:shape id="_x0000_i1052" type="#_x0000_t75" style="width:111.75pt;height:23.25pt" o:ole="">
            <v:imagedata r:id="rId80" o:title=""/>
          </v:shape>
          <o:OLEObject Type="Embed" ProgID="Equation.DSMT4" ShapeID="_x0000_i1052" DrawAspect="Content" ObjectID="_1507647972" r:id="rId81"/>
        </w:object>
      </w:r>
      <w:r w:rsidRPr="001C5060">
        <w:rPr>
          <w:rFonts w:ascii="Arial" w:hAnsi="Arial" w:cs="Arial"/>
          <w:position w:val="-16"/>
          <w:sz w:val="22"/>
          <w:szCs w:val="22"/>
        </w:rPr>
        <w:t xml:space="preserve">                                                </w:t>
      </w:r>
      <w:r w:rsidRPr="001C5060">
        <w:rPr>
          <w:rFonts w:ascii="Arial" w:hAnsi="Arial" w:cs="Arial"/>
          <w:szCs w:val="22"/>
        </w:rPr>
        <w:t>(D4.5)</w:t>
      </w:r>
    </w:p>
    <w:p w14:paraId="68D50F9F" w14:textId="77777777" w:rsidR="0014568A" w:rsidRPr="001C5060" w:rsidRDefault="0014568A" w:rsidP="0014568A">
      <w:pPr>
        <w:autoSpaceDE w:val="0"/>
        <w:autoSpaceDN w:val="0"/>
        <w:adjustRightInd w:val="0"/>
        <w:rPr>
          <w:rFonts w:ascii="Arial" w:hAnsi="Arial" w:cs="Arial"/>
          <w:iCs/>
          <w:sz w:val="22"/>
          <w:szCs w:val="22"/>
          <w:lang w:val="it-IT"/>
        </w:rPr>
      </w:pPr>
    </w:p>
    <w:p w14:paraId="50C54551" w14:textId="77777777" w:rsidR="0014568A" w:rsidRPr="001C5060" w:rsidRDefault="0014568A" w:rsidP="0014568A">
      <w:pPr>
        <w:autoSpaceDE w:val="0"/>
        <w:autoSpaceDN w:val="0"/>
        <w:adjustRightInd w:val="0"/>
        <w:jc w:val="both"/>
        <w:rPr>
          <w:rFonts w:ascii="Arial" w:hAnsi="Arial" w:cs="Arial"/>
          <w:iCs/>
          <w:szCs w:val="22"/>
          <w:lang w:val="it-IT"/>
        </w:rPr>
      </w:pPr>
      <w:r w:rsidRPr="001C5060">
        <w:rPr>
          <w:rFonts w:ascii="Arial" w:hAnsi="Arial" w:cs="Arial"/>
          <w:iCs/>
          <w:szCs w:val="22"/>
          <w:lang w:val="it-IT"/>
        </w:rPr>
        <w:t>This iteration continues until the position updates are sufficiently small (|x|&lt;1mm, or to within the precision of the geodetic distance calculation algorithm). W is the ‘ideal’ transmitter weighting matrix. We make the assumption that the receiver is able to estimate W as a reasonable approximation to the inverse of the pseudo-range covariance matrix:</w:t>
      </w:r>
    </w:p>
    <w:p w14:paraId="3B010640" w14:textId="77777777" w:rsidR="0014568A" w:rsidRPr="001C5060" w:rsidRDefault="0014568A" w:rsidP="0014568A">
      <w:pPr>
        <w:autoSpaceDE w:val="0"/>
        <w:autoSpaceDN w:val="0"/>
        <w:adjustRightInd w:val="0"/>
        <w:rPr>
          <w:rFonts w:ascii="Arial" w:hAnsi="Arial" w:cs="Arial"/>
          <w:iCs/>
          <w:sz w:val="22"/>
          <w:szCs w:val="22"/>
          <w:lang w:val="it-IT"/>
        </w:rPr>
      </w:pPr>
    </w:p>
    <w:p w14:paraId="31598637"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920" w:dyaOrig="400" w14:anchorId="0E05D42F">
          <v:shape id="_x0000_i1053" type="#_x0000_t75" style="width:45pt;height:21pt" o:ole="">
            <v:imagedata r:id="rId82" o:title=""/>
          </v:shape>
          <o:OLEObject Type="Embed" ProgID="Equation.DSMT4" ShapeID="_x0000_i1053" DrawAspect="Content" ObjectID="_1507647973" r:id="rId83"/>
        </w:object>
      </w:r>
      <w:r w:rsidRPr="001C5060">
        <w:rPr>
          <w:rFonts w:ascii="Arial" w:hAnsi="Arial" w:cs="Arial"/>
          <w:position w:val="-14"/>
          <w:sz w:val="22"/>
          <w:szCs w:val="22"/>
        </w:rPr>
        <w:t xml:space="preserve">                                                                     </w:t>
      </w:r>
      <w:r w:rsidRPr="001C5060">
        <w:rPr>
          <w:rFonts w:ascii="Arial" w:hAnsi="Arial" w:cs="Arial"/>
          <w:szCs w:val="22"/>
        </w:rPr>
        <w:t>(D4.6)</w:t>
      </w:r>
    </w:p>
    <w:p w14:paraId="527EB1F6" w14:textId="77777777" w:rsidR="0014568A" w:rsidRPr="001C5060" w:rsidRDefault="0014568A" w:rsidP="0014568A">
      <w:pPr>
        <w:autoSpaceDE w:val="0"/>
        <w:autoSpaceDN w:val="0"/>
        <w:adjustRightInd w:val="0"/>
        <w:rPr>
          <w:rFonts w:ascii="Arial" w:hAnsi="Arial" w:cs="Arial"/>
          <w:iCs/>
          <w:sz w:val="22"/>
          <w:szCs w:val="22"/>
          <w:lang w:val="it-IT"/>
        </w:rPr>
      </w:pPr>
    </w:p>
    <w:p w14:paraId="617E1D3B" w14:textId="77777777" w:rsidR="0014568A" w:rsidRPr="001C5060" w:rsidRDefault="0014568A" w:rsidP="0014568A">
      <w:pPr>
        <w:autoSpaceDE w:val="0"/>
        <w:autoSpaceDN w:val="0"/>
        <w:adjustRightInd w:val="0"/>
        <w:rPr>
          <w:rFonts w:ascii="Arial" w:hAnsi="Arial" w:cs="Arial"/>
          <w:iCs/>
          <w:color w:val="000000" w:themeColor="text1"/>
          <w:lang w:val="it-IT"/>
        </w:rPr>
      </w:pPr>
      <w:r w:rsidRPr="001C5060">
        <w:rPr>
          <w:rFonts w:ascii="Arial" w:hAnsi="Arial" w:cs="Arial"/>
          <w:iCs/>
          <w:color w:val="000000" w:themeColor="text1"/>
          <w:lang w:val="it-IT"/>
        </w:rPr>
        <w:t>The pseudorange residuals are given as the difference between the observed and estimated pseudo-ranges:</w:t>
      </w:r>
    </w:p>
    <w:p w14:paraId="3E344BBB" w14:textId="77777777" w:rsidR="0014568A" w:rsidRPr="001C5060" w:rsidRDefault="0014568A" w:rsidP="0014568A">
      <w:pPr>
        <w:autoSpaceDE w:val="0"/>
        <w:autoSpaceDN w:val="0"/>
        <w:adjustRightInd w:val="0"/>
        <w:rPr>
          <w:rFonts w:ascii="Arial" w:hAnsi="Arial" w:cs="Arial"/>
          <w:iCs/>
          <w:color w:val="000000" w:themeColor="text1"/>
          <w:lang w:val="it-IT"/>
        </w:rPr>
      </w:pPr>
    </w:p>
    <w:p w14:paraId="774A22F7"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120" w:dyaOrig="360" w14:anchorId="10A9BB96">
          <v:shape id="_x0000_i1054" type="#_x0000_t75" style="width:56.25pt;height:19.5pt" o:ole="">
            <v:imagedata r:id="rId84" o:title=""/>
          </v:shape>
          <o:OLEObject Type="Embed" ProgID="Equation.DSMT4" ShapeID="_x0000_i1054" DrawAspect="Content" ObjectID="_1507647974" r:id="rId85"/>
        </w:object>
      </w:r>
      <w:r w:rsidRPr="001C5060">
        <w:rPr>
          <w:rFonts w:ascii="Arial" w:hAnsi="Arial" w:cs="Arial"/>
          <w:position w:val="-12"/>
          <w:sz w:val="22"/>
          <w:szCs w:val="22"/>
        </w:rPr>
        <w:t xml:space="preserve">                                                                 </w:t>
      </w:r>
      <w:r w:rsidRPr="001C5060">
        <w:rPr>
          <w:rFonts w:ascii="Arial" w:hAnsi="Arial" w:cs="Arial"/>
          <w:szCs w:val="22"/>
        </w:rPr>
        <w:t>(D4.7)</w:t>
      </w:r>
    </w:p>
    <w:p w14:paraId="722C5C5B" w14:textId="77777777" w:rsidR="0014568A" w:rsidRPr="001C5060" w:rsidRDefault="0014568A" w:rsidP="0014568A">
      <w:pPr>
        <w:rPr>
          <w:rFonts w:ascii="Arial" w:hAnsi="Arial" w:cs="Arial"/>
          <w:lang w:val="it-IT"/>
        </w:rPr>
      </w:pPr>
    </w:p>
    <w:p w14:paraId="2AE00E5D"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260" w:dyaOrig="360" w14:anchorId="5A8E18EC">
          <v:shape id="_x0000_i1055" type="#_x0000_t75" style="width:63.75pt;height:19.5pt" o:ole="">
            <v:imagedata r:id="rId86" o:title=""/>
          </v:shape>
          <o:OLEObject Type="Embed" ProgID="Equation.DSMT4" ShapeID="_x0000_i1055" DrawAspect="Content" ObjectID="_1507647975" r:id="rId87"/>
        </w:object>
      </w:r>
      <w:r w:rsidRPr="001C5060">
        <w:rPr>
          <w:rFonts w:ascii="Arial" w:hAnsi="Arial" w:cs="Arial"/>
          <w:position w:val="-12"/>
          <w:sz w:val="22"/>
          <w:szCs w:val="22"/>
        </w:rPr>
        <w:t xml:space="preserve">                                                               </w:t>
      </w:r>
      <w:r w:rsidRPr="001C5060">
        <w:rPr>
          <w:rFonts w:ascii="Arial" w:hAnsi="Arial" w:cs="Arial"/>
          <w:szCs w:val="22"/>
        </w:rPr>
        <w:t>(D4.8)</w:t>
      </w:r>
    </w:p>
    <w:p w14:paraId="7093D0A3" w14:textId="77777777" w:rsidR="0014568A" w:rsidRPr="001C5060" w:rsidRDefault="0014568A" w:rsidP="0014568A">
      <w:pPr>
        <w:rPr>
          <w:rFonts w:ascii="Arial" w:hAnsi="Arial" w:cs="Arial"/>
          <w:lang w:val="it-IT"/>
        </w:rPr>
      </w:pPr>
    </w:p>
    <w:p w14:paraId="71B7E8A9"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6"/>
          <w:sz w:val="22"/>
          <w:szCs w:val="22"/>
        </w:rPr>
        <w:tab/>
      </w:r>
      <w:r w:rsidRPr="001C5060">
        <w:rPr>
          <w:rFonts w:ascii="Arial" w:hAnsi="Arial" w:cs="Arial"/>
          <w:position w:val="-16"/>
          <w:sz w:val="22"/>
          <w:szCs w:val="22"/>
        </w:rPr>
        <w:object w:dxaOrig="2620" w:dyaOrig="480" w14:anchorId="185EEEC0">
          <v:shape id="_x0000_i1056" type="#_x0000_t75" style="width:130.5pt;height:23.25pt" o:ole="">
            <v:imagedata r:id="rId88" o:title=""/>
          </v:shape>
          <o:OLEObject Type="Embed" ProgID="Equation.DSMT4" ShapeID="_x0000_i1056" DrawAspect="Content" ObjectID="_1507647976" r:id="rId89"/>
        </w:object>
      </w:r>
      <w:r w:rsidRPr="001C5060">
        <w:rPr>
          <w:rFonts w:ascii="Arial" w:hAnsi="Arial" w:cs="Arial"/>
          <w:position w:val="-16"/>
          <w:sz w:val="22"/>
          <w:szCs w:val="22"/>
        </w:rPr>
        <w:t xml:space="preserve">                                          </w:t>
      </w:r>
      <w:r w:rsidRPr="001C5060">
        <w:rPr>
          <w:rFonts w:ascii="Arial" w:hAnsi="Arial" w:cs="Arial"/>
          <w:szCs w:val="22"/>
        </w:rPr>
        <w:t>(D4.9)</w:t>
      </w:r>
    </w:p>
    <w:p w14:paraId="37658784" w14:textId="77777777" w:rsidR="0014568A" w:rsidRPr="001C5060" w:rsidRDefault="0014568A" w:rsidP="0014568A">
      <w:pPr>
        <w:pStyle w:val="MTDisplayEquation"/>
        <w:rPr>
          <w:rFonts w:ascii="Arial" w:hAnsi="Arial" w:cs="Arial"/>
        </w:rPr>
      </w:pPr>
    </w:p>
    <w:p w14:paraId="4D0CB0FD" w14:textId="77777777" w:rsidR="0014568A" w:rsidRPr="001C5060" w:rsidRDefault="0014568A" w:rsidP="0014568A">
      <w:pPr>
        <w:pStyle w:val="MTDisplayEquation"/>
        <w:rPr>
          <w:rFonts w:ascii="Arial" w:hAnsi="Arial" w:cs="Arial"/>
        </w:rPr>
      </w:pPr>
      <w:r w:rsidRPr="001C5060">
        <w:rPr>
          <w:rFonts w:ascii="Arial" w:hAnsi="Arial" w:cs="Arial"/>
        </w:rPr>
        <w:t>Define K and A as:</w:t>
      </w:r>
    </w:p>
    <w:p w14:paraId="7AEEB22C" w14:textId="77777777" w:rsidR="0014568A" w:rsidRPr="001C5060" w:rsidRDefault="0014568A" w:rsidP="0014568A">
      <w:pPr>
        <w:pStyle w:val="MTDisplayEquation"/>
        <w:rPr>
          <w:rFonts w:ascii="Arial" w:hAnsi="Arial" w:cs="Arial"/>
          <w:sz w:val="22"/>
          <w:szCs w:val="22"/>
        </w:rPr>
      </w:pPr>
      <w:r w:rsidRPr="001C5060">
        <w:rPr>
          <w:rFonts w:ascii="Arial" w:hAnsi="Arial" w:cs="Arial"/>
          <w:position w:val="-16"/>
          <w:sz w:val="22"/>
          <w:szCs w:val="22"/>
        </w:rPr>
        <w:tab/>
      </w:r>
      <w:r w:rsidRPr="001C5060">
        <w:rPr>
          <w:rFonts w:ascii="Arial" w:hAnsi="Arial" w:cs="Arial"/>
          <w:position w:val="-16"/>
          <w:sz w:val="22"/>
          <w:szCs w:val="22"/>
        </w:rPr>
        <w:object w:dxaOrig="2020" w:dyaOrig="480" w14:anchorId="0CFA0D80">
          <v:shape id="_x0000_i1057" type="#_x0000_t75" style="width:101.25pt;height:23.25pt" o:ole="">
            <v:imagedata r:id="rId90" o:title=""/>
          </v:shape>
          <o:OLEObject Type="Embed" ProgID="Equation.DSMT4" ShapeID="_x0000_i1057" DrawAspect="Content" ObjectID="_1507647977" r:id="rId91"/>
        </w:object>
      </w:r>
      <w:r w:rsidRPr="001C5060">
        <w:rPr>
          <w:rFonts w:ascii="Arial" w:hAnsi="Arial" w:cs="Arial"/>
          <w:position w:val="-16"/>
          <w:sz w:val="22"/>
          <w:szCs w:val="22"/>
        </w:rPr>
        <w:t xml:space="preserve">                                                    </w:t>
      </w:r>
      <w:r w:rsidRPr="001C5060">
        <w:rPr>
          <w:rFonts w:ascii="Arial" w:hAnsi="Arial" w:cs="Arial"/>
          <w:szCs w:val="22"/>
        </w:rPr>
        <w:t>(D4.10)</w:t>
      </w:r>
    </w:p>
    <w:p w14:paraId="32364124" w14:textId="77777777" w:rsidR="0014568A" w:rsidRPr="001C5060" w:rsidRDefault="0014568A" w:rsidP="0014568A">
      <w:pPr>
        <w:rPr>
          <w:rFonts w:ascii="Arial" w:hAnsi="Arial" w:cs="Arial"/>
          <w:lang w:val="it-IT"/>
        </w:rPr>
      </w:pPr>
    </w:p>
    <w:p w14:paraId="666DBEFE"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1480" w:dyaOrig="400" w14:anchorId="6FE4A17E">
          <v:shape id="_x0000_i1058" type="#_x0000_t75" style="width:73.5pt;height:21pt" o:ole="">
            <v:imagedata r:id="rId92" o:title=""/>
          </v:shape>
          <o:OLEObject Type="Embed" ProgID="Equation.DSMT4" ShapeID="_x0000_i1058" DrawAspect="Content" ObjectID="_1507647978" r:id="rId93"/>
        </w:object>
      </w:r>
      <w:r w:rsidRPr="001C5060">
        <w:rPr>
          <w:rFonts w:ascii="Arial" w:hAnsi="Arial" w:cs="Arial"/>
          <w:position w:val="-14"/>
          <w:sz w:val="22"/>
          <w:szCs w:val="22"/>
        </w:rPr>
        <w:t xml:space="preserve">                                                            </w:t>
      </w:r>
      <w:r w:rsidRPr="001C5060">
        <w:rPr>
          <w:rFonts w:ascii="Arial" w:hAnsi="Arial" w:cs="Arial"/>
          <w:szCs w:val="22"/>
        </w:rPr>
        <w:t>(D4.11)</w:t>
      </w:r>
    </w:p>
    <w:p w14:paraId="1B4509F7" w14:textId="77777777" w:rsidR="0014568A" w:rsidRPr="001C5060" w:rsidRDefault="0014568A" w:rsidP="0014568A">
      <w:pPr>
        <w:rPr>
          <w:rFonts w:ascii="Arial" w:hAnsi="Arial" w:cs="Arial"/>
          <w:lang w:val="it-IT"/>
        </w:rPr>
      </w:pPr>
    </w:p>
    <w:p w14:paraId="429C0D97"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1300" w:dyaOrig="400" w14:anchorId="31144F3E">
          <v:shape id="_x0000_i1059" type="#_x0000_t75" style="width:64.5pt;height:21pt" o:ole="">
            <v:imagedata r:id="rId94" o:title=""/>
          </v:shape>
          <o:OLEObject Type="Embed" ProgID="Equation.DSMT4" ShapeID="_x0000_i1059" DrawAspect="Content" ObjectID="_1507647979" r:id="rId95"/>
        </w:object>
      </w:r>
      <w:r w:rsidRPr="001C5060">
        <w:rPr>
          <w:rFonts w:ascii="Arial" w:hAnsi="Arial" w:cs="Arial"/>
          <w:position w:val="-14"/>
          <w:sz w:val="22"/>
          <w:szCs w:val="22"/>
        </w:rPr>
        <w:t xml:space="preserve">                                                               </w:t>
      </w:r>
      <w:r w:rsidRPr="001C5060">
        <w:rPr>
          <w:rFonts w:ascii="Arial" w:hAnsi="Arial" w:cs="Arial"/>
          <w:szCs w:val="22"/>
        </w:rPr>
        <w:t>(D4.12)</w:t>
      </w:r>
    </w:p>
    <w:p w14:paraId="77C230EB" w14:textId="77777777" w:rsidR="0014568A" w:rsidRPr="001C5060" w:rsidRDefault="0014568A" w:rsidP="0014568A">
      <w:pPr>
        <w:rPr>
          <w:rFonts w:ascii="Arial" w:hAnsi="Arial" w:cs="Arial"/>
          <w:lang w:val="it-IT"/>
        </w:rPr>
      </w:pPr>
    </w:p>
    <w:p w14:paraId="6FDBAA1E"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0"/>
          <w:sz w:val="22"/>
          <w:szCs w:val="22"/>
        </w:rPr>
        <w:tab/>
      </w:r>
      <w:r w:rsidRPr="001C5060">
        <w:rPr>
          <w:rFonts w:ascii="Arial" w:hAnsi="Arial" w:cs="Arial"/>
          <w:position w:val="-10"/>
          <w:sz w:val="22"/>
          <w:szCs w:val="22"/>
        </w:rPr>
        <w:object w:dxaOrig="760" w:dyaOrig="320" w14:anchorId="7330C9B9">
          <v:shape id="_x0000_i1060" type="#_x0000_t75" style="width:38.25pt;height:16.5pt" o:ole="">
            <v:imagedata r:id="rId96" o:title=""/>
          </v:shape>
          <o:OLEObject Type="Embed" ProgID="Equation.DSMT4" ShapeID="_x0000_i1060" DrawAspect="Content" ObjectID="_1507647980" r:id="rId97"/>
        </w:object>
      </w:r>
      <w:r w:rsidRPr="001C5060">
        <w:rPr>
          <w:rFonts w:ascii="Arial" w:hAnsi="Arial" w:cs="Arial"/>
          <w:position w:val="-10"/>
          <w:sz w:val="22"/>
          <w:szCs w:val="22"/>
        </w:rPr>
        <w:t xml:space="preserve">                                                                       </w:t>
      </w:r>
      <w:r w:rsidRPr="001C5060">
        <w:rPr>
          <w:rFonts w:ascii="Arial" w:hAnsi="Arial" w:cs="Arial"/>
          <w:szCs w:val="22"/>
        </w:rPr>
        <w:t>(D4.13)</w:t>
      </w:r>
    </w:p>
    <w:p w14:paraId="591A3FC0" w14:textId="77777777" w:rsidR="0014568A" w:rsidRPr="001C5060" w:rsidRDefault="0014568A" w:rsidP="0014568A">
      <w:pPr>
        <w:rPr>
          <w:rFonts w:ascii="Arial" w:hAnsi="Arial" w:cs="Arial"/>
          <w:sz w:val="22"/>
          <w:szCs w:val="22"/>
          <w:lang w:val="it-IT"/>
        </w:rPr>
      </w:pPr>
    </w:p>
    <w:p w14:paraId="5F0C9685"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The test-statistic is a weighted sum-square of residuals:</w:t>
      </w:r>
    </w:p>
    <w:p w14:paraId="00F74A21" w14:textId="77777777" w:rsidR="0014568A" w:rsidRPr="001C5060" w:rsidRDefault="0014568A" w:rsidP="0014568A">
      <w:pPr>
        <w:rPr>
          <w:rFonts w:ascii="Arial" w:hAnsi="Arial" w:cs="Arial"/>
          <w:sz w:val="22"/>
          <w:szCs w:val="22"/>
          <w:lang w:val="it-IT"/>
        </w:rPr>
      </w:pPr>
    </w:p>
    <w:p w14:paraId="29E3975A"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640" w:dyaOrig="380" w14:anchorId="31B7B3FF">
          <v:shape id="_x0000_i1061" type="#_x0000_t75" style="width:82.5pt;height:19.5pt" o:ole="">
            <v:imagedata r:id="rId98" o:title=""/>
          </v:shape>
          <o:OLEObject Type="Embed" ProgID="Equation.DSMT4" ShapeID="_x0000_i1061" DrawAspect="Content" ObjectID="_1507647981" r:id="rId99"/>
        </w:object>
      </w:r>
      <w:r w:rsidRPr="001C5060">
        <w:rPr>
          <w:rFonts w:ascii="Arial" w:hAnsi="Arial" w:cs="Arial"/>
          <w:position w:val="-12"/>
          <w:sz w:val="22"/>
          <w:szCs w:val="22"/>
        </w:rPr>
        <w:t xml:space="preserve">                                                         </w:t>
      </w:r>
      <w:r w:rsidRPr="001C5060">
        <w:rPr>
          <w:rFonts w:ascii="Arial" w:hAnsi="Arial" w:cs="Arial"/>
          <w:szCs w:val="22"/>
        </w:rPr>
        <w:t>(D4.14)</w:t>
      </w:r>
    </w:p>
    <w:p w14:paraId="1B32167D" w14:textId="77777777" w:rsidR="0014568A" w:rsidRPr="001C5060" w:rsidRDefault="0014568A" w:rsidP="0014568A">
      <w:pPr>
        <w:rPr>
          <w:rFonts w:ascii="Arial" w:hAnsi="Arial" w:cs="Arial"/>
          <w:sz w:val="22"/>
          <w:szCs w:val="22"/>
          <w:lang w:val="it-IT"/>
        </w:rPr>
      </w:pPr>
    </w:p>
    <w:p w14:paraId="6B9580A1" w14:textId="77777777" w:rsidR="0014568A" w:rsidRPr="001C5060" w:rsidRDefault="00EB0F67" w:rsidP="0014568A">
      <w:pPr>
        <w:rPr>
          <w:rFonts w:ascii="Arial" w:hAnsi="Arial" w:cs="Arial"/>
          <w:color w:val="000000" w:themeColor="text1"/>
          <w:lang w:val="it-IT"/>
        </w:rPr>
      </w:pPr>
      <m:oMath>
        <m:sSub>
          <m:sSubPr>
            <m:ctrlPr>
              <w:rPr>
                <w:rFonts w:ascii="Cambria Math" w:hAnsi="Cambria Math" w:cs="Arial"/>
                <w:i/>
                <w:color w:val="000000" w:themeColor="text1"/>
                <w:lang w:val="it-IT"/>
              </w:rPr>
            </m:ctrlPr>
          </m:sSubPr>
          <m:e>
            <m:r>
              <w:rPr>
                <w:rFonts w:ascii="Cambria Math" w:hAnsi="Cambria Math" w:cs="Arial"/>
                <w:color w:val="000000" w:themeColor="text1"/>
                <w:lang w:val="it-IT"/>
              </w:rPr>
              <m:t>C</m:t>
            </m:r>
          </m:e>
          <m:sub>
            <m:r>
              <w:rPr>
                <w:rFonts w:ascii="Cambria Math" w:hAnsi="Cambria Math" w:cs="Arial"/>
                <w:color w:val="000000" w:themeColor="text1"/>
                <w:lang w:val="it-IT"/>
              </w:rPr>
              <m:t>ω</m:t>
            </m:r>
          </m:sub>
        </m:sSub>
      </m:oMath>
      <w:r w:rsidR="0014568A" w:rsidRPr="001C5060">
        <w:rPr>
          <w:rFonts w:ascii="Arial" w:hAnsi="Arial" w:cs="Arial"/>
          <w:color w:val="000000" w:themeColor="text1"/>
          <w:lang w:val="it-IT"/>
        </w:rPr>
        <w:t xml:space="preserve"> is the receiver’s estimate of the residuals covariance matrix. Defining M as:</w:t>
      </w:r>
    </w:p>
    <w:p w14:paraId="6174800F" w14:textId="77777777" w:rsidR="0014568A" w:rsidRPr="001C5060" w:rsidRDefault="0014568A" w:rsidP="0014568A">
      <w:pPr>
        <w:rPr>
          <w:rFonts w:ascii="Arial" w:hAnsi="Arial" w:cs="Arial"/>
          <w:sz w:val="22"/>
          <w:szCs w:val="22"/>
          <w:lang w:val="it-IT"/>
        </w:rPr>
      </w:pPr>
    </w:p>
    <w:p w14:paraId="4D61A05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300" w:dyaOrig="380" w14:anchorId="6F8105CA">
          <v:shape id="_x0000_i1062" type="#_x0000_t75" style="width:64.5pt;height:19.5pt" o:ole="">
            <v:imagedata r:id="rId100" o:title=""/>
          </v:shape>
          <o:OLEObject Type="Embed" ProgID="Equation.DSMT4" ShapeID="_x0000_i1062" DrawAspect="Content" ObjectID="_1507647982" r:id="rId101"/>
        </w:object>
      </w:r>
      <w:r w:rsidRPr="001C5060">
        <w:rPr>
          <w:rFonts w:ascii="Arial" w:hAnsi="Arial" w:cs="Arial"/>
          <w:position w:val="-12"/>
          <w:sz w:val="22"/>
          <w:szCs w:val="22"/>
        </w:rPr>
        <w:t xml:space="preserve">                                                               </w:t>
      </w:r>
      <w:r w:rsidRPr="001C5060">
        <w:rPr>
          <w:rFonts w:ascii="Arial" w:hAnsi="Arial" w:cs="Arial"/>
          <w:szCs w:val="22"/>
        </w:rPr>
        <w:t>(D4.15)</w:t>
      </w:r>
    </w:p>
    <w:p w14:paraId="3550B166" w14:textId="77777777" w:rsidR="0014568A" w:rsidRPr="001C5060" w:rsidRDefault="0014568A" w:rsidP="0014568A">
      <w:pPr>
        <w:rPr>
          <w:rFonts w:ascii="Arial" w:hAnsi="Arial" w:cs="Arial"/>
          <w:lang w:val="it-IT"/>
        </w:rPr>
      </w:pPr>
    </w:p>
    <w:p w14:paraId="73B26BB2"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6"/>
          <w:sz w:val="22"/>
          <w:szCs w:val="22"/>
        </w:rPr>
        <w:tab/>
      </w:r>
      <w:r w:rsidRPr="001C5060">
        <w:rPr>
          <w:rFonts w:ascii="Arial" w:hAnsi="Arial" w:cs="Arial"/>
          <w:position w:val="-6"/>
          <w:sz w:val="22"/>
          <w:szCs w:val="22"/>
        </w:rPr>
        <w:object w:dxaOrig="1500" w:dyaOrig="320" w14:anchorId="43C81383">
          <v:shape id="_x0000_i1063" type="#_x0000_t75" style="width:75pt;height:16.5pt" o:ole="">
            <v:imagedata r:id="rId102" o:title=""/>
          </v:shape>
          <o:OLEObject Type="Embed" ProgID="Equation.DSMT4" ShapeID="_x0000_i1063" DrawAspect="Content" ObjectID="_1507647983" r:id="rId103"/>
        </w:object>
      </w:r>
      <w:r w:rsidRPr="001C5060">
        <w:rPr>
          <w:rFonts w:ascii="Arial" w:hAnsi="Arial" w:cs="Arial"/>
          <w:position w:val="-6"/>
          <w:sz w:val="22"/>
          <w:szCs w:val="22"/>
        </w:rPr>
        <w:t xml:space="preserve">                                                           </w:t>
      </w:r>
      <w:r w:rsidRPr="001C5060">
        <w:rPr>
          <w:rFonts w:ascii="Arial" w:hAnsi="Arial" w:cs="Arial"/>
          <w:szCs w:val="22"/>
        </w:rPr>
        <w:t>(D4.16)</w:t>
      </w:r>
    </w:p>
    <w:p w14:paraId="1EDA7D1C" w14:textId="77777777" w:rsidR="0014568A" w:rsidRPr="001C5060" w:rsidRDefault="0014568A" w:rsidP="0014568A">
      <w:pPr>
        <w:jc w:val="both"/>
        <w:rPr>
          <w:rFonts w:ascii="Arial" w:hAnsi="Arial" w:cs="Arial"/>
          <w:sz w:val="22"/>
          <w:szCs w:val="22"/>
          <w:lang w:val="it-IT"/>
        </w:rPr>
      </w:pPr>
    </w:p>
    <w:p w14:paraId="3EFE4EF3" w14:textId="77777777" w:rsidR="0014568A" w:rsidRPr="001C5060" w:rsidRDefault="0014568A" w:rsidP="0014568A">
      <w:pPr>
        <w:jc w:val="both"/>
        <w:rPr>
          <w:rFonts w:ascii="Arial" w:hAnsi="Arial" w:cs="Arial"/>
          <w:sz w:val="22"/>
          <w:szCs w:val="22"/>
          <w:lang w:val="it-IT"/>
        </w:rPr>
      </w:pPr>
      <w:r w:rsidRPr="001C5060">
        <w:rPr>
          <w:rFonts w:ascii="Arial" w:hAnsi="Arial" w:cs="Arial"/>
          <w:color w:val="000000" w:themeColor="text1"/>
          <w:lang w:val="it-IT"/>
        </w:rPr>
        <w:t>Where ε is the vector of errors on the pseudo-range measurements. Assuming each measurement is free of any gross errors or biases, it can be shown that WSSE is chi-squared distributed with n-3 degrees of freedom (n is the number of individual eLoran signals used in positioning). Any biases in pseudorange observation will alter the PDF of y to a (assumed) non-zero-mean Gaussian with</w:t>
      </w:r>
      <w:r w:rsidRPr="001C5060">
        <w:rPr>
          <w:rFonts w:ascii="Arial" w:hAnsi="Arial" w:cs="Arial"/>
          <w:sz w:val="22"/>
          <w:szCs w:val="22"/>
          <w:lang w:val="it-IT"/>
        </w:rPr>
        <w:t xml:space="preserve"> </w:t>
      </w:r>
      <w:r w:rsidRPr="001C5060">
        <w:rPr>
          <w:rFonts w:ascii="Arial" w:hAnsi="Arial" w:cs="Arial"/>
          <w:color w:val="000000" w:themeColor="text1"/>
          <w:lang w:val="it-IT"/>
        </w:rPr>
        <w:t>means given by the vector μ. This results in WSSE taking a non-central chi-squared distribution with mean (non-centrality parameter) given by:</w:t>
      </w:r>
    </w:p>
    <w:p w14:paraId="3D278776" w14:textId="77777777" w:rsidR="0014568A" w:rsidRPr="001C5060" w:rsidRDefault="0014568A" w:rsidP="0014568A">
      <w:pPr>
        <w:rPr>
          <w:rFonts w:ascii="Arial" w:hAnsi="Arial" w:cs="Arial"/>
          <w:sz w:val="22"/>
          <w:szCs w:val="22"/>
          <w:lang w:val="it-IT"/>
        </w:rPr>
      </w:pPr>
    </w:p>
    <w:p w14:paraId="308482C6"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0"/>
          <w:sz w:val="22"/>
          <w:szCs w:val="22"/>
        </w:rPr>
        <w:tab/>
      </w:r>
      <w:r w:rsidRPr="001C5060">
        <w:rPr>
          <w:rFonts w:ascii="Arial" w:hAnsi="Arial" w:cs="Arial"/>
          <w:position w:val="-10"/>
          <w:sz w:val="22"/>
          <w:szCs w:val="22"/>
        </w:rPr>
        <w:object w:dxaOrig="1120" w:dyaOrig="360" w14:anchorId="6DA16F9D">
          <v:shape id="_x0000_i1064" type="#_x0000_t75" style="width:56.25pt;height:19.5pt" o:ole="">
            <v:imagedata r:id="rId104" o:title=""/>
          </v:shape>
          <o:OLEObject Type="Embed" ProgID="Equation.DSMT4" ShapeID="_x0000_i1064" DrawAspect="Content" ObjectID="_1507647984" r:id="rId105"/>
        </w:object>
      </w:r>
      <w:r w:rsidRPr="001C5060">
        <w:rPr>
          <w:rFonts w:ascii="Arial" w:hAnsi="Arial" w:cs="Arial"/>
          <w:position w:val="-10"/>
          <w:sz w:val="22"/>
          <w:szCs w:val="22"/>
        </w:rPr>
        <w:t xml:space="preserve">                                                                    </w:t>
      </w:r>
      <w:r w:rsidRPr="001C5060">
        <w:rPr>
          <w:rFonts w:ascii="Arial" w:hAnsi="Arial" w:cs="Arial"/>
          <w:szCs w:val="22"/>
        </w:rPr>
        <w:t>(D4.17)</w:t>
      </w:r>
    </w:p>
    <w:p w14:paraId="6699B5A7" w14:textId="77777777" w:rsidR="0014568A" w:rsidRPr="001C5060" w:rsidRDefault="0014568A" w:rsidP="0014568A">
      <w:pPr>
        <w:rPr>
          <w:rFonts w:ascii="Arial" w:hAnsi="Arial" w:cs="Arial"/>
          <w:sz w:val="22"/>
          <w:szCs w:val="22"/>
          <w:lang w:val="it-IT"/>
        </w:rPr>
      </w:pPr>
    </w:p>
    <w:p w14:paraId="31DAABB3"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Example PDFs for WSSE in the faulted (zero-mean PR) and in the faulted cases are shown in Figure D4.1:</w:t>
      </w:r>
    </w:p>
    <w:p w14:paraId="2CF9B850" w14:textId="77777777" w:rsidR="0014568A" w:rsidRPr="001C5060" w:rsidRDefault="0014568A" w:rsidP="0014568A">
      <w:pPr>
        <w:rPr>
          <w:rFonts w:ascii="Arial" w:hAnsi="Arial" w:cs="Arial"/>
          <w:color w:val="000000" w:themeColor="text1"/>
          <w:lang w:val="it-IT"/>
        </w:rPr>
      </w:pPr>
    </w:p>
    <w:p w14:paraId="03209714" w14:textId="77777777" w:rsidR="0014568A" w:rsidRPr="001C5060" w:rsidRDefault="0014568A" w:rsidP="0014568A">
      <w:pPr>
        <w:keepNext/>
        <w:jc w:val="center"/>
        <w:rPr>
          <w:rFonts w:ascii="Arial" w:hAnsi="Arial" w:cs="Arial"/>
          <w:sz w:val="22"/>
          <w:szCs w:val="22"/>
        </w:rPr>
      </w:pPr>
      <w:r w:rsidRPr="001C5060">
        <w:rPr>
          <w:rFonts w:ascii="Arial" w:hAnsi="Arial" w:cs="Arial"/>
          <w:noProof/>
          <w:sz w:val="22"/>
          <w:szCs w:val="22"/>
          <w:lang w:val="fr-FR" w:eastAsia="fr-FR"/>
        </w:rPr>
        <w:drawing>
          <wp:inline distT="0" distB="0" distL="0" distR="0" wp14:anchorId="6543D0DF" wp14:editId="75B0D825">
            <wp:extent cx="5915221" cy="3620204"/>
            <wp:effectExtent l="19050" t="19050" r="28379" b="18346"/>
            <wp:docPr id="20" name="Picture 8" descr="RICC PD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C PDFs.png"/>
                    <pic:cNvPicPr/>
                  </pic:nvPicPr>
                  <pic:blipFill>
                    <a:blip r:embed="rId106" cstate="print"/>
                    <a:stretch>
                      <a:fillRect/>
                    </a:stretch>
                  </pic:blipFill>
                  <pic:spPr>
                    <a:xfrm>
                      <a:off x="0" y="0"/>
                      <a:ext cx="5917838" cy="3621805"/>
                    </a:xfrm>
                    <a:prstGeom prst="rect">
                      <a:avLst/>
                    </a:prstGeom>
                    <a:ln>
                      <a:solidFill>
                        <a:schemeClr val="accent1"/>
                      </a:solidFill>
                    </a:ln>
                  </pic:spPr>
                </pic:pic>
              </a:graphicData>
            </a:graphic>
          </wp:inline>
        </w:drawing>
      </w:r>
    </w:p>
    <w:p w14:paraId="14508EB8" w14:textId="77777777" w:rsidR="0014568A" w:rsidRPr="001C5060" w:rsidRDefault="0014568A" w:rsidP="0014568A">
      <w:pPr>
        <w:pStyle w:val="Lgende"/>
        <w:rPr>
          <w:rFonts w:ascii="Arial" w:hAnsi="Arial" w:cs="Arial"/>
          <w:sz w:val="22"/>
          <w:szCs w:val="22"/>
          <w:lang w:val="it-IT"/>
        </w:rPr>
      </w:pPr>
      <w:bookmarkStart w:id="140" w:name="_Ref345930973"/>
      <w:r w:rsidRPr="00DF2085">
        <w:rPr>
          <w:rFonts w:ascii="Arial" w:hAnsi="Arial" w:cs="Arial"/>
          <w:sz w:val="22"/>
          <w:szCs w:val="22"/>
        </w:rPr>
        <w:t>Figure</w:t>
      </w:r>
      <w:bookmarkEnd w:id="140"/>
      <w:r w:rsidRPr="00DF2085">
        <w:rPr>
          <w:rFonts w:ascii="Arial" w:hAnsi="Arial" w:cs="Arial"/>
          <w:sz w:val="22"/>
          <w:szCs w:val="22"/>
        </w:rPr>
        <w:t xml:space="preserve"> D.1</w:t>
      </w:r>
      <w:r w:rsidRPr="001C5060">
        <w:rPr>
          <w:rFonts w:ascii="Arial" w:hAnsi="Arial" w:cs="Arial"/>
          <w:sz w:val="22"/>
          <w:szCs w:val="22"/>
        </w:rPr>
        <w:t xml:space="preserve"> – WSSE PDFs for un-faulted (Chi-Squared) and faulted (non-central Chi-Squared) </w:t>
      </w:r>
      <w:proofErr w:type="spellStart"/>
      <w:r w:rsidRPr="001C5060">
        <w:rPr>
          <w:rFonts w:ascii="Arial" w:hAnsi="Arial" w:cs="Arial"/>
          <w:sz w:val="22"/>
          <w:szCs w:val="22"/>
        </w:rPr>
        <w:t>pseudorange</w:t>
      </w:r>
      <w:proofErr w:type="spellEnd"/>
      <w:r w:rsidRPr="001C5060">
        <w:rPr>
          <w:rFonts w:ascii="Arial" w:hAnsi="Arial" w:cs="Arial"/>
          <w:sz w:val="22"/>
          <w:szCs w:val="22"/>
        </w:rPr>
        <w:t xml:space="preserve"> observations</w:t>
      </w:r>
    </w:p>
    <w:p w14:paraId="717FE204" w14:textId="77777777" w:rsidR="0014568A" w:rsidRPr="001C5060" w:rsidRDefault="0014568A" w:rsidP="0014568A">
      <w:pPr>
        <w:rPr>
          <w:rFonts w:ascii="Arial" w:hAnsi="Arial" w:cs="Arial"/>
          <w:sz w:val="22"/>
          <w:szCs w:val="22"/>
          <w:lang w:val="it-IT"/>
        </w:rPr>
      </w:pPr>
    </w:p>
    <w:p w14:paraId="520E94A2"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We define a threshold value based on Probabilty of False Alarm (P</w:t>
      </w:r>
      <w:r w:rsidRPr="001C5060">
        <w:rPr>
          <w:rFonts w:ascii="Arial" w:hAnsi="Arial" w:cs="Arial"/>
          <w:color w:val="000000" w:themeColor="text1"/>
          <w:vertAlign w:val="subscript"/>
          <w:lang w:val="it-IT"/>
        </w:rPr>
        <w:t>FA</w:t>
      </w:r>
      <w:r w:rsidRPr="001C5060">
        <w:rPr>
          <w:rFonts w:ascii="Arial" w:hAnsi="Arial" w:cs="Arial"/>
          <w:color w:val="000000" w:themeColor="text1"/>
          <w:lang w:val="it-IT"/>
        </w:rPr>
        <w:t xml:space="preserve">) of 0.01%. If WSSE is above this limit we assume an error has occured in one of the PR observations and the user is alerted within 10 seconds. If it is below this then all PR values are accepted, pending the verification of the fault-detection algorithm (Step 2). If an error is detected, it may be possible to identify which measurement </w:t>
      </w:r>
      <w:r w:rsidRPr="001C5060">
        <w:rPr>
          <w:rFonts w:ascii="Arial" w:hAnsi="Arial" w:cs="Arial"/>
          <w:color w:val="000000" w:themeColor="text1"/>
          <w:lang w:val="it-IT"/>
        </w:rPr>
        <w:lastRenderedPageBreak/>
        <w:t>is faulted by rejecting the observations one-by-one, re-computing the AP and re-testing the residuals, this is Fault Detection with Exclusion (FDE).</w:t>
      </w:r>
    </w:p>
    <w:p w14:paraId="1468FB52" w14:textId="77777777" w:rsidR="0014568A" w:rsidRPr="001C5060" w:rsidRDefault="0014568A" w:rsidP="0014568A">
      <w:pPr>
        <w:rPr>
          <w:rFonts w:ascii="Arial" w:hAnsi="Arial" w:cs="Arial"/>
          <w:sz w:val="22"/>
          <w:szCs w:val="22"/>
          <w:lang w:val="it-IT"/>
        </w:rPr>
      </w:pPr>
    </w:p>
    <w:p w14:paraId="1A7E44EB" w14:textId="77777777" w:rsidR="0014568A" w:rsidRPr="001C5060" w:rsidRDefault="0014568A" w:rsidP="0014568A">
      <w:pPr>
        <w:rPr>
          <w:rFonts w:ascii="Arial" w:hAnsi="Arial" w:cs="Arial"/>
          <w:sz w:val="22"/>
          <w:szCs w:val="22"/>
          <w:lang w:val="it-IT"/>
        </w:rPr>
      </w:pPr>
    </w:p>
    <w:p w14:paraId="7926B3D3" w14:textId="77777777" w:rsidR="0014568A" w:rsidRPr="001C5060" w:rsidRDefault="0014568A" w:rsidP="0014568A">
      <w:pPr>
        <w:rPr>
          <w:rFonts w:ascii="Arial" w:hAnsi="Arial" w:cs="Arial"/>
          <w:sz w:val="22"/>
          <w:szCs w:val="22"/>
          <w:lang w:val="it-IT"/>
        </w:rPr>
      </w:pPr>
    </w:p>
    <w:p w14:paraId="5CCD984B" w14:textId="77777777" w:rsidR="0014568A" w:rsidRPr="001C5060" w:rsidRDefault="0014568A" w:rsidP="0014568A">
      <w:pPr>
        <w:rPr>
          <w:rFonts w:ascii="Arial" w:hAnsi="Arial" w:cs="Arial"/>
          <w:sz w:val="22"/>
          <w:szCs w:val="22"/>
          <w:lang w:val="it-IT"/>
        </w:rPr>
      </w:pPr>
    </w:p>
    <w:p w14:paraId="56584BCA" w14:textId="77777777" w:rsidR="0014568A" w:rsidRPr="001C5060" w:rsidRDefault="0014568A" w:rsidP="0014568A">
      <w:pPr>
        <w:rPr>
          <w:rFonts w:ascii="Arial" w:hAnsi="Arial" w:cs="Arial"/>
          <w:sz w:val="22"/>
          <w:szCs w:val="22"/>
          <w:lang w:val="it-IT"/>
        </w:rPr>
      </w:pPr>
    </w:p>
    <w:p w14:paraId="1460565B" w14:textId="77777777" w:rsidR="0014568A" w:rsidRPr="001C5060" w:rsidRDefault="0014568A" w:rsidP="0014568A">
      <w:pPr>
        <w:autoSpaceDE w:val="0"/>
        <w:autoSpaceDN w:val="0"/>
        <w:adjustRightInd w:val="0"/>
        <w:rPr>
          <w:rFonts w:ascii="Arial" w:hAnsi="Arial" w:cs="Arial"/>
          <w:b/>
          <w:iCs/>
          <w:lang w:val="it-IT"/>
        </w:rPr>
      </w:pPr>
      <w:r w:rsidRPr="001C5060">
        <w:rPr>
          <w:rFonts w:ascii="Arial" w:hAnsi="Arial" w:cs="Arial"/>
          <w:b/>
          <w:iCs/>
          <w:lang w:val="it-IT"/>
        </w:rPr>
        <w:t>Step 2 – Check Fault-Detection Integrity</w:t>
      </w:r>
    </w:p>
    <w:p w14:paraId="4EDDAFF5" w14:textId="77777777" w:rsidR="0014568A" w:rsidRPr="001C5060" w:rsidRDefault="0014568A" w:rsidP="0014568A">
      <w:pPr>
        <w:rPr>
          <w:rFonts w:ascii="Arial" w:hAnsi="Arial" w:cs="Arial"/>
          <w:sz w:val="22"/>
          <w:szCs w:val="22"/>
          <w:lang w:val="it-IT"/>
        </w:rPr>
      </w:pPr>
    </w:p>
    <w:p w14:paraId="29B42E1C" w14:textId="77777777" w:rsidR="0014568A" w:rsidRPr="001C5060" w:rsidRDefault="0014568A" w:rsidP="0014568A">
      <w:pPr>
        <w:pStyle w:val="MTDisplayEquation"/>
        <w:jc w:val="both"/>
        <w:rPr>
          <w:rFonts w:ascii="Arial" w:hAnsi="Arial" w:cs="Arial"/>
          <w:color w:val="000000" w:themeColor="text1"/>
        </w:rPr>
      </w:pPr>
      <w:r w:rsidRPr="00DF2085">
        <w:rPr>
          <w:rFonts w:ascii="Arial" w:hAnsi="Arial" w:cs="Arial"/>
          <w:color w:val="000000" w:themeColor="text1"/>
        </w:rPr>
        <w:t xml:space="preserve">To be sure that our Test-Statistic is a reliable method of locating </w:t>
      </w:r>
      <w:r w:rsidRPr="001C5060">
        <w:rPr>
          <w:rFonts w:ascii="Arial" w:hAnsi="Arial" w:cs="Arial"/>
          <w:color w:val="000000" w:themeColor="text1"/>
        </w:rPr>
        <w:t>faults, we must also ensure the Integrity of our test. This is done by calculating the Probability of Missed Deteciton (PMD) on the faulted PDF as shown in Figure D4.1</w:t>
      </w:r>
      <w:r w:rsidRPr="001C5060">
        <w:rPr>
          <w:rFonts w:ascii="Arial" w:hAnsi="Arial" w:cs="Arial"/>
          <w:color w:val="000000" w:themeColor="text1"/>
        </w:rPr>
        <w:fldChar w:fldCharType="begin"/>
      </w:r>
      <w:r w:rsidRPr="001C5060">
        <w:rPr>
          <w:rFonts w:ascii="Arial" w:hAnsi="Arial" w:cs="Arial"/>
          <w:color w:val="000000" w:themeColor="text1"/>
        </w:rPr>
        <w:instrText xml:space="preserve"> REF _Ref345930973 \h  \* MERGEFORMAT </w:instrText>
      </w:r>
      <w:r w:rsidRPr="001C5060">
        <w:rPr>
          <w:rFonts w:ascii="Arial" w:hAnsi="Arial" w:cs="Arial"/>
          <w:color w:val="000000" w:themeColor="text1"/>
        </w:rPr>
      </w:r>
      <w:r w:rsidRPr="001C5060">
        <w:rPr>
          <w:rFonts w:ascii="Arial" w:hAnsi="Arial" w:cs="Arial"/>
          <w:color w:val="000000" w:themeColor="text1"/>
        </w:rPr>
        <w:fldChar w:fldCharType="end"/>
      </w:r>
      <w:r w:rsidRPr="001C5060">
        <w:rPr>
          <w:rFonts w:ascii="Arial" w:hAnsi="Arial" w:cs="Arial"/>
          <w:color w:val="000000" w:themeColor="text1"/>
        </w:rPr>
        <w:t xml:space="preserve">. We have to be sure that, for any fault large enough to cause a hazardously inaccurate position-fix (accuracy &gt; HAL), the PMD must be sufficiently low to provide the required Integrity. </w:t>
      </w:r>
    </w:p>
    <w:p w14:paraId="0059B56D" w14:textId="77777777" w:rsidR="0014568A" w:rsidRPr="001C5060" w:rsidRDefault="0014568A" w:rsidP="0014568A">
      <w:pPr>
        <w:pStyle w:val="MTDisplayEquation"/>
        <w:rPr>
          <w:rFonts w:ascii="Arial" w:hAnsi="Arial" w:cs="Arial"/>
          <w:color w:val="000000" w:themeColor="text1"/>
        </w:rPr>
      </w:pPr>
    </w:p>
    <w:p w14:paraId="0C91D47E" w14:textId="77777777" w:rsidR="0014568A" w:rsidRPr="001C5060" w:rsidRDefault="0014568A" w:rsidP="0014568A">
      <w:pPr>
        <w:pStyle w:val="MTDisplayEquation"/>
        <w:rPr>
          <w:rFonts w:ascii="Arial" w:hAnsi="Arial" w:cs="Arial"/>
          <w:color w:val="000000" w:themeColor="text1"/>
        </w:rPr>
      </w:pPr>
      <w:r w:rsidRPr="001C5060">
        <w:rPr>
          <w:rFonts w:ascii="Arial" w:hAnsi="Arial" w:cs="Arial"/>
          <w:color w:val="000000" w:themeColor="text1"/>
        </w:rPr>
        <w:t>This is done in several steps:</w:t>
      </w:r>
    </w:p>
    <w:p w14:paraId="51919A99" w14:textId="77777777" w:rsidR="0014568A" w:rsidRPr="001C5060" w:rsidRDefault="0014568A" w:rsidP="0014568A">
      <w:pPr>
        <w:rPr>
          <w:rFonts w:ascii="Arial" w:hAnsi="Arial" w:cs="Arial"/>
          <w:sz w:val="22"/>
          <w:szCs w:val="22"/>
          <w:lang w:val="it-IT"/>
        </w:rPr>
      </w:pPr>
    </w:p>
    <w:p w14:paraId="59E4C9F8"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The amount of PR error needed on each signal to push the position-fix beyond the HAL is found</w:t>
      </w:r>
    </w:p>
    <w:p w14:paraId="39251D50"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 xml:space="preserve">The Faulted PDF (as shown in </w:t>
      </w:r>
      <w:r w:rsidRPr="001C5060">
        <w:rPr>
          <w:rFonts w:ascii="Arial" w:hAnsi="Arial" w:cs="Arial"/>
          <w:color w:val="000000" w:themeColor="text1"/>
        </w:rPr>
        <w:t>Figure D4.1</w:t>
      </w:r>
      <w:r w:rsidRPr="001C5060">
        <w:rPr>
          <w:rFonts w:ascii="Arial" w:hAnsi="Arial" w:cs="Arial"/>
          <w:color w:val="000000" w:themeColor="text1"/>
          <w:lang w:val="it-IT"/>
        </w:rPr>
        <w:t>) for this case is integrated from zero to the Threshold value to give P</w:t>
      </w:r>
      <w:r w:rsidRPr="001C5060">
        <w:rPr>
          <w:rFonts w:ascii="Arial" w:hAnsi="Arial" w:cs="Arial"/>
          <w:color w:val="000000" w:themeColor="text1"/>
          <w:vertAlign w:val="subscript"/>
          <w:lang w:val="it-IT"/>
        </w:rPr>
        <w:t>MD</w:t>
      </w:r>
    </w:p>
    <w:p w14:paraId="5FE26751"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The probability of this fault actually occuring is calculated to give P</w:t>
      </w:r>
      <w:r w:rsidRPr="001C5060">
        <w:rPr>
          <w:rFonts w:ascii="Arial" w:hAnsi="Arial" w:cs="Arial"/>
          <w:color w:val="000000" w:themeColor="text1"/>
          <w:vertAlign w:val="subscript"/>
          <w:lang w:val="it-IT"/>
        </w:rPr>
        <w:t>Err</w:t>
      </w:r>
    </w:p>
    <w:p w14:paraId="0BA285CA"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The Integrity of the monitor is found by summing across all possible combinations of PR faults</w:t>
      </w:r>
    </w:p>
    <w:p w14:paraId="74F3576B" w14:textId="77777777" w:rsidR="0014568A" w:rsidRPr="001C5060" w:rsidRDefault="0014568A" w:rsidP="0014568A">
      <w:pPr>
        <w:rPr>
          <w:rFonts w:ascii="Arial" w:hAnsi="Arial" w:cs="Arial"/>
          <w:sz w:val="22"/>
          <w:szCs w:val="22"/>
          <w:lang w:val="it-IT"/>
        </w:rPr>
      </w:pPr>
    </w:p>
    <w:p w14:paraId="366D9730"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If the probability of Hazardously Misleading Information is calculated to be below the Integrity Level for the application, then the fault-detection algorithm is said to have ‘passed’ and we proceed to Step 3.</w:t>
      </w:r>
    </w:p>
    <w:p w14:paraId="254DD4E5" w14:textId="77777777" w:rsidR="0014568A" w:rsidRPr="001C5060" w:rsidRDefault="0014568A" w:rsidP="0014568A">
      <w:pPr>
        <w:rPr>
          <w:rFonts w:ascii="Arial" w:hAnsi="Arial" w:cs="Arial"/>
          <w:color w:val="000000" w:themeColor="text1"/>
          <w:lang w:val="it-IT"/>
        </w:rPr>
      </w:pPr>
    </w:p>
    <w:p w14:paraId="35ED2178"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For each eLoran signal in turn, the amount of PR error needed for hazardous position-fixing is found using the K matrix:</w:t>
      </w:r>
    </w:p>
    <w:p w14:paraId="6529CEFC" w14:textId="77777777" w:rsidR="0014568A" w:rsidRPr="001C5060" w:rsidRDefault="0014568A" w:rsidP="0014568A">
      <w:pPr>
        <w:rPr>
          <w:rFonts w:ascii="Arial" w:hAnsi="Arial" w:cs="Arial"/>
          <w:sz w:val="22"/>
          <w:szCs w:val="22"/>
          <w:lang w:val="it-IT"/>
        </w:rPr>
      </w:pPr>
    </w:p>
    <w:p w14:paraId="0FF683F3" w14:textId="77777777" w:rsidR="0014568A" w:rsidRPr="001C5060" w:rsidRDefault="0014568A" w:rsidP="0014568A">
      <w:pPr>
        <w:pStyle w:val="MTDisplayEquation"/>
        <w:rPr>
          <w:rFonts w:ascii="Arial" w:hAnsi="Arial" w:cs="Arial"/>
        </w:rPr>
      </w:pPr>
      <w:r w:rsidRPr="001C5060">
        <w:rPr>
          <w:rFonts w:ascii="Arial" w:hAnsi="Arial" w:cs="Arial"/>
          <w:position w:val="-12"/>
        </w:rPr>
        <w:tab/>
      </w:r>
      <w:r w:rsidRPr="001C5060">
        <w:rPr>
          <w:rFonts w:ascii="Arial" w:hAnsi="Arial" w:cs="Arial"/>
          <w:position w:val="-12"/>
        </w:rPr>
        <w:object w:dxaOrig="900" w:dyaOrig="360" w14:anchorId="1C60FB2E">
          <v:shape id="_x0000_i1065" type="#_x0000_t75" style="width:45pt;height:19.5pt" o:ole="">
            <v:imagedata r:id="rId107" o:title=""/>
          </v:shape>
          <o:OLEObject Type="Embed" ProgID="Equation.DSMT4" ShapeID="_x0000_i1065" DrawAspect="Content" ObjectID="_1507647985" r:id="rId108"/>
        </w:object>
      </w:r>
      <w:r w:rsidRPr="001C5060">
        <w:rPr>
          <w:rFonts w:ascii="Arial" w:hAnsi="Arial" w:cs="Arial"/>
          <w:position w:val="-12"/>
        </w:rPr>
        <w:t xml:space="preserve">                                                                    </w:t>
      </w:r>
      <w:r w:rsidRPr="001C5060">
        <w:rPr>
          <w:rFonts w:ascii="Arial" w:hAnsi="Arial" w:cs="Arial"/>
          <w:sz w:val="26"/>
        </w:rPr>
        <w:t>(D4.18)</w:t>
      </w:r>
    </w:p>
    <w:p w14:paraId="7F30B20D" w14:textId="77777777" w:rsidR="0014568A" w:rsidRPr="001C5060" w:rsidRDefault="0014568A" w:rsidP="0014568A">
      <w:pPr>
        <w:rPr>
          <w:rFonts w:ascii="Arial" w:hAnsi="Arial" w:cs="Arial"/>
          <w:sz w:val="22"/>
          <w:szCs w:val="22"/>
          <w:lang w:val="it-IT"/>
        </w:rPr>
      </w:pPr>
    </w:p>
    <w:p w14:paraId="0A2BA672"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The root-sum-square of the first two rows of K indicate how much position-bias is introduced for every meter of pseudorange error. By dividing the HAL by this we get an accuracy-limit on each pseudorange. This is the amount of error which (independent of any other pseudorange error or bias) would push the solution beyond the HAL, so is unacceptable in and of itself.</w:t>
      </w:r>
    </w:p>
    <w:p w14:paraId="479D117F" w14:textId="77777777" w:rsidR="0014568A" w:rsidRPr="001C5060" w:rsidRDefault="0014568A" w:rsidP="0014568A">
      <w:pPr>
        <w:rPr>
          <w:rFonts w:ascii="Arial" w:hAnsi="Arial" w:cs="Arial"/>
          <w:sz w:val="22"/>
          <w:szCs w:val="22"/>
          <w:lang w:val="it-IT"/>
        </w:rPr>
      </w:pPr>
    </w:p>
    <w:p w14:paraId="6FB503CF" w14:textId="77777777" w:rsidR="0014568A" w:rsidRPr="001C5060" w:rsidRDefault="0014568A" w:rsidP="0014568A">
      <w:pPr>
        <w:pStyle w:val="MTDisplayEquation"/>
        <w:rPr>
          <w:rFonts w:ascii="Arial" w:hAnsi="Arial" w:cs="Arial"/>
        </w:rPr>
      </w:pPr>
      <w:r w:rsidRPr="001C5060">
        <w:rPr>
          <w:rFonts w:ascii="Arial" w:hAnsi="Arial" w:cs="Arial"/>
          <w:position w:val="-38"/>
        </w:rPr>
        <w:tab/>
      </w:r>
      <w:r w:rsidRPr="001C5060">
        <w:rPr>
          <w:rFonts w:ascii="Arial" w:hAnsi="Arial" w:cs="Arial"/>
          <w:position w:val="-38"/>
        </w:rPr>
        <w:object w:dxaOrig="2180" w:dyaOrig="760" w14:anchorId="4F90D160">
          <v:shape id="_x0000_i1066" type="#_x0000_t75" style="width:108.75pt;height:38.25pt" o:ole="">
            <v:imagedata r:id="rId109" o:title=""/>
          </v:shape>
          <o:OLEObject Type="Embed" ProgID="Equation.DSMT4" ShapeID="_x0000_i1066" DrawAspect="Content" ObjectID="_1507647986" r:id="rId110"/>
        </w:object>
      </w:r>
      <w:r w:rsidRPr="001C5060">
        <w:rPr>
          <w:rFonts w:ascii="Arial" w:hAnsi="Arial" w:cs="Arial"/>
          <w:position w:val="-38"/>
        </w:rPr>
        <w:t xml:space="preserve">                                                   </w:t>
      </w:r>
      <w:r w:rsidRPr="001C5060">
        <w:rPr>
          <w:rFonts w:ascii="Arial" w:hAnsi="Arial" w:cs="Arial"/>
          <w:sz w:val="26"/>
        </w:rPr>
        <w:t>(D4.19)</w:t>
      </w:r>
    </w:p>
    <w:p w14:paraId="0E6011C4" w14:textId="77777777" w:rsidR="0014568A" w:rsidRPr="00DF2085" w:rsidRDefault="0014568A" w:rsidP="0014568A">
      <w:pPr>
        <w:pStyle w:val="MTDisplayEquation"/>
        <w:rPr>
          <w:rFonts w:ascii="Arial" w:hAnsi="Arial" w:cs="Arial"/>
        </w:rPr>
      </w:pPr>
    </w:p>
    <w:p w14:paraId="16963F88" w14:textId="77777777" w:rsidR="0014568A" w:rsidRPr="001C5060" w:rsidRDefault="0014568A" w:rsidP="0014568A">
      <w:pPr>
        <w:pStyle w:val="MTDisplayEquation"/>
        <w:rPr>
          <w:rFonts w:ascii="Arial" w:hAnsi="Arial" w:cs="Arial"/>
        </w:rPr>
      </w:pPr>
      <w:r w:rsidRPr="001C5060">
        <w:rPr>
          <w:rFonts w:ascii="Arial" w:hAnsi="Arial" w:cs="Arial"/>
        </w:rPr>
        <w:t>The vector of PR biases (μ) is given as being identically zero, with the i</w:t>
      </w:r>
      <w:r w:rsidRPr="001C5060">
        <w:rPr>
          <w:rFonts w:ascii="Arial" w:hAnsi="Arial" w:cs="Arial"/>
          <w:vertAlign w:val="superscript"/>
        </w:rPr>
        <w:t>th</w:t>
      </w:r>
      <w:r w:rsidRPr="001C5060">
        <w:rPr>
          <w:rFonts w:ascii="Arial" w:hAnsi="Arial" w:cs="Arial"/>
        </w:rPr>
        <w:t xml:space="preserve"> entry equal to </w:t>
      </w:r>
      <m:oMath>
        <m:sSub>
          <m:sSubPr>
            <m:ctrlPr>
              <w:rPr>
                <w:rFonts w:ascii="Cambria Math" w:hAnsi="Cambria Math" w:cs="Arial"/>
                <w:i/>
              </w:rPr>
            </m:ctrlPr>
          </m:sSubPr>
          <m:e>
            <m:r>
              <w:rPr>
                <w:rFonts w:ascii="Cambria Math" w:hAnsi="Cambria Math" w:cs="Arial"/>
              </w:rPr>
              <m:t>y</m:t>
            </m:r>
          </m:e>
          <m:sub>
            <m:r>
              <w:rPr>
                <w:rFonts w:ascii="Cambria Math" w:hAnsi="Cambria Math" w:cs="Arial"/>
              </w:rPr>
              <m:t>lim</m:t>
            </m:r>
          </m:sub>
        </m:sSub>
      </m:oMath>
      <w:r w:rsidRPr="001C5060">
        <w:rPr>
          <w:rFonts w:ascii="Arial" w:hAnsi="Arial" w:cs="Arial"/>
        </w:rPr>
        <w:t xml:space="preserve">. The non-centrality parameter of the faulted case is given by (D4.17). </w:t>
      </w:r>
    </w:p>
    <w:p w14:paraId="1D100825" w14:textId="77777777" w:rsidR="0014568A" w:rsidRPr="001C5060" w:rsidRDefault="0014568A" w:rsidP="0014568A">
      <w:pPr>
        <w:pStyle w:val="MTDisplayEquation"/>
        <w:rPr>
          <w:rFonts w:ascii="Arial" w:hAnsi="Arial" w:cs="Arial"/>
        </w:rPr>
      </w:pPr>
    </w:p>
    <w:p w14:paraId="0B152EB7" w14:textId="77777777" w:rsidR="0014568A" w:rsidRPr="001C5060" w:rsidRDefault="0014568A" w:rsidP="0014568A">
      <w:pPr>
        <w:pStyle w:val="MTDisplayEquation"/>
        <w:rPr>
          <w:rFonts w:ascii="Arial" w:hAnsi="Arial" w:cs="Arial"/>
        </w:rPr>
      </w:pPr>
    </w:p>
    <w:p w14:paraId="46ADC998" w14:textId="77777777" w:rsidR="0014568A" w:rsidRPr="001C5060" w:rsidRDefault="0014568A" w:rsidP="0014568A">
      <w:pPr>
        <w:pStyle w:val="MTDisplayEquation"/>
        <w:rPr>
          <w:rFonts w:ascii="Arial" w:hAnsi="Arial" w:cs="Arial"/>
        </w:rPr>
      </w:pPr>
      <w:r w:rsidRPr="001C5060">
        <w:rPr>
          <w:rFonts w:ascii="Arial" w:hAnsi="Arial" w:cs="Arial"/>
        </w:rPr>
        <w:t>We find P</w:t>
      </w:r>
      <w:r w:rsidRPr="001C5060">
        <w:rPr>
          <w:rFonts w:ascii="Arial" w:hAnsi="Arial" w:cs="Arial"/>
          <w:vertAlign w:val="subscript"/>
        </w:rPr>
        <w:t>MD</w:t>
      </w:r>
      <w:r w:rsidRPr="001C5060">
        <w:rPr>
          <w:rFonts w:ascii="Arial" w:hAnsi="Arial" w:cs="Arial"/>
        </w:rPr>
        <w:t xml:space="preserve"> by integration:</w:t>
      </w:r>
    </w:p>
    <w:p w14:paraId="141B9F04" w14:textId="77777777" w:rsidR="0014568A" w:rsidRPr="001C5060" w:rsidRDefault="0014568A" w:rsidP="0014568A">
      <w:pPr>
        <w:rPr>
          <w:rFonts w:ascii="Arial" w:hAnsi="Arial" w:cs="Arial"/>
          <w:lang w:val="it-IT"/>
        </w:rPr>
      </w:pPr>
    </w:p>
    <w:p w14:paraId="02B02B48"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1620" w:dyaOrig="740" w14:anchorId="01BD3C86">
          <v:shape id="_x0000_i1067" type="#_x0000_t75" style="width:81pt;height:37.5pt" o:ole="">
            <v:imagedata r:id="rId111" o:title=""/>
          </v:shape>
          <o:OLEObject Type="Embed" ProgID="Equation.DSMT4" ShapeID="_x0000_i1067" DrawAspect="Content" ObjectID="_1507647987" r:id="rId112"/>
        </w:object>
      </w:r>
      <w:r w:rsidRPr="001C5060">
        <w:rPr>
          <w:rFonts w:ascii="Arial" w:hAnsi="Arial" w:cs="Arial"/>
          <w:position w:val="-32"/>
        </w:rPr>
        <w:t xml:space="preserve">                                                     </w:t>
      </w:r>
      <w:r w:rsidRPr="001C5060">
        <w:rPr>
          <w:rFonts w:ascii="Arial" w:hAnsi="Arial" w:cs="Arial"/>
          <w:sz w:val="26"/>
        </w:rPr>
        <w:t>(D4.20)</w:t>
      </w:r>
    </w:p>
    <w:p w14:paraId="3B791FEE" w14:textId="77777777" w:rsidR="0014568A" w:rsidRPr="001C5060" w:rsidRDefault="0014568A" w:rsidP="0014568A">
      <w:pPr>
        <w:rPr>
          <w:rFonts w:ascii="Arial" w:hAnsi="Arial" w:cs="Arial"/>
          <w:color w:val="000000" w:themeColor="text1"/>
          <w:lang w:val="it-IT"/>
        </w:rPr>
      </w:pPr>
    </w:p>
    <w:p w14:paraId="30CABED6"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Χ</w:t>
      </w:r>
      <w:r w:rsidRPr="001C5060">
        <w:rPr>
          <w:rFonts w:ascii="Arial" w:hAnsi="Arial" w:cs="Arial"/>
          <w:color w:val="000000" w:themeColor="text1"/>
          <w:vertAlign w:val="superscript"/>
          <w:lang w:val="it-IT"/>
        </w:rPr>
        <w:t>2</w:t>
      </w:r>
      <w:r w:rsidRPr="001C5060">
        <w:rPr>
          <w:rFonts w:ascii="Arial" w:hAnsi="Arial" w:cs="Arial"/>
          <w:color w:val="000000" w:themeColor="text1"/>
          <w:vertAlign w:val="subscript"/>
          <w:lang w:val="it-IT"/>
        </w:rPr>
        <w:t>(n,m)</w:t>
      </w:r>
      <w:r w:rsidRPr="001C5060">
        <w:rPr>
          <w:rFonts w:ascii="Arial" w:hAnsi="Arial" w:cs="Arial"/>
          <w:color w:val="000000" w:themeColor="text1"/>
          <w:lang w:val="it-IT"/>
        </w:rPr>
        <w:t xml:space="preserve"> is the non-central Chi-Squared distribution with n degrees of freedom and non-centrality parameter m. Its integral is given as an infinite sum of regular Chi-Squared variables.</w:t>
      </w:r>
    </w:p>
    <w:p w14:paraId="6D07EC42" w14:textId="77777777" w:rsidR="0014568A" w:rsidRPr="001C5060" w:rsidRDefault="0014568A" w:rsidP="0014568A">
      <w:pPr>
        <w:rPr>
          <w:rFonts w:ascii="Arial" w:hAnsi="Arial" w:cs="Arial"/>
          <w:color w:val="000000" w:themeColor="text1"/>
          <w:lang w:val="it-IT"/>
        </w:rPr>
      </w:pPr>
    </w:p>
    <w:p w14:paraId="63FF9BFB"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2659" w:dyaOrig="800" w14:anchorId="53C7A2B1">
          <v:shape id="_x0000_i1068" type="#_x0000_t75" style="width:132pt;height:40.5pt" o:ole="">
            <v:imagedata r:id="rId113" o:title=""/>
          </v:shape>
          <o:OLEObject Type="Embed" ProgID="Equation.DSMT4" ShapeID="_x0000_i1068" DrawAspect="Content" ObjectID="_1507647988" r:id="rId114"/>
        </w:object>
      </w:r>
      <w:r w:rsidRPr="001C5060">
        <w:rPr>
          <w:rFonts w:ascii="Arial" w:hAnsi="Arial" w:cs="Arial"/>
          <w:position w:val="-32"/>
        </w:rPr>
        <w:t xml:space="preserve">                                        </w:t>
      </w:r>
      <w:r w:rsidRPr="001C5060">
        <w:rPr>
          <w:rFonts w:ascii="Arial" w:hAnsi="Arial" w:cs="Arial"/>
          <w:sz w:val="26"/>
        </w:rPr>
        <w:t>(D4.21)</w:t>
      </w:r>
    </w:p>
    <w:p w14:paraId="600FDDB3" w14:textId="77777777" w:rsidR="0014568A" w:rsidRPr="001C5060" w:rsidRDefault="0014568A" w:rsidP="0014568A">
      <w:pPr>
        <w:rPr>
          <w:rFonts w:ascii="Arial" w:hAnsi="Arial" w:cs="Arial"/>
          <w:color w:val="000000" w:themeColor="text1"/>
          <w:lang w:val="it-IT"/>
        </w:rPr>
      </w:pPr>
    </w:p>
    <w:p w14:paraId="5BB8FCFC"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This can be approximated by summing over only the first few dozen values of i, as the denominator factorial i makes sucessive terms in the sum tend to zero very rapidly once i is greater than λ/2. The chi-squared integral is given in terms of Gamma Functions and also rapidly approches zero as i increases.</w:t>
      </w:r>
    </w:p>
    <w:p w14:paraId="62CE2B08" w14:textId="77777777" w:rsidR="0014568A" w:rsidRPr="001C5060" w:rsidRDefault="0014568A" w:rsidP="0014568A">
      <w:pPr>
        <w:rPr>
          <w:rFonts w:ascii="Arial" w:hAnsi="Arial" w:cs="Arial"/>
          <w:sz w:val="22"/>
          <w:szCs w:val="22"/>
          <w:lang w:val="it-IT"/>
        </w:rPr>
      </w:pPr>
    </w:p>
    <w:p w14:paraId="1A55C9CB"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1760" w:dyaOrig="740" w14:anchorId="2CB93B1E">
          <v:shape id="_x0000_i1069" type="#_x0000_t75" style="width:88.5pt;height:37.5pt" o:ole="">
            <v:imagedata r:id="rId115" o:title=""/>
          </v:shape>
          <o:OLEObject Type="Embed" ProgID="Equation.DSMT4" ShapeID="_x0000_i1069" DrawAspect="Content" ObjectID="_1507647989" r:id="rId116"/>
        </w:object>
      </w:r>
      <w:r w:rsidRPr="001C5060">
        <w:rPr>
          <w:rFonts w:ascii="Arial" w:hAnsi="Arial" w:cs="Arial"/>
          <w:position w:val="-32"/>
        </w:rPr>
        <w:t xml:space="preserve">                                                     </w:t>
      </w:r>
      <w:r w:rsidRPr="001C5060">
        <w:rPr>
          <w:rFonts w:ascii="Arial" w:hAnsi="Arial" w:cs="Arial"/>
          <w:sz w:val="26"/>
        </w:rPr>
        <w:t>(D4.22)</w:t>
      </w:r>
    </w:p>
    <w:p w14:paraId="682B3C32" w14:textId="77777777" w:rsidR="0014568A" w:rsidRPr="001C5060" w:rsidRDefault="0014568A" w:rsidP="0014568A">
      <w:pPr>
        <w:rPr>
          <w:rFonts w:ascii="Arial" w:hAnsi="Arial" w:cs="Arial"/>
          <w:color w:val="000000" w:themeColor="text1"/>
          <w:lang w:val="it-IT"/>
        </w:rPr>
      </w:pPr>
    </w:p>
    <w:p w14:paraId="5DB146FE"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Numerical methods exist for approximating complete and incomplete Gamma Functions. Alternatively pre-computed look-up tables of regular and non-central chi-squared integrals can be used.</w:t>
      </w:r>
    </w:p>
    <w:p w14:paraId="74FD6FA3" w14:textId="77777777" w:rsidR="0014568A" w:rsidRPr="001C5060" w:rsidRDefault="0014568A" w:rsidP="0014568A">
      <w:pPr>
        <w:rPr>
          <w:rFonts w:ascii="Arial" w:hAnsi="Arial" w:cs="Arial"/>
          <w:color w:val="000000" w:themeColor="text1"/>
          <w:lang w:val="it-IT"/>
        </w:rPr>
      </w:pPr>
    </w:p>
    <w:p w14:paraId="39B0B999"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 xml:space="preserve">To calculate the probability of the fault </w:t>
      </w:r>
      <m:oMath>
        <m:sSub>
          <m:sSubPr>
            <m:ctrlPr>
              <w:rPr>
                <w:rFonts w:ascii="Cambria Math" w:hAnsi="Cambria Math" w:cs="Arial"/>
                <w:i/>
                <w:iCs/>
                <w:color w:val="000000" w:themeColor="text1"/>
                <w:lang w:val="it-IT"/>
              </w:rPr>
            </m:ctrlPr>
          </m:sSubPr>
          <m:e>
            <m:r>
              <w:rPr>
                <w:rFonts w:ascii="Cambria Math" w:hAnsi="Cambria Math" w:cs="Arial"/>
                <w:color w:val="000000" w:themeColor="text1"/>
              </w:rPr>
              <m:t>y</m:t>
            </m:r>
          </m:e>
          <m:sub>
            <m:r>
              <w:rPr>
                <w:rFonts w:ascii="Cambria Math" w:hAnsi="Cambria Math" w:cs="Arial"/>
                <w:color w:val="000000" w:themeColor="text1"/>
              </w:rPr>
              <m:t>lim</m:t>
            </m:r>
          </m:sub>
        </m:sSub>
      </m:oMath>
      <w:r w:rsidRPr="001C5060">
        <w:rPr>
          <w:rFonts w:ascii="Arial" w:hAnsi="Arial" w:cs="Arial"/>
        </w:rPr>
        <w:t xml:space="preserve"> </w:t>
      </w:r>
      <w:r w:rsidRPr="001C5060">
        <w:rPr>
          <w:rFonts w:ascii="Arial" w:hAnsi="Arial" w:cs="Arial"/>
          <w:color w:val="000000" w:themeColor="text1"/>
          <w:lang w:val="it-IT"/>
        </w:rPr>
        <w:t>occuring we need a model of PR error due to all possible sources of error, noise and interference. A working model for this assumes pseudo-ranging is a zero-mean Gaussian with standard-deviation equal to the RSS addition of variances due to: transmitter jitter, carrier-phase noise; ASF measurement error; DLoran correction error; CRI / CWI noise; un-mitigated CRI / CWI bias and other sources of error.</w:t>
      </w:r>
    </w:p>
    <w:p w14:paraId="4BCD0650" w14:textId="77777777" w:rsidR="0014568A" w:rsidRPr="001C5060" w:rsidRDefault="0014568A" w:rsidP="0014568A">
      <w:pPr>
        <w:rPr>
          <w:rFonts w:ascii="Arial" w:hAnsi="Arial" w:cs="Arial"/>
          <w:color w:val="000000" w:themeColor="text1"/>
          <w:lang w:val="it-IT"/>
        </w:rPr>
      </w:pPr>
    </w:p>
    <w:p w14:paraId="1377FBD7"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We define the PR-variance as:</w:t>
      </w:r>
    </w:p>
    <w:p w14:paraId="7D05133C" w14:textId="77777777" w:rsidR="0014568A" w:rsidRPr="001C5060" w:rsidRDefault="0014568A" w:rsidP="0014568A">
      <w:pPr>
        <w:rPr>
          <w:rFonts w:ascii="Arial" w:hAnsi="Arial" w:cs="Arial"/>
          <w:color w:val="000000" w:themeColor="text1"/>
          <w:lang w:val="it-IT"/>
        </w:rPr>
      </w:pPr>
    </w:p>
    <w:p w14:paraId="46BFE479" w14:textId="77777777" w:rsidR="0014568A" w:rsidRPr="001C5060" w:rsidRDefault="0014568A" w:rsidP="0014568A">
      <w:pPr>
        <w:pStyle w:val="MTDisplayEquation"/>
        <w:rPr>
          <w:rFonts w:ascii="Arial" w:hAnsi="Arial" w:cs="Arial"/>
        </w:rPr>
      </w:pPr>
      <w:r w:rsidRPr="001C5060">
        <w:rPr>
          <w:rFonts w:ascii="Arial" w:hAnsi="Arial" w:cs="Arial"/>
          <w:position w:val="-24"/>
        </w:rPr>
        <w:tab/>
      </w:r>
      <w:r w:rsidRPr="001C5060">
        <w:rPr>
          <w:rFonts w:ascii="Arial" w:hAnsi="Arial" w:cs="Arial"/>
          <w:position w:val="-24"/>
        </w:rPr>
        <w:object w:dxaOrig="1460" w:dyaOrig="660" w14:anchorId="591DBE12">
          <v:shape id="_x0000_i1070" type="#_x0000_t75" style="width:73.5pt;height:32.25pt" o:ole="">
            <v:imagedata r:id="rId117" o:title=""/>
          </v:shape>
          <o:OLEObject Type="Embed" ProgID="Equation.DSMT4" ShapeID="_x0000_i1070" DrawAspect="Content" ObjectID="_1507647990" r:id="rId118"/>
        </w:object>
      </w:r>
      <w:r w:rsidRPr="001C5060">
        <w:rPr>
          <w:rFonts w:ascii="Arial" w:hAnsi="Arial" w:cs="Arial"/>
          <w:position w:val="-24"/>
        </w:rPr>
        <w:t xml:space="preserve">                                                          </w:t>
      </w:r>
      <w:r w:rsidRPr="001C5060">
        <w:rPr>
          <w:rFonts w:ascii="Arial" w:hAnsi="Arial" w:cs="Arial"/>
          <w:sz w:val="26"/>
        </w:rPr>
        <w:t>(D4.23)</w:t>
      </w:r>
    </w:p>
    <w:p w14:paraId="4AACE394" w14:textId="77777777" w:rsidR="0014568A" w:rsidRPr="001C5060" w:rsidRDefault="0014568A" w:rsidP="0014568A">
      <w:pPr>
        <w:rPr>
          <w:rFonts w:ascii="Arial" w:hAnsi="Arial" w:cs="Arial"/>
          <w:lang w:val="it-IT"/>
        </w:rPr>
      </w:pPr>
    </w:p>
    <w:p w14:paraId="65A374A3" w14:textId="77777777" w:rsidR="0014568A" w:rsidRPr="001C5060" w:rsidRDefault="0014568A" w:rsidP="0014568A">
      <w:pPr>
        <w:pStyle w:val="MTDisplayEquation"/>
        <w:rPr>
          <w:rFonts w:ascii="Arial" w:hAnsi="Arial" w:cs="Arial"/>
        </w:rPr>
      </w:pPr>
      <w:r w:rsidRPr="001C5060">
        <w:rPr>
          <w:rFonts w:ascii="Arial" w:hAnsi="Arial" w:cs="Arial"/>
          <w:position w:val="-14"/>
        </w:rPr>
        <w:tab/>
      </w:r>
      <w:r w:rsidRPr="001C5060">
        <w:rPr>
          <w:rFonts w:ascii="Arial" w:hAnsi="Arial" w:cs="Arial"/>
          <w:position w:val="-14"/>
        </w:rPr>
        <w:object w:dxaOrig="1359" w:dyaOrig="440" w14:anchorId="6511A003">
          <v:shape id="_x0000_i1071" type="#_x0000_t75" style="width:67.5pt;height:21.75pt" o:ole="">
            <v:imagedata r:id="rId119" o:title=""/>
          </v:shape>
          <o:OLEObject Type="Embed" ProgID="Equation.DSMT4" ShapeID="_x0000_i1071" DrawAspect="Content" ObjectID="_1507647991" r:id="rId120"/>
        </w:object>
      </w:r>
      <w:r w:rsidRPr="001C5060">
        <w:rPr>
          <w:rFonts w:ascii="Arial" w:hAnsi="Arial" w:cs="Arial"/>
          <w:position w:val="-14"/>
        </w:rPr>
        <w:t xml:space="preserve">                                                            </w:t>
      </w:r>
      <w:r w:rsidRPr="001C5060">
        <w:rPr>
          <w:rFonts w:ascii="Arial" w:hAnsi="Arial" w:cs="Arial"/>
          <w:sz w:val="26"/>
        </w:rPr>
        <w:t>(D4.24)</w:t>
      </w:r>
    </w:p>
    <w:p w14:paraId="4ABE832E" w14:textId="77777777" w:rsidR="0014568A" w:rsidRPr="001C5060" w:rsidRDefault="0014568A" w:rsidP="0014568A">
      <w:pPr>
        <w:rPr>
          <w:rFonts w:ascii="Arial" w:hAnsi="Arial" w:cs="Arial"/>
          <w:lang w:val="it-IT"/>
        </w:rPr>
      </w:pPr>
    </w:p>
    <w:p w14:paraId="09BB601E" w14:textId="77777777" w:rsidR="0014568A" w:rsidRPr="001C5060" w:rsidRDefault="0014568A" w:rsidP="0014568A">
      <w:pPr>
        <w:pStyle w:val="MTDisplayEquation"/>
        <w:rPr>
          <w:rFonts w:ascii="Arial" w:hAnsi="Arial" w:cs="Arial"/>
        </w:rPr>
      </w:pPr>
      <w:r w:rsidRPr="001C5060">
        <w:rPr>
          <w:rFonts w:ascii="Arial" w:hAnsi="Arial" w:cs="Arial"/>
          <w:position w:val="-12"/>
        </w:rPr>
        <w:tab/>
      </w:r>
      <w:r w:rsidRPr="001C5060">
        <w:rPr>
          <w:rFonts w:ascii="Arial" w:hAnsi="Arial" w:cs="Arial"/>
          <w:position w:val="-12"/>
        </w:rPr>
        <w:object w:dxaOrig="1540" w:dyaOrig="380" w14:anchorId="70348D5F">
          <v:shape id="_x0000_i1072" type="#_x0000_t75" style="width:76.5pt;height:19.5pt" o:ole="">
            <v:imagedata r:id="rId121" o:title=""/>
          </v:shape>
          <o:OLEObject Type="Embed" ProgID="Equation.DSMT4" ShapeID="_x0000_i1072" DrawAspect="Content" ObjectID="_1507647992" r:id="rId122"/>
        </w:object>
      </w:r>
      <w:r w:rsidRPr="001C5060">
        <w:rPr>
          <w:rFonts w:ascii="Arial" w:hAnsi="Arial" w:cs="Arial"/>
          <w:position w:val="-12"/>
        </w:rPr>
        <w:t xml:space="preserve">                                                         </w:t>
      </w:r>
      <w:r w:rsidRPr="001C5060">
        <w:rPr>
          <w:rFonts w:ascii="Arial" w:hAnsi="Arial" w:cs="Arial"/>
          <w:sz w:val="26"/>
        </w:rPr>
        <w:t>(D4.25)</w:t>
      </w:r>
    </w:p>
    <w:p w14:paraId="746321A8" w14:textId="77777777" w:rsidR="0014568A" w:rsidRPr="001C5060" w:rsidRDefault="0014568A" w:rsidP="0014568A">
      <w:pPr>
        <w:rPr>
          <w:rFonts w:ascii="Arial" w:hAnsi="Arial" w:cs="Arial"/>
          <w:lang w:val="it-IT"/>
        </w:rPr>
      </w:pPr>
    </w:p>
    <w:p w14:paraId="1A0F242B" w14:textId="77777777" w:rsidR="0014568A" w:rsidRPr="001C5060" w:rsidRDefault="0014568A" w:rsidP="0014568A">
      <w:pPr>
        <w:pStyle w:val="MTDisplayEquation"/>
        <w:rPr>
          <w:rFonts w:ascii="Arial" w:hAnsi="Arial" w:cs="Arial"/>
        </w:rPr>
      </w:pPr>
      <w:r w:rsidRPr="001C5060">
        <w:rPr>
          <w:rFonts w:ascii="Arial" w:hAnsi="Arial" w:cs="Arial"/>
          <w:position w:val="-14"/>
        </w:rPr>
        <w:tab/>
      </w:r>
      <w:r w:rsidRPr="001C5060">
        <w:rPr>
          <w:rFonts w:ascii="Arial" w:hAnsi="Arial" w:cs="Arial"/>
          <w:position w:val="-14"/>
        </w:rPr>
        <w:object w:dxaOrig="1480" w:dyaOrig="440" w14:anchorId="2B206023">
          <v:shape id="_x0000_i1073" type="#_x0000_t75" style="width:73.5pt;height:21.75pt" o:ole="">
            <v:imagedata r:id="rId123" o:title=""/>
          </v:shape>
          <o:OLEObject Type="Embed" ProgID="Equation.DSMT4" ShapeID="_x0000_i1073" DrawAspect="Content" ObjectID="_1507647993" r:id="rId124"/>
        </w:object>
      </w:r>
      <w:r w:rsidRPr="001C5060">
        <w:rPr>
          <w:rFonts w:ascii="Arial" w:hAnsi="Arial" w:cs="Arial"/>
          <w:position w:val="-14"/>
        </w:rPr>
        <w:t xml:space="preserve">                                                          </w:t>
      </w:r>
      <w:r w:rsidRPr="001C5060">
        <w:rPr>
          <w:rFonts w:ascii="Arial" w:hAnsi="Arial" w:cs="Arial"/>
          <w:sz w:val="26"/>
        </w:rPr>
        <w:t>(D4.26)</w:t>
      </w:r>
    </w:p>
    <w:p w14:paraId="51EB3C18" w14:textId="77777777" w:rsidR="0014568A" w:rsidRPr="001C5060" w:rsidRDefault="0014568A" w:rsidP="0014568A">
      <w:pPr>
        <w:rPr>
          <w:rFonts w:ascii="Arial" w:hAnsi="Arial" w:cs="Arial"/>
          <w:lang w:val="it-IT"/>
        </w:rPr>
      </w:pPr>
    </w:p>
    <w:p w14:paraId="486D4095" w14:textId="77777777" w:rsidR="0014568A" w:rsidRPr="001C5060" w:rsidRDefault="0014568A" w:rsidP="0014568A">
      <w:pPr>
        <w:pStyle w:val="MTDisplayEquation"/>
        <w:rPr>
          <w:rFonts w:ascii="Arial" w:hAnsi="Arial" w:cs="Arial"/>
        </w:rPr>
      </w:pPr>
      <w:r w:rsidRPr="001C5060">
        <w:rPr>
          <w:rFonts w:ascii="Arial" w:hAnsi="Arial" w:cs="Arial"/>
          <w:position w:val="-14"/>
        </w:rPr>
        <w:tab/>
      </w:r>
      <w:r w:rsidRPr="001C5060">
        <w:rPr>
          <w:rFonts w:ascii="Arial" w:hAnsi="Arial" w:cs="Arial"/>
          <w:position w:val="-14"/>
        </w:rPr>
        <w:object w:dxaOrig="3000" w:dyaOrig="400" w14:anchorId="1414E47A">
          <v:shape id="_x0000_i1074" type="#_x0000_t75" style="width:150.75pt;height:21pt" o:ole="">
            <v:imagedata r:id="rId125" o:title=""/>
          </v:shape>
          <o:OLEObject Type="Embed" ProgID="Equation.DSMT4" ShapeID="_x0000_i1074" DrawAspect="Content" ObjectID="_1507647994" r:id="rId126"/>
        </w:object>
      </w:r>
      <w:r w:rsidRPr="001C5060">
        <w:rPr>
          <w:rFonts w:ascii="Arial" w:hAnsi="Arial" w:cs="Arial"/>
          <w:position w:val="-14"/>
        </w:rPr>
        <w:t xml:space="preserve">                                 </w:t>
      </w:r>
      <w:r w:rsidRPr="001C5060">
        <w:rPr>
          <w:rFonts w:ascii="Arial" w:hAnsi="Arial" w:cs="Arial"/>
          <w:sz w:val="26"/>
        </w:rPr>
        <w:t>(D4.27)</w:t>
      </w:r>
    </w:p>
    <w:p w14:paraId="22536222" w14:textId="77777777" w:rsidR="0014568A" w:rsidRPr="001C5060" w:rsidRDefault="0014568A" w:rsidP="0014568A">
      <w:pPr>
        <w:rPr>
          <w:rFonts w:ascii="Arial" w:hAnsi="Arial" w:cs="Arial"/>
          <w:sz w:val="22"/>
          <w:szCs w:val="22"/>
          <w:lang w:val="it-IT"/>
        </w:rPr>
      </w:pPr>
    </w:p>
    <w:p w14:paraId="73E86932"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A working model of P</w:t>
      </w:r>
      <w:r w:rsidRPr="001C5060">
        <w:rPr>
          <w:rFonts w:ascii="Arial" w:hAnsi="Arial" w:cs="Arial"/>
          <w:color w:val="000000" w:themeColor="text1"/>
          <w:vertAlign w:val="subscript"/>
          <w:lang w:val="it-IT"/>
        </w:rPr>
        <w:t>err</w:t>
      </w:r>
      <w:r w:rsidRPr="001C5060">
        <w:rPr>
          <w:rFonts w:ascii="Arial" w:hAnsi="Arial" w:cs="Arial"/>
          <w:color w:val="000000" w:themeColor="text1"/>
          <w:lang w:val="it-IT"/>
        </w:rPr>
        <w:t xml:space="preserve"> is:</w:t>
      </w:r>
    </w:p>
    <w:p w14:paraId="3618A1DE" w14:textId="77777777" w:rsidR="0014568A" w:rsidRPr="001C5060" w:rsidRDefault="0014568A" w:rsidP="0014568A">
      <w:pPr>
        <w:pStyle w:val="MTDisplayEquation"/>
        <w:rPr>
          <w:rFonts w:ascii="Arial" w:hAnsi="Arial" w:cs="Arial"/>
        </w:rPr>
      </w:pPr>
      <w:r w:rsidRPr="001C5060">
        <w:rPr>
          <w:rFonts w:ascii="Arial" w:hAnsi="Arial" w:cs="Arial"/>
          <w:position w:val="-32"/>
        </w:rPr>
        <w:lastRenderedPageBreak/>
        <w:tab/>
      </w:r>
      <w:r w:rsidRPr="001C5060">
        <w:rPr>
          <w:rFonts w:ascii="Arial" w:hAnsi="Arial" w:cs="Arial"/>
          <w:position w:val="-32"/>
        </w:rPr>
        <w:object w:dxaOrig="2860" w:dyaOrig="740" w14:anchorId="008DD3EC">
          <v:shape id="_x0000_i1075" type="#_x0000_t75" style="width:142.5pt;height:37.5pt" o:ole="">
            <v:imagedata r:id="rId127" o:title=""/>
          </v:shape>
          <o:OLEObject Type="Embed" ProgID="Equation.DSMT4" ShapeID="_x0000_i1075" DrawAspect="Content" ObjectID="_1507647995" r:id="rId128"/>
        </w:object>
      </w:r>
      <w:r w:rsidRPr="001C5060">
        <w:rPr>
          <w:rFonts w:ascii="Arial" w:hAnsi="Arial" w:cs="Arial"/>
          <w:position w:val="-32"/>
        </w:rPr>
        <w:t xml:space="preserve">                                     </w:t>
      </w:r>
      <w:r w:rsidRPr="001C5060">
        <w:rPr>
          <w:rFonts w:ascii="Arial" w:hAnsi="Arial" w:cs="Arial"/>
          <w:sz w:val="26"/>
        </w:rPr>
        <w:t>(D4.28)</w:t>
      </w:r>
    </w:p>
    <w:p w14:paraId="6A06A17B" w14:textId="77777777" w:rsidR="0014568A" w:rsidRPr="001C5060" w:rsidRDefault="0014568A" w:rsidP="0014568A">
      <w:pPr>
        <w:rPr>
          <w:rFonts w:ascii="Arial" w:hAnsi="Arial" w:cs="Arial"/>
          <w:color w:val="000000" w:themeColor="text1"/>
          <w:lang w:val="it-IT"/>
        </w:rPr>
      </w:pPr>
    </w:p>
    <w:p w14:paraId="1B6DD1BD"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N(s) is a normal-distribution (Gaussian) with standard-deviation σ</w:t>
      </w:r>
      <w:r w:rsidRPr="001C5060">
        <w:rPr>
          <w:rFonts w:ascii="Arial" w:hAnsi="Arial" w:cs="Arial"/>
          <w:color w:val="000000" w:themeColor="text1"/>
          <w:vertAlign w:val="subscript"/>
          <w:lang w:val="it-IT"/>
        </w:rPr>
        <w:t>PR</w:t>
      </w:r>
      <w:r w:rsidRPr="001C5060">
        <w:rPr>
          <w:rFonts w:ascii="Arial" w:hAnsi="Arial" w:cs="Arial"/>
          <w:color w:val="000000" w:themeColor="text1"/>
          <w:lang w:val="it-IT"/>
        </w:rPr>
        <w:t xml:space="preserve">. The correction factor 0.9999 accounts for the observed issue that a Gaussian PDF fails to bound true eLoran pseudo-ranging beyond four-nines, so we make to conservative assumption that </w:t>
      </w:r>
      <w:r w:rsidRPr="001C5060">
        <w:rPr>
          <w:rFonts w:ascii="Arial" w:hAnsi="Arial" w:cs="Arial"/>
          <w:i/>
          <w:color w:val="000000" w:themeColor="text1"/>
          <w:lang w:val="it-IT"/>
        </w:rPr>
        <w:t xml:space="preserve">any </w:t>
      </w:r>
      <w:r w:rsidRPr="001C5060">
        <w:rPr>
          <w:rFonts w:ascii="Arial" w:hAnsi="Arial" w:cs="Arial"/>
          <w:color w:val="000000" w:themeColor="text1"/>
          <w:lang w:val="it-IT"/>
        </w:rPr>
        <w:t>level of error can occur with at least 0.01% probability.</w:t>
      </w:r>
    </w:p>
    <w:p w14:paraId="5F140245" w14:textId="77777777" w:rsidR="0014568A" w:rsidRPr="001C5060" w:rsidRDefault="0014568A" w:rsidP="0014568A">
      <w:pPr>
        <w:rPr>
          <w:rFonts w:ascii="Arial" w:hAnsi="Arial" w:cs="Arial"/>
          <w:color w:val="000000" w:themeColor="text1"/>
          <w:lang w:val="it-IT"/>
        </w:rPr>
      </w:pPr>
    </w:p>
    <w:p w14:paraId="1DA7FD44"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The above process, equations (D4.18) through to (D4.28), should establish P</w:t>
      </w:r>
      <w:r w:rsidRPr="001C5060">
        <w:rPr>
          <w:rFonts w:ascii="Arial" w:hAnsi="Arial" w:cs="Arial"/>
          <w:color w:val="000000" w:themeColor="text1"/>
          <w:vertAlign w:val="subscript"/>
          <w:lang w:val="it-IT"/>
        </w:rPr>
        <w:t>MD</w:t>
      </w:r>
      <w:r w:rsidRPr="001C5060">
        <w:rPr>
          <w:rFonts w:ascii="Arial" w:hAnsi="Arial" w:cs="Arial"/>
          <w:color w:val="000000" w:themeColor="text1"/>
          <w:lang w:val="it-IT"/>
        </w:rPr>
        <w:t xml:space="preserve"> and P</w:t>
      </w:r>
      <w:r w:rsidRPr="001C5060">
        <w:rPr>
          <w:rFonts w:ascii="Arial" w:hAnsi="Arial" w:cs="Arial"/>
          <w:color w:val="000000" w:themeColor="text1"/>
          <w:vertAlign w:val="subscript"/>
          <w:lang w:val="it-IT"/>
        </w:rPr>
        <w:t>Err</w:t>
      </w:r>
      <w:r w:rsidRPr="001C5060">
        <w:rPr>
          <w:rFonts w:ascii="Arial" w:hAnsi="Arial" w:cs="Arial"/>
          <w:color w:val="000000" w:themeColor="text1"/>
          <w:lang w:val="it-IT"/>
        </w:rPr>
        <w:t xml:space="preserve"> for the particular transmitter in question. This is repeated for each transmitter used in the position solution. The Integrity of the WSSE check is given as one minus the probability that, </w:t>
      </w:r>
      <w:r w:rsidRPr="001C5060">
        <w:rPr>
          <w:rFonts w:ascii="Arial" w:hAnsi="Arial" w:cs="Arial"/>
          <w:i/>
          <w:color w:val="000000" w:themeColor="text1"/>
          <w:lang w:val="it-IT"/>
        </w:rPr>
        <w:t>any</w:t>
      </w:r>
      <w:r w:rsidRPr="001C5060">
        <w:rPr>
          <w:rFonts w:ascii="Arial" w:hAnsi="Arial" w:cs="Arial"/>
          <w:color w:val="000000" w:themeColor="text1"/>
          <w:lang w:val="it-IT"/>
        </w:rPr>
        <w:t xml:space="preserve"> of these errors occur and go undetected:</w:t>
      </w:r>
    </w:p>
    <w:p w14:paraId="50ABD844" w14:textId="77777777" w:rsidR="0014568A" w:rsidRPr="001C5060" w:rsidRDefault="0014568A" w:rsidP="0014568A">
      <w:pPr>
        <w:jc w:val="both"/>
        <w:rPr>
          <w:rFonts w:ascii="Arial" w:hAnsi="Arial" w:cs="Arial"/>
          <w:color w:val="000000" w:themeColor="text1"/>
          <w:lang w:val="it-IT"/>
        </w:rPr>
      </w:pPr>
    </w:p>
    <w:p w14:paraId="6B949C3D" w14:textId="77777777" w:rsidR="0014568A" w:rsidRPr="001C5060" w:rsidRDefault="0014568A" w:rsidP="0014568A">
      <w:pPr>
        <w:pStyle w:val="MTDisplayEquation"/>
        <w:rPr>
          <w:rFonts w:ascii="Arial" w:hAnsi="Arial" w:cs="Arial"/>
        </w:rPr>
      </w:pPr>
      <w:r w:rsidRPr="001C5060">
        <w:rPr>
          <w:rFonts w:ascii="Arial" w:hAnsi="Arial" w:cs="Arial"/>
          <w:position w:val="-28"/>
        </w:rPr>
        <w:tab/>
      </w:r>
      <w:r w:rsidRPr="001C5060">
        <w:rPr>
          <w:rFonts w:ascii="Arial" w:hAnsi="Arial" w:cs="Arial"/>
          <w:position w:val="-28"/>
        </w:rPr>
        <w:object w:dxaOrig="2960" w:dyaOrig="680" w14:anchorId="5C07AFAB">
          <v:shape id="_x0000_i1076" type="#_x0000_t75" style="width:148.5pt;height:33.75pt" o:ole="">
            <v:imagedata r:id="rId129" o:title=""/>
          </v:shape>
          <o:OLEObject Type="Embed" ProgID="Equation.DSMT4" ShapeID="_x0000_i1076" DrawAspect="Content" ObjectID="_1507647996" r:id="rId130"/>
        </w:object>
      </w:r>
      <w:r w:rsidRPr="001C5060">
        <w:rPr>
          <w:rFonts w:ascii="Arial" w:hAnsi="Arial" w:cs="Arial"/>
          <w:position w:val="-28"/>
        </w:rPr>
        <w:t xml:space="preserve">                                  </w:t>
      </w:r>
      <w:r w:rsidRPr="001C5060">
        <w:rPr>
          <w:rFonts w:ascii="Arial" w:hAnsi="Arial" w:cs="Arial"/>
          <w:sz w:val="26"/>
        </w:rPr>
        <w:t>(D4.29)</w:t>
      </w:r>
    </w:p>
    <w:p w14:paraId="3F3AD3CF" w14:textId="77777777" w:rsidR="0014568A" w:rsidRPr="001C5060" w:rsidRDefault="0014568A" w:rsidP="0014568A">
      <w:pPr>
        <w:rPr>
          <w:rFonts w:ascii="Arial" w:hAnsi="Arial" w:cs="Arial"/>
          <w:color w:val="000000" w:themeColor="text1"/>
          <w:lang w:val="it-IT"/>
        </w:rPr>
      </w:pPr>
    </w:p>
    <w:p w14:paraId="4EDC8B95" w14:textId="77777777" w:rsidR="0014568A" w:rsidRPr="001C5060" w:rsidRDefault="0014568A" w:rsidP="0014568A">
      <w:pPr>
        <w:rPr>
          <w:rFonts w:ascii="Arial" w:hAnsi="Arial" w:cs="Arial"/>
          <w:color w:val="000000" w:themeColor="text1"/>
          <w:lang w:val="it-IT"/>
        </w:rPr>
      </w:pPr>
    </w:p>
    <w:p w14:paraId="7DE3B5BB"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If this is lower than the Integrity Risk Level, then Step 2 is ‘passed’ and the receiver moves on to Step 3:</w:t>
      </w:r>
    </w:p>
    <w:p w14:paraId="23BFC8A3" w14:textId="77777777" w:rsidR="0014568A" w:rsidRPr="001C5060" w:rsidRDefault="0014568A" w:rsidP="0014568A">
      <w:pPr>
        <w:rPr>
          <w:rFonts w:ascii="Arial" w:hAnsi="Arial" w:cs="Arial"/>
          <w:color w:val="000000" w:themeColor="text1"/>
          <w:lang w:val="it-IT"/>
        </w:rPr>
      </w:pPr>
    </w:p>
    <w:p w14:paraId="0F80D8E1" w14:textId="77777777" w:rsidR="0014568A" w:rsidRPr="001C5060" w:rsidRDefault="0014568A" w:rsidP="0014568A">
      <w:pPr>
        <w:rPr>
          <w:rFonts w:ascii="Arial" w:hAnsi="Arial" w:cs="Arial"/>
          <w:b/>
          <w:color w:val="000000" w:themeColor="text1"/>
          <w:lang w:val="it-IT"/>
        </w:rPr>
      </w:pPr>
      <w:r w:rsidRPr="001C5060">
        <w:rPr>
          <w:rFonts w:ascii="Arial" w:hAnsi="Arial" w:cs="Arial"/>
          <w:b/>
          <w:color w:val="000000" w:themeColor="text1"/>
          <w:lang w:val="it-IT"/>
        </w:rPr>
        <w:t>Step 3 – HPL Calculation</w:t>
      </w:r>
    </w:p>
    <w:p w14:paraId="5D0CE409" w14:textId="77777777" w:rsidR="0014568A" w:rsidRPr="001C5060" w:rsidRDefault="0014568A" w:rsidP="0014568A">
      <w:pPr>
        <w:rPr>
          <w:rFonts w:ascii="Arial" w:hAnsi="Arial" w:cs="Arial"/>
          <w:color w:val="000000" w:themeColor="text1"/>
          <w:lang w:val="it-IT"/>
        </w:rPr>
      </w:pPr>
    </w:p>
    <w:p w14:paraId="5295253B"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The HPL is found by propagating the pseudo-range variances given in (D4.27) through the position solution. Recalling Equation (D4.5), and the observation that the signal weighting should approximate the inverse of the pseudo-ranging covariance we derive the position-fixing covariance:</w:t>
      </w:r>
    </w:p>
    <w:p w14:paraId="3EC21ADB" w14:textId="77777777" w:rsidR="0014568A" w:rsidRPr="001C5060" w:rsidRDefault="0014568A" w:rsidP="0014568A">
      <w:pPr>
        <w:rPr>
          <w:rFonts w:ascii="Arial" w:hAnsi="Arial" w:cs="Arial"/>
          <w:sz w:val="22"/>
          <w:szCs w:val="22"/>
          <w:lang w:val="it-IT"/>
        </w:rPr>
      </w:pPr>
    </w:p>
    <w:p w14:paraId="378D15E8" w14:textId="77777777" w:rsidR="0014568A" w:rsidRPr="001C5060" w:rsidRDefault="0014568A" w:rsidP="0014568A">
      <w:pPr>
        <w:pStyle w:val="MTDisplayEquation"/>
        <w:rPr>
          <w:rFonts w:ascii="Arial" w:hAnsi="Arial" w:cs="Arial"/>
        </w:rPr>
      </w:pPr>
      <w:r w:rsidRPr="001C5060">
        <w:rPr>
          <w:rFonts w:ascii="Arial" w:hAnsi="Arial" w:cs="Arial"/>
          <w:position w:val="-16"/>
        </w:rPr>
        <w:tab/>
      </w:r>
      <w:r w:rsidRPr="001C5060">
        <w:rPr>
          <w:rFonts w:ascii="Arial" w:hAnsi="Arial" w:cs="Arial"/>
          <w:position w:val="-16"/>
        </w:rPr>
        <w:object w:dxaOrig="1700" w:dyaOrig="480" w14:anchorId="2DEB1009">
          <v:shape id="_x0000_i1077" type="#_x0000_t75" style="width:85.5pt;height:23.25pt" o:ole="">
            <v:imagedata r:id="rId131" o:title=""/>
          </v:shape>
          <o:OLEObject Type="Embed" ProgID="Equation.DSMT4" ShapeID="_x0000_i1077" DrawAspect="Content" ObjectID="_1507647997" r:id="rId132"/>
        </w:object>
      </w:r>
      <w:r w:rsidRPr="001C5060">
        <w:rPr>
          <w:rFonts w:ascii="Arial" w:hAnsi="Arial" w:cs="Arial"/>
          <w:position w:val="-16"/>
        </w:rPr>
        <w:t xml:space="preserve">                                                     </w:t>
      </w:r>
      <w:r w:rsidRPr="001C5060">
        <w:rPr>
          <w:rFonts w:ascii="Arial" w:hAnsi="Arial" w:cs="Arial"/>
          <w:sz w:val="26"/>
        </w:rPr>
        <w:t>(D4.30)</w:t>
      </w:r>
    </w:p>
    <w:p w14:paraId="3A8E30A9" w14:textId="77777777" w:rsidR="0014568A" w:rsidRPr="001C5060" w:rsidRDefault="0014568A" w:rsidP="0014568A">
      <w:pPr>
        <w:rPr>
          <w:rFonts w:ascii="Arial" w:hAnsi="Arial" w:cs="Arial"/>
          <w:lang w:val="it-IT"/>
        </w:rPr>
      </w:pPr>
    </w:p>
    <w:p w14:paraId="7BED92E4"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 xml:space="preserve">The HPL is given as a 3.3931*DRMS bound derived from </w:t>
      </w:r>
      <m:oMath>
        <m:sSub>
          <m:sSubPr>
            <m:ctrlPr>
              <w:rPr>
                <w:rFonts w:ascii="Cambria Math" w:hAnsi="Cambria Math" w:cs="Arial"/>
                <w:i/>
                <w:color w:val="000000" w:themeColor="text1"/>
                <w:lang w:val="it-IT"/>
              </w:rPr>
            </m:ctrlPr>
          </m:sSubPr>
          <m:e>
            <m:r>
              <w:rPr>
                <w:rFonts w:ascii="Cambria Math" w:hAnsi="Cambria Math" w:cs="Arial"/>
                <w:color w:val="000000" w:themeColor="text1"/>
                <w:lang w:val="it-IT"/>
              </w:rPr>
              <m:t>C</m:t>
            </m:r>
          </m:e>
          <m:sub>
            <m:r>
              <w:rPr>
                <w:rFonts w:ascii="Cambria Math" w:hAnsi="Cambria Math" w:cs="Arial"/>
                <w:color w:val="000000" w:themeColor="text1"/>
                <w:lang w:val="it-IT"/>
              </w:rPr>
              <m:t>x</m:t>
            </m:r>
          </m:sub>
        </m:sSub>
      </m:oMath>
      <w:r w:rsidRPr="001C5060">
        <w:rPr>
          <w:rFonts w:ascii="Arial" w:hAnsi="Arial" w:cs="Arial"/>
          <w:color w:val="000000" w:themeColor="text1"/>
          <w:lang w:val="it-IT"/>
        </w:rPr>
        <w:t>:</w:t>
      </w:r>
    </w:p>
    <w:p w14:paraId="64292A50" w14:textId="77777777" w:rsidR="0014568A" w:rsidRPr="001C5060" w:rsidRDefault="0014568A" w:rsidP="0014568A">
      <w:pPr>
        <w:rPr>
          <w:rFonts w:ascii="Arial" w:hAnsi="Arial" w:cs="Arial"/>
          <w:lang w:val="it-IT"/>
        </w:rPr>
      </w:pPr>
    </w:p>
    <w:p w14:paraId="1A493813" w14:textId="77777777" w:rsidR="0014568A" w:rsidRPr="001C5060" w:rsidRDefault="0014568A" w:rsidP="0014568A">
      <w:pPr>
        <w:pStyle w:val="MTDisplayEquation"/>
        <w:rPr>
          <w:rFonts w:ascii="Arial" w:hAnsi="Arial" w:cs="Arial"/>
        </w:rPr>
      </w:pPr>
      <w:r w:rsidRPr="001C5060">
        <w:rPr>
          <w:rFonts w:ascii="Arial" w:hAnsi="Arial" w:cs="Arial"/>
          <w:position w:val="-16"/>
        </w:rPr>
        <w:tab/>
      </w:r>
      <w:r w:rsidRPr="001C5060">
        <w:rPr>
          <w:rFonts w:ascii="Arial" w:hAnsi="Arial" w:cs="Arial"/>
          <w:position w:val="-16"/>
        </w:rPr>
        <w:object w:dxaOrig="3300" w:dyaOrig="460" w14:anchorId="2DD2F134">
          <v:shape id="_x0000_i1078" type="#_x0000_t75" style="width:165pt;height:23.25pt" o:ole="">
            <v:imagedata r:id="rId133" o:title=""/>
          </v:shape>
          <o:OLEObject Type="Embed" ProgID="Equation.DSMT4" ShapeID="_x0000_i1078" DrawAspect="Content" ObjectID="_1507647998" r:id="rId134"/>
        </w:object>
      </w:r>
      <w:r w:rsidRPr="001C5060">
        <w:rPr>
          <w:rFonts w:ascii="Arial" w:hAnsi="Arial" w:cs="Arial"/>
          <w:position w:val="-16"/>
        </w:rPr>
        <w:t xml:space="preserve">                             </w:t>
      </w:r>
      <w:r w:rsidRPr="001C5060">
        <w:rPr>
          <w:rFonts w:ascii="Arial" w:hAnsi="Arial" w:cs="Arial"/>
          <w:sz w:val="26"/>
        </w:rPr>
        <w:t>(D4.31)</w:t>
      </w:r>
    </w:p>
    <w:p w14:paraId="05F8F1CB" w14:textId="77777777" w:rsidR="00CD49EB" w:rsidRPr="001C5060" w:rsidRDefault="00CD49EB">
      <w:pPr>
        <w:spacing w:before="0" w:after="0"/>
        <w:rPr>
          <w:rFonts w:ascii="Arial" w:hAnsi="Arial" w:cs="Arial"/>
        </w:rPr>
      </w:pPr>
      <w:r w:rsidRPr="001C5060">
        <w:rPr>
          <w:rFonts w:ascii="Arial" w:hAnsi="Arial" w:cs="Arial"/>
        </w:rPr>
        <w:br w:type="page"/>
      </w:r>
    </w:p>
    <w:p w14:paraId="3A60B7C3" w14:textId="77777777" w:rsidR="003F4757" w:rsidRPr="001C5060" w:rsidRDefault="00CD49EB" w:rsidP="00CD49EB">
      <w:pPr>
        <w:pStyle w:val="Titre1"/>
        <w:numPr>
          <w:ilvl w:val="0"/>
          <w:numId w:val="0"/>
        </w:numPr>
        <w:rPr>
          <w:rFonts w:cs="Arial"/>
          <w:iCs/>
          <w:lang w:val="it-IT"/>
        </w:rPr>
      </w:pPr>
      <w:bookmarkStart w:id="141" w:name="_Toc433886691"/>
      <w:r w:rsidRPr="00DF2085">
        <w:rPr>
          <w:rFonts w:cs="Arial"/>
          <w:iCs/>
          <w:lang w:val="it-IT"/>
        </w:rPr>
        <w:lastRenderedPageBreak/>
        <w:t>A</w:t>
      </w:r>
      <w:r w:rsidR="00584AD3" w:rsidRPr="001C5060">
        <w:rPr>
          <w:rFonts w:cs="Arial"/>
          <w:iCs/>
          <w:lang w:val="it-IT"/>
        </w:rPr>
        <w:t>PPENDI</w:t>
      </w:r>
      <w:r w:rsidRPr="001C5060">
        <w:rPr>
          <w:rFonts w:cs="Arial"/>
          <w:iCs/>
          <w:lang w:val="it-IT"/>
        </w:rPr>
        <w:t xml:space="preserve">X </w:t>
      </w:r>
      <w:r w:rsidR="007813DF">
        <w:rPr>
          <w:rFonts w:cs="Arial"/>
          <w:iCs/>
          <w:lang w:val="it-IT"/>
        </w:rPr>
        <w:t>E</w:t>
      </w:r>
      <w:r w:rsidRPr="001C5060">
        <w:rPr>
          <w:rFonts w:cs="Arial"/>
          <w:iCs/>
          <w:lang w:val="it-IT"/>
        </w:rPr>
        <w:t xml:space="preserve"> List of stations and GRI</w:t>
      </w:r>
      <w:bookmarkEnd w:id="141"/>
    </w:p>
    <w:p w14:paraId="2B768477" w14:textId="77777777" w:rsidR="00CD49EB" w:rsidRPr="001C5060" w:rsidRDefault="00CD49EB">
      <w:pPr>
        <w:rPr>
          <w:rFonts w:ascii="Arial" w:hAnsi="Arial" w:cs="Arial"/>
        </w:rPr>
      </w:pPr>
    </w:p>
    <w:p w14:paraId="7CC48DC9" w14:textId="77777777" w:rsidR="00CD49EB" w:rsidRPr="001C5060" w:rsidRDefault="00CD49EB">
      <w:pPr>
        <w:rPr>
          <w:rFonts w:ascii="Arial" w:hAnsi="Arial" w:cs="Arial"/>
        </w:rPr>
      </w:pPr>
      <w:r w:rsidRPr="001C5060">
        <w:rPr>
          <w:rFonts w:ascii="Arial" w:hAnsi="Arial" w:cs="Arial"/>
        </w:rPr>
        <w:t xml:space="preserve">The following table lists the </w:t>
      </w:r>
      <w:proofErr w:type="spellStart"/>
      <w:r w:rsidRPr="001C5060">
        <w:rPr>
          <w:rFonts w:ascii="Arial" w:hAnsi="Arial" w:cs="Arial"/>
        </w:rPr>
        <w:t>eLoran</w:t>
      </w:r>
      <w:proofErr w:type="spellEnd"/>
      <w:r w:rsidRPr="001C5060">
        <w:rPr>
          <w:rFonts w:ascii="Arial" w:hAnsi="Arial" w:cs="Arial"/>
        </w:rPr>
        <w:t>/Loran stations along with their GRI</w:t>
      </w:r>
    </w:p>
    <w:p w14:paraId="1B805FF1" w14:textId="77777777" w:rsidR="00CD49EB" w:rsidRPr="001C5060" w:rsidRDefault="00CD49EB">
      <w:pPr>
        <w:rPr>
          <w:rFonts w:ascii="Arial" w:hAnsi="Arial" w:cs="Arial"/>
        </w:rPr>
      </w:pPr>
    </w:p>
    <w:p w14:paraId="26ED6736" w14:textId="77777777" w:rsidR="00CD49EB" w:rsidRPr="001C5060" w:rsidRDefault="00CD49EB">
      <w:pPr>
        <w:rPr>
          <w:rFonts w:ascii="Arial" w:hAnsi="Arial" w:cs="Arial"/>
        </w:rPr>
      </w:pPr>
      <w:r w:rsidRPr="001C5060">
        <w:rPr>
          <w:rFonts w:ascii="Arial" w:hAnsi="Arial" w:cs="Arial"/>
        </w:rPr>
        <w:t>XXX Table to be added XXX</w:t>
      </w:r>
    </w:p>
    <w:p w14:paraId="7C9D411B" w14:textId="77777777" w:rsidR="0031438A" w:rsidRPr="001C5060" w:rsidRDefault="0031438A">
      <w:pPr>
        <w:rPr>
          <w:rFonts w:ascii="Arial" w:hAnsi="Arial" w:cs="Arial"/>
        </w:rPr>
      </w:pPr>
    </w:p>
    <w:p w14:paraId="37D79561" w14:textId="77777777" w:rsidR="0031438A" w:rsidRPr="001C5060" w:rsidRDefault="0031438A">
      <w:pPr>
        <w:rPr>
          <w:rFonts w:ascii="Arial" w:hAnsi="Arial" w:cs="Arial"/>
        </w:rPr>
      </w:pPr>
    </w:p>
    <w:p w14:paraId="648A8BB8" w14:textId="77777777" w:rsidR="0031438A" w:rsidRPr="001C5060" w:rsidRDefault="0031438A">
      <w:pPr>
        <w:spacing w:before="0" w:after="0"/>
        <w:rPr>
          <w:rFonts w:ascii="Arial" w:hAnsi="Arial" w:cs="Arial"/>
        </w:rPr>
      </w:pPr>
      <w:r w:rsidRPr="001C5060">
        <w:rPr>
          <w:rFonts w:ascii="Arial" w:hAnsi="Arial" w:cs="Arial"/>
        </w:rPr>
        <w:br w:type="page"/>
      </w:r>
    </w:p>
    <w:p w14:paraId="321EF7BF" w14:textId="77777777" w:rsidR="0031438A" w:rsidRPr="001C5060" w:rsidRDefault="0031438A">
      <w:pPr>
        <w:rPr>
          <w:rFonts w:ascii="Arial" w:hAnsi="Arial" w:cs="Arial"/>
        </w:rPr>
      </w:pPr>
      <w:r w:rsidRPr="001C5060">
        <w:rPr>
          <w:rFonts w:ascii="Arial" w:hAnsi="Arial" w:cs="Arial"/>
        </w:rPr>
        <w:lastRenderedPageBreak/>
        <w:t xml:space="preserve">APPENDIX </w:t>
      </w:r>
      <w:r w:rsidR="007813DF">
        <w:rPr>
          <w:rFonts w:ascii="Arial" w:hAnsi="Arial" w:cs="Arial"/>
        </w:rPr>
        <w:t>F</w:t>
      </w:r>
      <w:r w:rsidR="007813DF" w:rsidRPr="001C5060">
        <w:rPr>
          <w:rFonts w:ascii="Arial" w:hAnsi="Arial" w:cs="Arial"/>
        </w:rPr>
        <w:t xml:space="preserve"> </w:t>
      </w:r>
      <w:r w:rsidRPr="001C5060">
        <w:rPr>
          <w:rFonts w:ascii="Arial" w:hAnsi="Arial" w:cs="Arial"/>
        </w:rPr>
        <w:t xml:space="preserve">– </w:t>
      </w:r>
      <w:r w:rsidR="0093008E" w:rsidRPr="001C5060">
        <w:rPr>
          <w:rFonts w:ascii="Arial" w:hAnsi="Arial" w:cs="Arial"/>
        </w:rPr>
        <w:t>Differential</w:t>
      </w:r>
      <w:r w:rsidRPr="001C5060">
        <w:rPr>
          <w:rFonts w:ascii="Arial" w:hAnsi="Arial" w:cs="Arial"/>
        </w:rPr>
        <w:t xml:space="preserve"> e-Loran modulation</w:t>
      </w:r>
    </w:p>
    <w:p w14:paraId="6913356C" w14:textId="77777777" w:rsidR="00CD1867" w:rsidRPr="001C5060" w:rsidRDefault="00CD1867">
      <w:pPr>
        <w:rPr>
          <w:rFonts w:ascii="Arial" w:hAnsi="Arial" w:cs="Arial"/>
        </w:rPr>
      </w:pPr>
    </w:p>
    <w:p w14:paraId="20F564AD" w14:textId="77777777" w:rsidR="00CD1867" w:rsidRPr="001C5060" w:rsidRDefault="00CD1867">
      <w:pPr>
        <w:spacing w:before="0" w:after="0"/>
        <w:rPr>
          <w:rFonts w:ascii="Arial" w:hAnsi="Arial" w:cs="Arial"/>
        </w:rPr>
      </w:pPr>
      <w:r w:rsidRPr="001C5060">
        <w:rPr>
          <w:rFonts w:ascii="Arial" w:hAnsi="Arial" w:cs="Arial"/>
        </w:rPr>
        <w:br w:type="page"/>
      </w:r>
    </w:p>
    <w:p w14:paraId="0123FEAB" w14:textId="77777777" w:rsidR="0031438A" w:rsidRPr="001C5060" w:rsidRDefault="0031438A">
      <w:pPr>
        <w:rPr>
          <w:rFonts w:ascii="Arial" w:hAnsi="Arial" w:cs="Arial"/>
        </w:rPr>
      </w:pPr>
      <w:r w:rsidRPr="001C5060">
        <w:rPr>
          <w:rFonts w:ascii="Arial" w:hAnsi="Arial" w:cs="Arial"/>
          <w:noProof/>
          <w:lang w:val="fr-FR" w:eastAsia="fr-FR"/>
        </w:rPr>
        <w:lastRenderedPageBreak/>
        <w:drawing>
          <wp:inline distT="0" distB="0" distL="0" distR="0" wp14:anchorId="107C19C1" wp14:editId="03F4CDFE">
            <wp:extent cx="5281295" cy="75018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5281295" cy="7501890"/>
                    </a:xfrm>
                    <a:prstGeom prst="rect">
                      <a:avLst/>
                    </a:prstGeom>
                    <a:noFill/>
                    <a:ln>
                      <a:noFill/>
                    </a:ln>
                  </pic:spPr>
                </pic:pic>
              </a:graphicData>
            </a:graphic>
          </wp:inline>
        </w:drawing>
      </w:r>
    </w:p>
    <w:p w14:paraId="5CED93FA" w14:textId="77777777" w:rsidR="00CD1867" w:rsidRPr="001C5060" w:rsidRDefault="00CD1867">
      <w:pPr>
        <w:rPr>
          <w:rFonts w:ascii="Arial" w:hAnsi="Arial" w:cs="Arial"/>
        </w:rPr>
      </w:pPr>
    </w:p>
    <w:p w14:paraId="2152BDF5" w14:textId="77777777" w:rsidR="00CD1867" w:rsidRPr="001C5060" w:rsidRDefault="00CD1867">
      <w:pPr>
        <w:rPr>
          <w:rFonts w:ascii="Arial" w:hAnsi="Arial" w:cs="Arial"/>
        </w:rPr>
      </w:pPr>
    </w:p>
    <w:p w14:paraId="7E4E20AA" w14:textId="77777777" w:rsidR="00CD1867" w:rsidRPr="001C5060" w:rsidRDefault="00CD1867">
      <w:pPr>
        <w:spacing w:before="0" w:after="0"/>
        <w:rPr>
          <w:rFonts w:ascii="Arial" w:hAnsi="Arial" w:cs="Arial"/>
        </w:rPr>
      </w:pPr>
      <w:r w:rsidRPr="001C5060">
        <w:rPr>
          <w:rFonts w:ascii="Arial" w:hAnsi="Arial" w:cs="Arial"/>
        </w:rPr>
        <w:br w:type="page"/>
      </w:r>
    </w:p>
    <w:p w14:paraId="16481099" w14:textId="77777777" w:rsidR="00CD1867" w:rsidRPr="001C5060" w:rsidRDefault="00CD1867" w:rsidP="00CD1867">
      <w:pPr>
        <w:pStyle w:val="Corpsdetexte"/>
        <w:rPr>
          <w:rFonts w:ascii="Arial" w:hAnsi="Arial" w:cs="Arial"/>
        </w:rPr>
      </w:pPr>
      <w:r w:rsidRPr="001C5060">
        <w:rPr>
          <w:rFonts w:ascii="Arial" w:hAnsi="Arial" w:cs="Arial"/>
        </w:rPr>
        <w:lastRenderedPageBreak/>
        <w:t xml:space="preserve">Time of Emission (TOE) of the </w:t>
      </w:r>
      <w:proofErr w:type="spellStart"/>
      <w:r w:rsidRPr="001C5060">
        <w:rPr>
          <w:rFonts w:ascii="Arial" w:hAnsi="Arial" w:cs="Arial"/>
        </w:rPr>
        <w:t>eLoran</w:t>
      </w:r>
      <w:proofErr w:type="spellEnd"/>
      <w:r w:rsidRPr="001C5060">
        <w:rPr>
          <w:rFonts w:ascii="Arial" w:hAnsi="Arial" w:cs="Arial"/>
        </w:rPr>
        <w:t xml:space="preserve"> signal from a station is defined as the start of the first pulse of a pulse group.</w:t>
      </w:r>
    </w:p>
    <w:p w14:paraId="65B1745A" w14:textId="77777777" w:rsidR="00CD1867" w:rsidRPr="001C5060" w:rsidRDefault="00CD1867" w:rsidP="00CD1867">
      <w:pPr>
        <w:pStyle w:val="Corpsdetexte"/>
        <w:rPr>
          <w:rFonts w:ascii="Arial" w:hAnsi="Arial" w:cs="Arial"/>
        </w:rPr>
      </w:pPr>
      <w:r w:rsidRPr="001C5060">
        <w:rPr>
          <w:rFonts w:ascii="Arial" w:hAnsi="Arial" w:cs="Arial"/>
        </w:rPr>
        <w:t>Emission Delay (</w:t>
      </w:r>
      <w:commentRangeStart w:id="142"/>
      <w:r w:rsidRPr="001C5060">
        <w:rPr>
          <w:rFonts w:ascii="Arial" w:hAnsi="Arial" w:cs="Arial"/>
        </w:rPr>
        <w:t>ED</w:t>
      </w:r>
      <w:commentRangeEnd w:id="142"/>
      <w:r w:rsidRPr="001C5060">
        <w:rPr>
          <w:rStyle w:val="Marquedecommentaire"/>
          <w:rFonts w:ascii="Arial" w:hAnsi="Arial" w:cs="Arial"/>
        </w:rPr>
        <w:commentReference w:id="142"/>
      </w:r>
      <w:r w:rsidRPr="001C5060">
        <w:rPr>
          <w:rFonts w:ascii="Arial" w:hAnsi="Arial" w:cs="Arial"/>
        </w:rPr>
        <w:t>) is defined as the difference between the master station’s TOE and the secondary station’s TOE in the same Group Repetition Interval (GRI). The definition of ED implies that the standard deviation of ED is a measure of how well a secondary station is time synchronised.</w:t>
      </w:r>
    </w:p>
    <w:p w14:paraId="63C9986E" w14:textId="77777777" w:rsidR="00CD1867" w:rsidRPr="001C5060" w:rsidRDefault="00CD1867">
      <w:pPr>
        <w:rPr>
          <w:rFonts w:ascii="Arial" w:hAnsi="Arial" w:cs="Arial"/>
        </w:rPr>
      </w:pPr>
    </w:p>
    <w:sectPr w:rsidR="00CD1867" w:rsidRPr="001C506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Jiwon" w:date="2013-09-26T12:18:00Z" w:initials="J">
    <w:p w14:paraId="1D21B111" w14:textId="77777777" w:rsidR="00DF31EA" w:rsidRDefault="00DF31EA">
      <w:pPr>
        <w:pStyle w:val="Commentaire"/>
      </w:pPr>
      <w:r>
        <w:rPr>
          <w:rStyle w:val="Marquedecommentaire"/>
        </w:rPr>
        <w:annotationRef/>
      </w:r>
      <w:r>
        <w:t xml:space="preserve">This number is not specified in IMO </w:t>
      </w:r>
      <w:proofErr w:type="gramStart"/>
      <w:r>
        <w:t>A.1046(</w:t>
      </w:r>
      <w:proofErr w:type="gramEnd"/>
      <w:r>
        <w:t xml:space="preserve">27), but Appendix 2 of IMO A.915(22) has this number for GNSS.   </w:t>
      </w:r>
    </w:p>
    <w:p w14:paraId="3092A215" w14:textId="77777777" w:rsidR="00DF31EA" w:rsidRDefault="00DF31EA">
      <w:pPr>
        <w:pStyle w:val="Commentaire"/>
      </w:pPr>
    </w:p>
    <w:p w14:paraId="0460CF5B" w14:textId="77777777" w:rsidR="00DF31EA" w:rsidRDefault="00DF31EA">
      <w:pPr>
        <w:pStyle w:val="Commentaire"/>
      </w:pPr>
      <w:r>
        <w:t xml:space="preserve">AG: this is related to the level of accuracy required, but is this right for </w:t>
      </w:r>
      <w:proofErr w:type="spellStart"/>
      <w:r>
        <w:t>eLoran</w:t>
      </w:r>
      <w:proofErr w:type="spellEnd"/>
      <w:r>
        <w:t>?</w:t>
      </w:r>
    </w:p>
  </w:comment>
  <w:comment w:id="18" w:author="Jiwon" w:date="2015-09-17T10:49:00Z" w:initials="J">
    <w:p w14:paraId="10FF93BA" w14:textId="77777777" w:rsidR="00DF31EA" w:rsidRDefault="00DF31EA">
      <w:pPr>
        <w:pStyle w:val="Commentaire"/>
      </w:pPr>
      <w:r>
        <w:rPr>
          <w:rStyle w:val="Marquedecommentaire"/>
        </w:rPr>
        <w:annotationRef/>
      </w:r>
      <w:r>
        <w:t>‘</w:t>
      </w:r>
      <w:proofErr w:type="gramStart"/>
      <w:r>
        <w:t>standard</w:t>
      </w:r>
      <w:proofErr w:type="gramEnd"/>
      <w:r>
        <w:t xml:space="preserve"> zero crossing’ or ‘third positive zero crossing’ or ‘sixth zero crossing’ would be more precise. </w:t>
      </w:r>
    </w:p>
  </w:comment>
  <w:comment w:id="19" w:author="Jiwon" w:date="2013-09-26T12:18:00Z" w:initials="J">
    <w:p w14:paraId="37D30CDB" w14:textId="77777777" w:rsidR="00DF31EA" w:rsidRDefault="00DF31EA">
      <w:pPr>
        <w:pStyle w:val="Commentaire"/>
      </w:pPr>
      <w:r>
        <w:rPr>
          <w:rStyle w:val="Marquedecommentaire"/>
        </w:rPr>
        <w:annotationRef/>
      </w:r>
      <w:r>
        <w:t>Does the “latter parts” mean “after the standard zero crossing point” in order not to affect the navigation part of the signal?</w:t>
      </w:r>
      <w:r>
        <w:br/>
        <w:t>I think this would be necessary for backward compatibility with Loran-C receivers, but I’m not sure if this is absolutely required for the backward compatibility.</w:t>
      </w:r>
    </w:p>
  </w:comment>
  <w:comment w:id="21" w:author="alang" w:date="2013-09-26T12:18:00Z" w:initials="AG">
    <w:p w14:paraId="36A0EF92" w14:textId="77777777" w:rsidR="00DF31EA" w:rsidRDefault="00DF31EA">
      <w:pPr>
        <w:pStyle w:val="Commentaire"/>
      </w:pPr>
      <w:r>
        <w:rPr>
          <w:rStyle w:val="Marquedecommentaire"/>
        </w:rPr>
        <w:annotationRef/>
      </w:r>
      <w:r>
        <w:t xml:space="preserve">How are leap seconds handled?  Is there </w:t>
      </w:r>
      <w:proofErr w:type="spellStart"/>
      <w:r>
        <w:t>a</w:t>
      </w:r>
      <w:r>
        <w:rPr>
          <w:vanish/>
        </w:rPr>
        <w:t>D</w:t>
      </w:r>
      <w:r>
        <w:t>coordinated</w:t>
      </w:r>
      <w:proofErr w:type="spellEnd"/>
      <w:r>
        <w:t xml:space="preserve"> </w:t>
      </w:r>
      <w:proofErr w:type="spellStart"/>
      <w:r>
        <w:t>eLoran</w:t>
      </w:r>
      <w:proofErr w:type="spellEnd"/>
      <w:r>
        <w:t xml:space="preserve"> system time somewhere?</w:t>
      </w:r>
      <w:r>
        <w:rPr>
          <w:vanish/>
        </w:rPr>
        <w:t>o we need to reference backwards compatability with Loran Cppropriate security aspects considered. nd provide ASF correction in</w:t>
      </w:r>
    </w:p>
  </w:comment>
  <w:comment w:id="22" w:author="Jiwon" w:date="2013-09-26T12:18:00Z" w:initials="J">
    <w:p w14:paraId="57138EDA" w14:textId="77777777" w:rsidR="00DF31EA" w:rsidRDefault="00DF31EA">
      <w:pPr>
        <w:pStyle w:val="Commentaire"/>
      </w:pPr>
      <w:r>
        <w:rPr>
          <w:rStyle w:val="Marquedecommentaire"/>
        </w:rPr>
        <w:annotationRef/>
      </w:r>
      <w:r>
        <w:t>Exactly which document in the reference?</w:t>
      </w:r>
    </w:p>
  </w:comment>
  <w:comment w:id="23" w:author="Jiwon" w:date="2013-09-26T12:18:00Z" w:initials="J">
    <w:p w14:paraId="245C20BB" w14:textId="77777777" w:rsidR="00DF31EA" w:rsidRDefault="00DF31EA">
      <w:pPr>
        <w:pStyle w:val="Commentaire"/>
      </w:pPr>
      <w:r>
        <w:rPr>
          <w:rStyle w:val="Marquedecommentaire"/>
        </w:rPr>
        <w:annotationRef/>
      </w:r>
      <w:r>
        <w:rPr>
          <w:rStyle w:val="Marquedecommentaire"/>
        </w:rPr>
        <w:t>I guess ‘e</w:t>
      </w:r>
      <w:r>
        <w:t>xponentially weighted moving average’ to be more descriptive.  AG to check with PW</w:t>
      </w:r>
    </w:p>
  </w:comment>
  <w:comment w:id="25" w:author="Jiwon" w:date="2013-09-26T12:18:00Z" w:initials="J">
    <w:p w14:paraId="7D60701C" w14:textId="77777777" w:rsidR="00DF31EA" w:rsidRDefault="00DF31EA">
      <w:pPr>
        <w:pStyle w:val="Commentaire"/>
      </w:pPr>
      <w:r>
        <w:rPr>
          <w:rStyle w:val="Marquedecommentaire"/>
        </w:rPr>
        <w:annotationRef/>
      </w:r>
      <w:r>
        <w:t xml:space="preserve">‘Leap second offsets between </w:t>
      </w:r>
      <w:proofErr w:type="spellStart"/>
      <w:r>
        <w:t>eLoran</w:t>
      </w:r>
      <w:proofErr w:type="spellEnd"/>
      <w:r>
        <w:t xml:space="preserve"> system time and UTC’ would be more descriptive as in the RTCM </w:t>
      </w:r>
      <w:proofErr w:type="spellStart"/>
      <w:r>
        <w:t>eLoran</w:t>
      </w:r>
      <w:proofErr w:type="spellEnd"/>
      <w:r>
        <w:t xml:space="preserve"> document.</w:t>
      </w:r>
    </w:p>
  </w:comment>
  <w:comment w:id="27" w:author="alang" w:date="2013-09-26T12:18:00Z" w:initials="AG">
    <w:p w14:paraId="77B9DBA1" w14:textId="77777777" w:rsidR="00DF31EA" w:rsidRDefault="00DF31EA">
      <w:pPr>
        <w:pStyle w:val="Commentaire"/>
      </w:pPr>
      <w:r>
        <w:rPr>
          <w:rStyle w:val="Marquedecommentaire"/>
        </w:rPr>
        <w:annotationRef/>
      </w:r>
      <w:r>
        <w:t>Ref to why ASF are needed and what they are.</w:t>
      </w:r>
    </w:p>
  </w:comment>
  <w:comment w:id="40" w:author="Jiwon" w:date="2013-09-26T12:18:00Z" w:initials="J">
    <w:p w14:paraId="302B9A43" w14:textId="77777777" w:rsidR="00DF31EA" w:rsidRDefault="00DF31EA">
      <w:pPr>
        <w:pStyle w:val="Commentaire"/>
      </w:pPr>
      <w:r>
        <w:rPr>
          <w:rStyle w:val="Marquedecommentaire"/>
        </w:rPr>
        <w:annotationRef/>
      </w:r>
      <w:r>
        <w:t>‘</w:t>
      </w:r>
      <w:proofErr w:type="gramStart"/>
      <w:r>
        <w:t>control</w:t>
      </w:r>
      <w:proofErr w:type="gramEnd"/>
      <w:r>
        <w:t xml:space="preserve"> centre’ would be better.</w:t>
      </w:r>
    </w:p>
  </w:comment>
  <w:comment w:id="41" w:author="Jiwon" w:date="2013-09-26T12:18:00Z" w:initials="J">
    <w:p w14:paraId="13C9D00A" w14:textId="77777777" w:rsidR="00DF31EA" w:rsidRDefault="00DF31EA">
      <w:pPr>
        <w:pStyle w:val="Commentaire"/>
      </w:pPr>
      <w:r>
        <w:rPr>
          <w:rStyle w:val="Marquedecommentaire"/>
        </w:rPr>
        <w:annotationRef/>
      </w:r>
      <w:r>
        <w:t>Station? Differential station or integrity monitor?</w:t>
      </w:r>
    </w:p>
  </w:comment>
  <w:comment w:id="42" w:author="Jiwon" w:date="2013-09-26T12:18:00Z" w:initials="J">
    <w:p w14:paraId="403EBEFD" w14:textId="77777777" w:rsidR="00DF31EA" w:rsidRDefault="00DF31EA">
      <w:pPr>
        <w:pStyle w:val="Commentaire"/>
      </w:pPr>
      <w:r>
        <w:rPr>
          <w:rStyle w:val="Marquedecommentaire"/>
        </w:rPr>
        <w:annotationRef/>
      </w:r>
      <w:proofErr w:type="gramStart"/>
      <w:r>
        <w:rPr>
          <w:rStyle w:val="Marquedecommentaire"/>
        </w:rPr>
        <w:t>c</w:t>
      </w:r>
      <w:r>
        <w:t>ontrol</w:t>
      </w:r>
      <w:proofErr w:type="gramEnd"/>
      <w:r>
        <w:t xml:space="preserve"> centre</w:t>
      </w:r>
    </w:p>
  </w:comment>
  <w:comment w:id="43" w:author="Jiwon" w:date="2015-10-29T11:59:00Z" w:initials="J">
    <w:p w14:paraId="4231C1F5" w14:textId="77777777" w:rsidR="00DF31EA" w:rsidRDefault="00DF31EA" w:rsidP="007825B0">
      <w:pPr>
        <w:pStyle w:val="Commentaire"/>
      </w:pPr>
      <w:r>
        <w:rPr>
          <w:rStyle w:val="Marquedecommentaire"/>
        </w:rPr>
        <w:annotationRef/>
      </w:r>
      <w:r>
        <w:t xml:space="preserve">Is this ‘monitor site’ different from the ‘differential </w:t>
      </w:r>
      <w:proofErr w:type="spellStart"/>
      <w:r>
        <w:t>eLoran</w:t>
      </w:r>
      <w:proofErr w:type="spellEnd"/>
      <w:r>
        <w:t xml:space="preserve"> reference station’?</w:t>
      </w:r>
      <w:r>
        <w:br/>
        <w:t>The ‘monitor site’ may mean ‘integrity monitor’ but it is unclear to me.</w:t>
      </w:r>
    </w:p>
  </w:comment>
  <w:comment w:id="45" w:author="Jiwon" w:date="2013-09-26T12:18:00Z" w:initials="J">
    <w:p w14:paraId="09EAA9E0" w14:textId="77777777" w:rsidR="00DF31EA" w:rsidRDefault="00DF31EA">
      <w:pPr>
        <w:pStyle w:val="Commentaire"/>
      </w:pPr>
      <w:r>
        <w:rPr>
          <w:rStyle w:val="Marquedecommentaire"/>
        </w:rPr>
        <w:annotationRef/>
      </w:r>
      <w:r>
        <w:t>The standard message types are not described in Section 1.</w:t>
      </w:r>
    </w:p>
  </w:comment>
  <w:comment w:id="50" w:author="Jiwon" w:date="2013-09-26T12:18:00Z" w:initials="J">
    <w:p w14:paraId="0A83B000" w14:textId="77777777" w:rsidR="00DF31EA" w:rsidRDefault="00DF31EA">
      <w:pPr>
        <w:pStyle w:val="Commentaire"/>
      </w:pPr>
      <w:r>
        <w:rPr>
          <w:rStyle w:val="Marquedecommentaire"/>
        </w:rPr>
        <w:annotationRef/>
      </w:r>
      <w:r>
        <w:t>Title of this table? The presentation of this table could be improved.</w:t>
      </w:r>
    </w:p>
  </w:comment>
  <w:comment w:id="51" w:author="Jiwon" w:date="2013-09-26T12:18:00Z" w:initials="J">
    <w:p w14:paraId="79039742" w14:textId="77777777" w:rsidR="00DF31EA" w:rsidRDefault="00DF31EA">
      <w:pPr>
        <w:pStyle w:val="Commentaire"/>
      </w:pPr>
      <w:r>
        <w:rPr>
          <w:rStyle w:val="Marquedecommentaire"/>
        </w:rPr>
        <w:annotationRef/>
      </w:r>
      <w:r>
        <w:t>Such document? What kind of document?</w:t>
      </w:r>
    </w:p>
  </w:comment>
  <w:comment w:id="52" w:author="Ivan Magni Carlsson" w:date="2015-09-17T11:02:00Z" w:initials="IMC">
    <w:p w14:paraId="19CEC613" w14:textId="77777777" w:rsidR="00DF31EA" w:rsidRDefault="00DF31EA">
      <w:pPr>
        <w:pStyle w:val="Commentaire"/>
      </w:pPr>
      <w:r>
        <w:rPr>
          <w:rStyle w:val="Marquedecommentaire"/>
        </w:rPr>
        <w:annotationRef/>
      </w:r>
      <w:r>
        <w:t xml:space="preserve">This was a document intended to be signed by neighbour countries (administrations) regarding POC to notify in case of signal </w:t>
      </w:r>
      <w:proofErr w:type="gramStart"/>
      <w:r>
        <w:t>outages  (</w:t>
      </w:r>
      <w:proofErr w:type="gramEnd"/>
      <w:r>
        <w:t xml:space="preserve">planned or </w:t>
      </w:r>
      <w:proofErr w:type="spellStart"/>
      <w:r>
        <w:t>nonplanned</w:t>
      </w:r>
      <w:proofErr w:type="spellEnd"/>
      <w:r>
        <w:t>) etc.</w:t>
      </w:r>
    </w:p>
  </w:comment>
  <w:comment w:id="55" w:author="Jiwon" w:date="2013-09-26T12:18:00Z" w:initials="J">
    <w:p w14:paraId="2C918D90" w14:textId="77777777" w:rsidR="00DF31EA" w:rsidRDefault="00DF31EA">
      <w:pPr>
        <w:pStyle w:val="Commentaire"/>
      </w:pPr>
      <w:r>
        <w:rPr>
          <w:rStyle w:val="Marquedecommentaire"/>
        </w:rPr>
        <w:annotationRef/>
      </w:r>
      <w:r>
        <w:br/>
        <w:t xml:space="preserve">ITU-R M.589-3 </w:t>
      </w:r>
      <w:r>
        <w:br/>
        <w:t>“</w:t>
      </w:r>
      <w:r w:rsidRPr="005159DD">
        <w:t xml:space="preserve">The S/N at the boundary of the coverage area is typically –10 </w:t>
      </w:r>
      <w:proofErr w:type="spellStart"/>
      <w:r w:rsidRPr="005159DD">
        <w:t>dB.</w:t>
      </w:r>
      <w:proofErr w:type="spellEnd"/>
      <w:r>
        <w:t>”</w:t>
      </w:r>
    </w:p>
  </w:comment>
  <w:comment w:id="58" w:author="Jiwon" w:date="2013-09-26T12:18:00Z" w:initials="J">
    <w:p w14:paraId="66F08BCD" w14:textId="77777777" w:rsidR="00DF31EA" w:rsidRDefault="00DF31EA">
      <w:pPr>
        <w:pStyle w:val="Commentaire"/>
      </w:pPr>
      <w:r>
        <w:rPr>
          <w:rStyle w:val="Marquedecommentaire"/>
        </w:rPr>
        <w:annotationRef/>
      </w:r>
      <w:r>
        <w:t>‘</w:t>
      </w:r>
      <w:proofErr w:type="gramStart"/>
      <w:r>
        <w:t>frequency</w:t>
      </w:r>
      <w:proofErr w:type="gramEnd"/>
      <w:r>
        <w:t>’ would be better.</w:t>
      </w:r>
    </w:p>
  </w:comment>
  <w:comment w:id="59" w:author="Jiwon" w:date="2013-09-26T12:18:00Z" w:initials="J">
    <w:p w14:paraId="3530240B" w14:textId="77777777" w:rsidR="00DF31EA" w:rsidRDefault="00DF31EA">
      <w:pPr>
        <w:pStyle w:val="Commentaire"/>
      </w:pPr>
      <w:r>
        <w:rPr>
          <w:rStyle w:val="Marquedecommentaire"/>
        </w:rPr>
        <w:annotationRef/>
      </w:r>
      <w:r>
        <w:t>Events? Or failures?</w:t>
      </w:r>
    </w:p>
  </w:comment>
  <w:comment w:id="60" w:author="Jiwon" w:date="2013-09-26T12:18:00Z" w:initials="J">
    <w:p w14:paraId="12E39B68" w14:textId="77777777" w:rsidR="00DF31EA" w:rsidRDefault="00DF31EA">
      <w:pPr>
        <w:pStyle w:val="Commentaire"/>
      </w:pPr>
      <w:r>
        <w:rPr>
          <w:rStyle w:val="Marquedecommentaire"/>
        </w:rPr>
        <w:annotationRef/>
      </w:r>
      <w:r>
        <w:t xml:space="preserve">Incomplete </w:t>
      </w:r>
      <w:proofErr w:type="spellStart"/>
      <w:r>
        <w:t>sentense</w:t>
      </w:r>
      <w:proofErr w:type="spellEnd"/>
    </w:p>
  </w:comment>
  <w:comment w:id="61" w:author="Jiwon" w:date="2013-09-26T12:18:00Z" w:initials="J">
    <w:p w14:paraId="40CD9D5A" w14:textId="77777777" w:rsidR="00DF31EA" w:rsidRDefault="00DF31EA">
      <w:pPr>
        <w:pStyle w:val="Commentaire"/>
      </w:pPr>
      <w:r>
        <w:rPr>
          <w:rStyle w:val="Marquedecommentaire"/>
        </w:rPr>
        <w:annotationRef/>
      </w:r>
      <w:r>
        <w:t xml:space="preserve">What is the purpose of this sentence? </w:t>
      </w:r>
    </w:p>
  </w:comment>
  <w:comment w:id="64" w:author="Jiwon" w:date="2013-09-26T12:18:00Z" w:initials="J">
    <w:p w14:paraId="2B1A64DB" w14:textId="77777777" w:rsidR="00DF31EA" w:rsidRDefault="00DF31EA">
      <w:pPr>
        <w:pStyle w:val="Commentaire"/>
      </w:pPr>
      <w:r>
        <w:rPr>
          <w:rStyle w:val="Marquedecommentaire"/>
        </w:rPr>
        <w:annotationRef/>
      </w:r>
      <w:r>
        <w:t>20 m?  Or 10 m?</w:t>
      </w:r>
    </w:p>
  </w:comment>
  <w:comment w:id="142" w:author="Jiwon" w:date="2013-09-26T12:18:00Z" w:initials="J">
    <w:p w14:paraId="2E9BF343" w14:textId="77777777" w:rsidR="00DF31EA" w:rsidRDefault="00DF31EA" w:rsidP="00CD1867">
      <w:pPr>
        <w:pStyle w:val="Commentaire"/>
      </w:pPr>
      <w:r>
        <w:rPr>
          <w:rStyle w:val="Marquedecommentaire"/>
        </w:rPr>
        <w:annotationRef/>
      </w:r>
      <w:r>
        <w:t>I don’t see a reason to define TOE and ED here. These terms are not used to explain ‘Time Synchronization’.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60CF5B" w15:done="0"/>
  <w15:commentEx w15:paraId="10FF93BA" w15:done="0"/>
  <w15:commentEx w15:paraId="37D30CDB" w15:done="0"/>
  <w15:commentEx w15:paraId="36A0EF92" w15:done="0"/>
  <w15:commentEx w15:paraId="57138EDA" w15:done="0"/>
  <w15:commentEx w15:paraId="245C20BB" w15:done="0"/>
  <w15:commentEx w15:paraId="7D60701C" w15:done="0"/>
  <w15:commentEx w15:paraId="77B9DBA1" w15:done="0"/>
  <w15:commentEx w15:paraId="302B9A43" w15:done="0"/>
  <w15:commentEx w15:paraId="13C9D00A" w15:done="0"/>
  <w15:commentEx w15:paraId="403EBEFD" w15:done="0"/>
  <w15:commentEx w15:paraId="4231C1F5" w15:done="0"/>
  <w15:commentEx w15:paraId="09EAA9E0" w15:done="0"/>
  <w15:commentEx w15:paraId="0A83B000" w15:done="0"/>
  <w15:commentEx w15:paraId="79039742" w15:done="0"/>
  <w15:commentEx w15:paraId="19CEC613" w15:done="0"/>
  <w15:commentEx w15:paraId="2C918D90" w15:done="0"/>
  <w15:commentEx w15:paraId="66F08BCD" w15:done="0"/>
  <w15:commentEx w15:paraId="3530240B" w15:done="0"/>
  <w15:commentEx w15:paraId="12E39B68" w15:done="0"/>
  <w15:commentEx w15:paraId="40CD9D5A" w15:done="0"/>
  <w15:commentEx w15:paraId="2B1A64DB" w15:done="0"/>
  <w15:commentEx w15:paraId="2E9BF3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6B9C2" w14:textId="77777777" w:rsidR="00EB0F67" w:rsidRDefault="00EB0F67" w:rsidP="003B55C6">
      <w:r>
        <w:separator/>
      </w:r>
    </w:p>
  </w:endnote>
  <w:endnote w:type="continuationSeparator" w:id="0">
    <w:p w14:paraId="2DB6728F" w14:textId="77777777" w:rsidR="00EB0F67" w:rsidRDefault="00EB0F67"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F143E" w14:textId="77777777" w:rsidR="00DF31EA" w:rsidRDefault="00DF31EA">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end"/>
    </w:r>
  </w:p>
  <w:p w14:paraId="69586510" w14:textId="77777777" w:rsidR="00DF31EA" w:rsidRDefault="00DF31EA">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3F3B5" w14:textId="77777777" w:rsidR="00DF31EA" w:rsidRDefault="00DF31EA">
    <w:pPr>
      <w:pStyle w:val="Pieddepage"/>
      <w:ind w:right="360" w:firstLine="360"/>
      <w:jc w:val="center"/>
    </w:pPr>
    <w:r w:rsidRPr="005F44EF">
      <w:rPr>
        <w:rStyle w:val="Numrodepage"/>
        <w:lang w:val="en-US"/>
      </w:rPr>
      <w:t xml:space="preserve">Page </w:t>
    </w:r>
    <w:r w:rsidRPr="005F44EF">
      <w:rPr>
        <w:rStyle w:val="Numrodepage"/>
        <w:lang w:val="en-US"/>
      </w:rPr>
      <w:fldChar w:fldCharType="begin"/>
    </w:r>
    <w:r w:rsidRPr="005F44EF">
      <w:rPr>
        <w:rStyle w:val="Numrodepage"/>
        <w:lang w:val="en-US"/>
      </w:rPr>
      <w:instrText xml:space="preserve"> PAGE </w:instrText>
    </w:r>
    <w:r w:rsidRPr="005F44EF">
      <w:rPr>
        <w:rStyle w:val="Numrodepage"/>
        <w:lang w:val="en-US"/>
      </w:rPr>
      <w:fldChar w:fldCharType="separate"/>
    </w:r>
    <w:r w:rsidR="003A6BCE">
      <w:rPr>
        <w:rStyle w:val="Numrodepage"/>
        <w:noProof/>
        <w:lang w:val="en-US"/>
      </w:rPr>
      <w:t>2</w:t>
    </w:r>
    <w:r w:rsidRPr="005F44EF">
      <w:rPr>
        <w:rStyle w:val="Numrodepage"/>
        <w:lang w:val="en-US"/>
      </w:rPr>
      <w:fldChar w:fldCharType="end"/>
    </w:r>
    <w:r w:rsidRPr="005F44EF">
      <w:rPr>
        <w:rStyle w:val="Numrodepage"/>
        <w:lang w:val="en-US"/>
      </w:rPr>
      <w:t xml:space="preserve"> of </w:t>
    </w:r>
    <w:r w:rsidRPr="005F44EF">
      <w:rPr>
        <w:rStyle w:val="Numrodepage"/>
        <w:lang w:val="en-US"/>
      </w:rPr>
      <w:fldChar w:fldCharType="begin"/>
    </w:r>
    <w:r w:rsidRPr="005F44EF">
      <w:rPr>
        <w:rStyle w:val="Numrodepage"/>
        <w:lang w:val="en-US"/>
      </w:rPr>
      <w:instrText xml:space="preserve"> NUMPAGES </w:instrText>
    </w:r>
    <w:r w:rsidRPr="005F44EF">
      <w:rPr>
        <w:rStyle w:val="Numrodepage"/>
        <w:lang w:val="en-US"/>
      </w:rPr>
      <w:fldChar w:fldCharType="separate"/>
    </w:r>
    <w:r w:rsidR="003A6BCE">
      <w:rPr>
        <w:rStyle w:val="Numrodepage"/>
        <w:noProof/>
        <w:lang w:val="en-US"/>
      </w:rPr>
      <w:t>49</w:t>
    </w:r>
    <w:r w:rsidRPr="005F44EF">
      <w:rPr>
        <w:rStyle w:val="Numrodepage"/>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4A5C9" w14:textId="77777777" w:rsidR="00DF31EA" w:rsidRDefault="00DF31EA">
    <w:pPr>
      <w:pStyle w:val="Pieddepage"/>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1CF68" w14:textId="77777777" w:rsidR="00EB0F67" w:rsidRDefault="00EB0F67" w:rsidP="003B55C6">
      <w:r>
        <w:separator/>
      </w:r>
    </w:p>
  </w:footnote>
  <w:footnote w:type="continuationSeparator" w:id="0">
    <w:p w14:paraId="3506827B" w14:textId="77777777" w:rsidR="00EB0F67" w:rsidRDefault="00EB0F67" w:rsidP="003B55C6">
      <w:r>
        <w:continuationSeparator/>
      </w:r>
    </w:p>
  </w:footnote>
  <w:footnote w:id="1">
    <w:p w14:paraId="48CD5B9D" w14:textId="77777777" w:rsidR="00DF31EA" w:rsidRDefault="00DF31EA" w:rsidP="00DB5BDC">
      <w:pPr>
        <w:autoSpaceDE w:val="0"/>
        <w:autoSpaceDN w:val="0"/>
        <w:adjustRightInd w:val="0"/>
      </w:pPr>
      <w:r>
        <w:rPr>
          <w:rStyle w:val="Appelnotedebasdep"/>
          <w:sz w:val="18"/>
          <w:szCs w:val="18"/>
        </w:rPr>
        <w:footnoteRef/>
      </w:r>
      <w:r>
        <w:t xml:space="preserve"> </w:t>
      </w:r>
      <w:r>
        <w:rPr>
          <w:sz w:val="16"/>
          <w:szCs w:val="16"/>
        </w:rPr>
        <w:t xml:space="preserve">For high speed craft purposes the </w:t>
      </w:r>
      <w:r w:rsidRPr="001C5060">
        <w:rPr>
          <w:sz w:val="16"/>
          <w:szCs w:val="16"/>
          <w:highlight w:val="yellow"/>
        </w:rPr>
        <w:t>EUT</w:t>
      </w:r>
      <w:r>
        <w:rPr>
          <w:sz w:val="16"/>
          <w:szCs w:val="16"/>
        </w:rPr>
        <w:t xml:space="preserve"> has to provide an IEC 61162-2 interface with a position update rate of 2Hz.</w:t>
      </w:r>
    </w:p>
  </w:footnote>
  <w:footnote w:id="2">
    <w:p w14:paraId="09405F9E" w14:textId="77777777" w:rsidR="00DF31EA" w:rsidRDefault="00DF31EA" w:rsidP="0065150E">
      <w:pPr>
        <w:pStyle w:val="Notedebasdepage"/>
      </w:pPr>
      <w:r>
        <w:rPr>
          <w:rStyle w:val="Appelnotedebasdep"/>
        </w:rPr>
        <w:footnoteRef/>
      </w:r>
      <w:r>
        <w:t xml:space="preserve"> Refer to regional specific signal specification for type of the envisioned communication scheme   </w:t>
      </w:r>
    </w:p>
  </w:footnote>
  <w:footnote w:id="3">
    <w:p w14:paraId="05A0F21D" w14:textId="77777777" w:rsidR="00DF31EA" w:rsidRDefault="00DF31EA" w:rsidP="0065150E">
      <w:pPr>
        <w:pStyle w:val="Notedebasdepage"/>
      </w:pPr>
      <w:r>
        <w:rPr>
          <w:rStyle w:val="Appelnotedebasdep"/>
        </w:rPr>
        <w:footnoteRef/>
      </w:r>
      <w:r>
        <w:t xml:space="preserve"> Changes in almanac information (e.g., Station location</w:t>
      </w:r>
      <w:proofErr w:type="gramStart"/>
      <w:r>
        <w:t>)  will</w:t>
      </w:r>
      <w:proofErr w:type="gramEnd"/>
      <w:r>
        <w:t xml:space="preserve"> be accomplished so that it will not create an HMI situation.</w:t>
      </w:r>
    </w:p>
  </w:footnote>
  <w:footnote w:id="4">
    <w:p w14:paraId="0A75017B" w14:textId="77777777" w:rsidR="00DF31EA" w:rsidRDefault="00DF31EA" w:rsidP="0065150E">
      <w:pPr>
        <w:pStyle w:val="Notedebasdepage"/>
      </w:pPr>
      <w:r>
        <w:rPr>
          <w:rStyle w:val="Appelnotedebasdep"/>
        </w:rPr>
        <w:footnoteRef/>
      </w:r>
      <w:r>
        <w:t xml:space="preserve"> Changes in almanac information (e.g., Station location)  will be accomplished so that it will not create an HMI situation</w:t>
      </w:r>
    </w:p>
  </w:footnote>
  <w:footnote w:id="5">
    <w:p w14:paraId="45C66EFA" w14:textId="77777777" w:rsidR="00DF31EA" w:rsidRDefault="00DF31EA" w:rsidP="0065150E">
      <w:pPr>
        <w:pStyle w:val="Default"/>
        <w:rPr>
          <w:sz w:val="16"/>
          <w:szCs w:val="16"/>
        </w:rPr>
      </w:pPr>
      <w:r>
        <w:rPr>
          <w:rStyle w:val="Appelnotedebasdep"/>
          <w:sz w:val="16"/>
          <w:szCs w:val="16"/>
        </w:rPr>
        <w:footnoteRef/>
      </w:r>
      <w:r>
        <w:rPr>
          <w:sz w:val="16"/>
          <w:szCs w:val="16"/>
        </w:rPr>
        <w:t xml:space="preserve"> </w:t>
      </w:r>
      <w:r>
        <w:rPr>
          <w:i/>
          <w:iCs/>
          <w:sz w:val="16"/>
          <w:szCs w:val="16"/>
        </w:rPr>
        <w:t>Loran's Capability to Mitigate the Impact of a GPS Outage on GPS Position, Navigation, and Time Applications</w:t>
      </w:r>
      <w:r>
        <w:rPr>
          <w:sz w:val="16"/>
          <w:szCs w:val="16"/>
        </w:rPr>
        <w:t xml:space="preserve">; Prepared for the Federal Aviation Administration, Vice President for Technical Operations, Navigation Services Directorate; dated March 2004 </w:t>
      </w:r>
    </w:p>
  </w:footnote>
  <w:footnote w:id="6">
    <w:p w14:paraId="689C3580" w14:textId="77777777" w:rsidR="00DF31EA" w:rsidRDefault="00DF31EA" w:rsidP="0065150E">
      <w:pPr>
        <w:pStyle w:val="Notedebasdepage"/>
        <w:ind w:left="120" w:hanging="120"/>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For example, these sources could be the U.S. Naval Observatory (USNO), National Institute Standard and Technology (NIST), or Bureau International des </w:t>
      </w:r>
      <w:proofErr w:type="spellStart"/>
      <w:r>
        <w:rPr>
          <w:rFonts w:ascii="Arial" w:hAnsi="Arial" w:cs="Arial"/>
          <w:sz w:val="16"/>
          <w:szCs w:val="16"/>
        </w:rPr>
        <w:t>Poids</w:t>
      </w:r>
      <w:proofErr w:type="spellEnd"/>
      <w:r>
        <w:rPr>
          <w:rFonts w:ascii="Arial" w:hAnsi="Arial" w:cs="Arial"/>
          <w:sz w:val="16"/>
          <w:szCs w:val="16"/>
        </w:rPr>
        <w:t xml:space="preserve"> et </w:t>
      </w:r>
      <w:proofErr w:type="spellStart"/>
      <w:r>
        <w:rPr>
          <w:rFonts w:ascii="Arial" w:hAnsi="Arial" w:cs="Arial"/>
          <w:sz w:val="16"/>
          <w:szCs w:val="16"/>
        </w:rPr>
        <w:t>Mesures</w:t>
      </w:r>
      <w:proofErr w:type="spellEnd"/>
      <w:r>
        <w:rPr>
          <w:rFonts w:ascii="Arial" w:hAnsi="Arial" w:cs="Arial"/>
          <w:b/>
          <w:sz w:val="16"/>
          <w:szCs w:val="16"/>
        </w:rPr>
        <w:t xml:space="preserve"> </w:t>
      </w:r>
      <w:r>
        <w:rPr>
          <w:rFonts w:ascii="Arial" w:hAnsi="Arial" w:cs="Arial"/>
          <w:sz w:val="16"/>
          <w:szCs w:val="16"/>
        </w:rPr>
        <w:t>(BIPM).</w:t>
      </w:r>
      <w:r>
        <w:rPr>
          <w:i/>
        </w:rPr>
        <w:t xml:space="preserve"> </w:t>
      </w:r>
      <w:proofErr w:type="gramStart"/>
      <w:r>
        <w:rPr>
          <w:i/>
        </w:rPr>
        <w:t>UTC.</w:t>
      </w:r>
      <w:proofErr w:type="gramEnd"/>
      <w:r>
        <w:t xml:space="preserve"> The international atomic time at based on cesium-133 with leap seconds added for variable earth rotation.</w:t>
      </w:r>
    </w:p>
  </w:footnote>
  <w:footnote w:id="7">
    <w:p w14:paraId="4BBD50AE" w14:textId="77777777" w:rsidR="00DF31EA" w:rsidRDefault="00DF31EA" w:rsidP="0065150E">
      <w:pPr>
        <w:rPr>
          <w:color w:val="000000"/>
        </w:rPr>
      </w:pPr>
      <w:r>
        <w:rPr>
          <w:rStyle w:val="Appelnotedebasdep"/>
          <w:sz w:val="16"/>
          <w:szCs w:val="16"/>
        </w:rPr>
        <w:footnoteRef/>
      </w:r>
      <w:r>
        <w:t xml:space="preserve"> </w:t>
      </w:r>
      <w:r>
        <w:rPr>
          <w:color w:val="000000"/>
          <w:sz w:val="18"/>
          <w:szCs w:val="18"/>
        </w:rPr>
        <w:t xml:space="preserve">For example, these sources could be the U.S. Naval Observatory (USNO), National Institute Standard and Technology (NIST), or Bureau International des </w:t>
      </w:r>
      <w:proofErr w:type="spellStart"/>
      <w:r>
        <w:rPr>
          <w:color w:val="000000"/>
          <w:sz w:val="18"/>
          <w:szCs w:val="18"/>
        </w:rPr>
        <w:t>Poids</w:t>
      </w:r>
      <w:proofErr w:type="spellEnd"/>
      <w:r>
        <w:rPr>
          <w:color w:val="000000"/>
          <w:sz w:val="18"/>
          <w:szCs w:val="18"/>
        </w:rPr>
        <w:t xml:space="preserve"> et </w:t>
      </w:r>
      <w:proofErr w:type="spellStart"/>
      <w:r>
        <w:rPr>
          <w:color w:val="000000"/>
          <w:sz w:val="18"/>
          <w:szCs w:val="18"/>
        </w:rPr>
        <w:t>Mesures</w:t>
      </w:r>
      <w:proofErr w:type="spellEnd"/>
      <w:r>
        <w:rPr>
          <w:b/>
          <w:color w:val="000000"/>
          <w:sz w:val="18"/>
          <w:szCs w:val="18"/>
        </w:rPr>
        <w:t xml:space="preserve"> </w:t>
      </w:r>
      <w:r>
        <w:rPr>
          <w:color w:val="000000"/>
          <w:sz w:val="18"/>
          <w:szCs w:val="18"/>
        </w:rPr>
        <w:t>(BIPM).</w:t>
      </w:r>
      <w:r>
        <w:rPr>
          <w:i/>
          <w:color w:val="000000"/>
          <w:sz w:val="18"/>
          <w:szCs w:val="18"/>
        </w:rPr>
        <w:t xml:space="preserve"> </w:t>
      </w:r>
      <w:proofErr w:type="gramStart"/>
      <w:r>
        <w:rPr>
          <w:i/>
          <w:color w:val="000000"/>
          <w:sz w:val="18"/>
          <w:szCs w:val="18"/>
        </w:rPr>
        <w:t>UTC.</w:t>
      </w:r>
      <w:proofErr w:type="gramEnd"/>
      <w:r>
        <w:rPr>
          <w:color w:val="000000"/>
          <w:sz w:val="18"/>
          <w:szCs w:val="18"/>
        </w:rPr>
        <w:t xml:space="preserve"> The international atomic time is based on cesium-133 with leap seconds added for variable earth rotation</w:t>
      </w:r>
      <w:r>
        <w:rPr>
          <w:color w:val="000000"/>
        </w:rPr>
        <w:t>.</w:t>
      </w:r>
    </w:p>
  </w:footnote>
  <w:footnote w:id="8">
    <w:p w14:paraId="38CD139B" w14:textId="77777777" w:rsidR="00DF31EA" w:rsidRDefault="00DF31EA" w:rsidP="0065150E">
      <w:pPr>
        <w:pStyle w:val="Notedebasdepage"/>
      </w:pPr>
      <w:r>
        <w:rPr>
          <w:rStyle w:val="Appelnotedebasdep"/>
          <w:rFonts w:ascii="Arial" w:hAnsi="Arial" w:cs="Arial"/>
          <w:color w:val="000000"/>
          <w:sz w:val="16"/>
          <w:szCs w:val="16"/>
        </w:rPr>
        <w:footnoteRef/>
      </w:r>
      <w:r>
        <w:rPr>
          <w:rFonts w:ascii="Arial" w:hAnsi="Arial" w:cs="Arial"/>
          <w:color w:val="000000"/>
          <w:sz w:val="16"/>
          <w:szCs w:val="16"/>
        </w:rPr>
        <w:t xml:space="preserve"> Same as footnote 1</w:t>
      </w:r>
    </w:p>
  </w:footnote>
  <w:footnote w:id="9">
    <w:p w14:paraId="2E75E678" w14:textId="77777777" w:rsidR="00DF31EA" w:rsidRDefault="00DF31EA" w:rsidP="0065150E">
      <w:pPr>
        <w:pStyle w:val="Notedebasdepage"/>
      </w:pPr>
      <w:r>
        <w:rPr>
          <w:rStyle w:val="Appelnotedebasdep"/>
        </w:rPr>
        <w:footnoteRef/>
      </w:r>
      <w:r>
        <w:t xml:space="preserve"> </w:t>
      </w:r>
      <w:r>
        <w:rPr>
          <w:color w:val="000000"/>
        </w:rPr>
        <w:t xml:space="preserve">“Phase Lags of 100 kHz Radiofrequency Ground Wave and Approximate Formulas for Computation”, P. </w:t>
      </w:r>
      <w:proofErr w:type="spellStart"/>
      <w:r>
        <w:rPr>
          <w:color w:val="000000"/>
        </w:rPr>
        <w:t>Brunavs</w:t>
      </w:r>
      <w:proofErr w:type="spellEnd"/>
      <w:r>
        <w:rPr>
          <w:color w:val="000000"/>
        </w:rPr>
        <w:t xml:space="preserve">, </w:t>
      </w:r>
      <w:r>
        <w:rPr>
          <w:color w:val="000000"/>
          <w:szCs w:val="22"/>
        </w:rPr>
        <w:t>Contract Report, Canadian Hydrographic Service, March 1977.</w:t>
      </w:r>
    </w:p>
  </w:footnote>
  <w:footnote w:id="10">
    <w:p w14:paraId="7C17562B" w14:textId="77777777" w:rsidR="00DF31EA" w:rsidRDefault="00DF31EA" w:rsidP="0065150E">
      <w:pPr>
        <w:pStyle w:val="Notedebasdepage"/>
      </w:pPr>
      <w:r>
        <w:rPr>
          <w:rStyle w:val="Appelnotedebasdep"/>
        </w:rPr>
        <w:footnoteRef/>
      </w:r>
      <w:r>
        <w:t xml:space="preserve"> Blinking is the method that is used to indicate that the Loran-C and </w:t>
      </w:r>
      <w:proofErr w:type="spellStart"/>
      <w:r>
        <w:t>eLoran</w:t>
      </w:r>
      <w:proofErr w:type="spellEnd"/>
      <w:r>
        <w:t xml:space="preserve"> signals are out-of-tolerance.</w:t>
      </w:r>
    </w:p>
  </w:footnote>
  <w:footnote w:id="11">
    <w:p w14:paraId="2651A1E3" w14:textId="77777777" w:rsidR="00DF31EA" w:rsidRDefault="00DF31EA" w:rsidP="0065150E">
      <w:pPr>
        <w:pStyle w:val="Notedebasdepage"/>
      </w:pPr>
      <w:r>
        <w:rPr>
          <w:rStyle w:val="Appelnotedebasdep"/>
        </w:rPr>
        <w:footnoteRef/>
      </w:r>
      <w:r>
        <w:t xml:space="preserve"> This system has yet to be developed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3B8FB" w14:textId="34BD3254" w:rsidR="003A6BCE" w:rsidRDefault="003A6BCE">
    <w:pPr>
      <w:pStyle w:val="En-tte"/>
    </w:pPr>
    <w:r>
      <w:rPr>
        <w:noProof/>
      </w:rPr>
      <w:pict w14:anchorId="09DE6B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073868" o:spid="_x0000_s2050" type="#_x0000_t136" style="position:absolute;margin-left:0;margin-top:0;width:604.45pt;height:31.8pt;rotation:315;z-index:-251654144;mso-position-horizontal:center;mso-position-horizontal-relative:margin;mso-position-vertical:center;mso-position-vertical-relative:margin" o:allowincell="f" fillcolor="gray [1629]" stroked="f">
          <v:textpath style="font-family:&quot;Times New Roman&quot;;font-size:1pt" string="ENAV17 Working document - 2015-10-2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E8AAD" w14:textId="3C00C51A" w:rsidR="00DF31EA" w:rsidRDefault="003A6BCE">
    <w:pPr>
      <w:jc w:val="center"/>
      <w:rPr>
        <w:rFonts w:ascii="Arial" w:hAnsi="Arial"/>
        <w:sz w:val="18"/>
      </w:rPr>
    </w:pPr>
    <w:r>
      <w:rPr>
        <w:noProof/>
      </w:rPr>
      <w:pict w14:anchorId="245DC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073869" o:spid="_x0000_s2051" type="#_x0000_t136" style="position:absolute;left:0;text-align:left;margin-left:0;margin-top:0;width:604.45pt;height:31.8pt;rotation:315;z-index:-251652096;mso-position-horizontal:center;mso-position-horizontal-relative:margin;mso-position-vertical:center;mso-position-vertical-relative:margin" o:allowincell="f" fillcolor="gray [1629]" stroked="f">
          <v:textpath style="font-family:&quot;Times New Roman&quot;;font-size:1pt" string="ENAV17 Working document - 2015-10-29"/>
        </v:shape>
      </w:pict>
    </w:r>
    <w:r w:rsidR="00DF31EA">
      <w:rPr>
        <w:rFonts w:ascii="Arial" w:hAnsi="Arial"/>
        <w:sz w:val="18"/>
      </w:rPr>
      <w:t xml:space="preserve">Guideline G-XXX on Performance and Monitoring of </w:t>
    </w:r>
    <w:proofErr w:type="spellStart"/>
    <w:r w:rsidR="00DF31EA">
      <w:rPr>
        <w:rFonts w:ascii="Arial" w:hAnsi="Arial"/>
        <w:sz w:val="18"/>
      </w:rPr>
      <w:t>eLoran</w:t>
    </w:r>
    <w:proofErr w:type="spellEnd"/>
    <w:r w:rsidR="00DF31EA">
      <w:rPr>
        <w:rFonts w:ascii="Arial" w:hAnsi="Arial"/>
        <w:sz w:val="18"/>
      </w:rPr>
      <w:t>/</w:t>
    </w:r>
    <w:proofErr w:type="spellStart"/>
    <w:r w:rsidR="00DF31EA">
      <w:rPr>
        <w:rFonts w:ascii="Arial" w:hAnsi="Arial"/>
        <w:sz w:val="18"/>
      </w:rPr>
      <w:t>Chayka</w:t>
    </w:r>
    <w:proofErr w:type="spellEnd"/>
    <w:r w:rsidR="00DF31EA">
      <w:rPr>
        <w:rFonts w:ascii="Arial" w:hAnsi="Arial"/>
        <w:sz w:val="18"/>
      </w:rPr>
      <w:t xml:space="preserve"> Services</w:t>
    </w:r>
  </w:p>
  <w:p w14:paraId="04BAF9B3" w14:textId="77777777" w:rsidR="00DF31EA" w:rsidRDefault="00DF31EA" w:rsidP="004D3171">
    <w:pPr>
      <w:jc w:val="center"/>
      <w:rPr>
        <w:rFonts w:ascii="Arial" w:hAnsi="Arial"/>
        <w:sz w:val="18"/>
      </w:rPr>
    </w:pPr>
    <w:r>
      <w:rPr>
        <w:rFonts w:ascii="Arial" w:hAnsi="Arial"/>
        <w:sz w:val="18"/>
      </w:rPr>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CC943" w14:textId="791CD604" w:rsidR="003F1C03" w:rsidRDefault="003A6BCE">
    <w:pPr>
      <w:pStyle w:val="En-tte"/>
      <w:jc w:val="right"/>
      <w:rPr>
        <w:rFonts w:ascii="Arial" w:hAnsi="Arial" w:cs="Arial"/>
        <w:iCs/>
        <w:sz w:val="24"/>
      </w:rPr>
    </w:pPr>
    <w:r>
      <w:rPr>
        <w:noProof/>
      </w:rPr>
      <w:pict w14:anchorId="6B74C0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073867" o:spid="_x0000_s2049" type="#_x0000_t136" style="position:absolute;left:0;text-align:left;margin-left:0;margin-top:0;width:604.45pt;height:31.8pt;rotation:315;z-index:-251656192;mso-position-horizontal:center;mso-position-horizontal-relative:margin;mso-position-vertical:center;mso-position-vertical-relative:margin" o:allowincell="f" fillcolor="gray [1629]" stroked="f">
          <v:textpath style="font-family:&quot;Times New Roman&quot;;font-size:1pt" string="ENAV17 Working document - 2015-10-29"/>
        </v:shape>
      </w:pict>
    </w:r>
    <w:r w:rsidR="003F1C03">
      <w:rPr>
        <w:rFonts w:ascii="Arial" w:hAnsi="Arial" w:cs="Arial"/>
        <w:iCs/>
        <w:sz w:val="24"/>
      </w:rPr>
      <w:t>ENAV17-14.2.9</w:t>
    </w:r>
  </w:p>
  <w:p w14:paraId="59C1C91C" w14:textId="77777777" w:rsidR="00DF31EA" w:rsidRDefault="00463D63">
    <w:pPr>
      <w:pStyle w:val="En-tte"/>
      <w:jc w:val="right"/>
      <w:rPr>
        <w:rFonts w:ascii="Arial" w:hAnsi="Arial" w:cs="Arial"/>
        <w:sz w:val="24"/>
      </w:rPr>
    </w:pPr>
    <w:ins w:id="67" w:author="Alan Grant" w:date="2015-10-29T15:17:00Z">
      <w:r>
        <w:rPr>
          <w:rFonts w:ascii="Arial" w:hAnsi="Arial" w:cs="Arial"/>
          <w:iCs/>
          <w:noProof/>
          <w:sz w:val="24"/>
          <w:lang w:val="fr-FR" w:eastAsia="fr-FR"/>
        </w:rPr>
        <w:drawing>
          <wp:anchor distT="0" distB="0" distL="114300" distR="114300" simplePos="0" relativeHeight="251658240" behindDoc="1" locked="0" layoutInCell="1" allowOverlap="1" wp14:anchorId="71F1CED3" wp14:editId="64987BAC">
            <wp:simplePos x="0" y="0"/>
            <wp:positionH relativeFrom="column">
              <wp:posOffset>-38100</wp:posOffset>
            </wp:positionH>
            <wp:positionV relativeFrom="paragraph">
              <wp:posOffset>-302260</wp:posOffset>
            </wp:positionV>
            <wp:extent cx="2019300" cy="636905"/>
            <wp:effectExtent l="0" t="0" r="0" b="0"/>
            <wp:wrapThrough wrapText="bothSides">
              <wp:wrapPolygon edited="0">
                <wp:start x="0" y="0"/>
                <wp:lineTo x="0" y="20674"/>
                <wp:lineTo x="21396" y="20674"/>
                <wp:lineTo x="21396"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ent notice for Working Papers.png"/>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14:sizeRelH relativeFrom="margin">
              <wp14:pctWidth>0</wp14:pctWidth>
            </wp14:sizeRelH>
            <wp14:sizeRelV relativeFrom="margin">
              <wp14:pctHeight>0</wp14:pctHeight>
            </wp14:sizeRelV>
          </wp:anchor>
        </w:drawing>
      </w:r>
    </w:ins>
    <w:r w:rsidR="003F1C03">
      <w:rPr>
        <w:rFonts w:ascii="Arial" w:hAnsi="Arial" w:cs="Arial"/>
        <w:iCs/>
        <w:sz w:val="24"/>
      </w:rPr>
      <w:t xml:space="preserve">Formerly </w:t>
    </w:r>
    <w:r w:rsidR="00DF31EA">
      <w:rPr>
        <w:rFonts w:ascii="Arial" w:hAnsi="Arial" w:cs="Arial"/>
        <w:iCs/>
        <w:sz w:val="24"/>
      </w:rPr>
      <w:t>ENAV17-13.15.3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Titre1"/>
      <w:lvlText w:val="%1"/>
      <w:lvlJc w:val="left"/>
      <w:pPr>
        <w:ind w:left="716" w:hanging="432"/>
      </w:pPr>
      <w:rPr>
        <w:rFonts w:cs="Times New Roman"/>
      </w:rPr>
    </w:lvl>
    <w:lvl w:ilvl="1">
      <w:start w:val="1"/>
      <w:numFmt w:val="decimal"/>
      <w:pStyle w:val="Titre2"/>
      <w:lvlText w:val="%1.%2"/>
      <w:lvlJc w:val="left"/>
      <w:pPr>
        <w:ind w:left="1994"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1006" w:hanging="864"/>
      </w:pPr>
      <w:rPr>
        <w:rFonts w:cs="Times New Roman"/>
      </w:rPr>
    </w:lvl>
    <w:lvl w:ilvl="4">
      <w:start w:val="1"/>
      <w:numFmt w:val="decimal"/>
      <w:pStyle w:val="Titre5"/>
      <w:lvlText w:val="%1.%2.%3.%4.%5"/>
      <w:lvlJc w:val="left"/>
      <w:pPr>
        <w:ind w:left="2709"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3">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8">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18">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9">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20ACB"/>
    <w:multiLevelType w:val="hybridMultilevel"/>
    <w:tmpl w:val="9244A1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E1A7F12"/>
    <w:multiLevelType w:val="hybridMultilevel"/>
    <w:tmpl w:val="1B8C28AC"/>
    <w:lvl w:ilvl="0" w:tplc="BA2A8CE2">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2"/>
  </w:num>
  <w:num w:numId="2">
    <w:abstractNumId w:val="7"/>
  </w:num>
  <w:num w:numId="3">
    <w:abstractNumId w:val="23"/>
  </w:num>
  <w:num w:numId="4">
    <w:abstractNumId w:val="16"/>
  </w:num>
  <w:num w:numId="5">
    <w:abstractNumId w:val="5"/>
  </w:num>
  <w:num w:numId="6">
    <w:abstractNumId w:val="11"/>
  </w:num>
  <w:num w:numId="7">
    <w:abstractNumId w:val="19"/>
  </w:num>
  <w:num w:numId="8">
    <w:abstractNumId w:val="12"/>
  </w:num>
  <w:num w:numId="9">
    <w:abstractNumId w:val="13"/>
  </w:num>
  <w:num w:numId="10">
    <w:abstractNumId w:val="14"/>
  </w:num>
  <w:num w:numId="11">
    <w:abstractNumId w:val="3"/>
  </w:num>
  <w:num w:numId="12">
    <w:abstractNumId w:val="10"/>
  </w:num>
  <w:num w:numId="13">
    <w:abstractNumId w:val="9"/>
  </w:num>
  <w:num w:numId="14">
    <w:abstractNumId w:val="17"/>
  </w:num>
  <w:num w:numId="15">
    <w:abstractNumId w:val="20"/>
  </w:num>
  <w:num w:numId="16">
    <w:abstractNumId w:val="18"/>
  </w:num>
  <w:num w:numId="17">
    <w:abstractNumId w:val="6"/>
  </w:num>
  <w:num w:numId="18">
    <w:abstractNumId w:val="15"/>
  </w:num>
  <w:num w:numId="19">
    <w:abstractNumId w:val="4"/>
  </w:num>
  <w:num w:numId="20">
    <w:abstractNumId w:val="21"/>
  </w:num>
  <w:num w:numId="21">
    <w:abstractNumId w:val="22"/>
  </w:num>
  <w:num w:numId="22">
    <w:abstractNumId w:val="2"/>
    <w:lvlOverride w:ilvl="0">
      <w:startOverride w:val="2"/>
    </w:lvlOverride>
    <w:lvlOverride w:ilvl="1">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19FA"/>
    <w:rsid w:val="00053E22"/>
    <w:rsid w:val="00060E68"/>
    <w:rsid w:val="00072135"/>
    <w:rsid w:val="00091077"/>
    <w:rsid w:val="00091923"/>
    <w:rsid w:val="000A119A"/>
    <w:rsid w:val="000A151B"/>
    <w:rsid w:val="000A4A7B"/>
    <w:rsid w:val="000A79E1"/>
    <w:rsid w:val="000B15BD"/>
    <w:rsid w:val="000B4BD2"/>
    <w:rsid w:val="000C0646"/>
    <w:rsid w:val="000D0A42"/>
    <w:rsid w:val="000D0EF7"/>
    <w:rsid w:val="000D0FA4"/>
    <w:rsid w:val="000D2096"/>
    <w:rsid w:val="000D339C"/>
    <w:rsid w:val="000D4878"/>
    <w:rsid w:val="000D5D9A"/>
    <w:rsid w:val="000E4443"/>
    <w:rsid w:val="000E756B"/>
    <w:rsid w:val="000F1CF4"/>
    <w:rsid w:val="0010352F"/>
    <w:rsid w:val="00106C40"/>
    <w:rsid w:val="00107446"/>
    <w:rsid w:val="001121E5"/>
    <w:rsid w:val="0012228A"/>
    <w:rsid w:val="001225C0"/>
    <w:rsid w:val="00123039"/>
    <w:rsid w:val="00125ADA"/>
    <w:rsid w:val="00127B22"/>
    <w:rsid w:val="00131677"/>
    <w:rsid w:val="001323CD"/>
    <w:rsid w:val="00132F40"/>
    <w:rsid w:val="00134572"/>
    <w:rsid w:val="00134C09"/>
    <w:rsid w:val="00140445"/>
    <w:rsid w:val="00142964"/>
    <w:rsid w:val="00143784"/>
    <w:rsid w:val="0014485E"/>
    <w:rsid w:val="00145121"/>
    <w:rsid w:val="0014568A"/>
    <w:rsid w:val="001565F0"/>
    <w:rsid w:val="00170A7F"/>
    <w:rsid w:val="00171A7A"/>
    <w:rsid w:val="00175B15"/>
    <w:rsid w:val="00183995"/>
    <w:rsid w:val="001849BB"/>
    <w:rsid w:val="00184AE8"/>
    <w:rsid w:val="001852FF"/>
    <w:rsid w:val="00187611"/>
    <w:rsid w:val="00190B65"/>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41C7"/>
    <w:rsid w:val="001B5B6E"/>
    <w:rsid w:val="001B7666"/>
    <w:rsid w:val="001C17BA"/>
    <w:rsid w:val="001C382E"/>
    <w:rsid w:val="001C4CA6"/>
    <w:rsid w:val="001C5060"/>
    <w:rsid w:val="001C5CAD"/>
    <w:rsid w:val="001C7261"/>
    <w:rsid w:val="001C7DCB"/>
    <w:rsid w:val="001D6BC2"/>
    <w:rsid w:val="001D79CC"/>
    <w:rsid w:val="001E443B"/>
    <w:rsid w:val="001E4DEF"/>
    <w:rsid w:val="001E7A47"/>
    <w:rsid w:val="001F02CE"/>
    <w:rsid w:val="001F5294"/>
    <w:rsid w:val="001F7A31"/>
    <w:rsid w:val="00201F44"/>
    <w:rsid w:val="002054AC"/>
    <w:rsid w:val="00207658"/>
    <w:rsid w:val="0021239C"/>
    <w:rsid w:val="00213152"/>
    <w:rsid w:val="00213477"/>
    <w:rsid w:val="002157D0"/>
    <w:rsid w:val="00215938"/>
    <w:rsid w:val="002160F9"/>
    <w:rsid w:val="00216370"/>
    <w:rsid w:val="00216763"/>
    <w:rsid w:val="00216F27"/>
    <w:rsid w:val="002204CC"/>
    <w:rsid w:val="0022464F"/>
    <w:rsid w:val="002254CC"/>
    <w:rsid w:val="00226423"/>
    <w:rsid w:val="00230D2F"/>
    <w:rsid w:val="00233EBB"/>
    <w:rsid w:val="002419DF"/>
    <w:rsid w:val="002439C1"/>
    <w:rsid w:val="00244AC2"/>
    <w:rsid w:val="00246DA2"/>
    <w:rsid w:val="00247ACA"/>
    <w:rsid w:val="002518E0"/>
    <w:rsid w:val="00251EDC"/>
    <w:rsid w:val="0025208C"/>
    <w:rsid w:val="00253118"/>
    <w:rsid w:val="002634F2"/>
    <w:rsid w:val="00265BCA"/>
    <w:rsid w:val="00271537"/>
    <w:rsid w:val="00272799"/>
    <w:rsid w:val="00273EEC"/>
    <w:rsid w:val="002751F4"/>
    <w:rsid w:val="002772A4"/>
    <w:rsid w:val="0029428B"/>
    <w:rsid w:val="00295784"/>
    <w:rsid w:val="00295A08"/>
    <w:rsid w:val="00295EC8"/>
    <w:rsid w:val="002A1108"/>
    <w:rsid w:val="002A6B46"/>
    <w:rsid w:val="002B174F"/>
    <w:rsid w:val="002B2248"/>
    <w:rsid w:val="002B39E4"/>
    <w:rsid w:val="002B630D"/>
    <w:rsid w:val="002B634D"/>
    <w:rsid w:val="002B65B5"/>
    <w:rsid w:val="002C03F8"/>
    <w:rsid w:val="002C1DE8"/>
    <w:rsid w:val="002C5F36"/>
    <w:rsid w:val="002C6F66"/>
    <w:rsid w:val="002D20B0"/>
    <w:rsid w:val="002D4F97"/>
    <w:rsid w:val="002D702F"/>
    <w:rsid w:val="002E5378"/>
    <w:rsid w:val="002E5543"/>
    <w:rsid w:val="002E5FC3"/>
    <w:rsid w:val="002E7151"/>
    <w:rsid w:val="002E778B"/>
    <w:rsid w:val="002F1EB4"/>
    <w:rsid w:val="002F2665"/>
    <w:rsid w:val="002F37FF"/>
    <w:rsid w:val="002F55B1"/>
    <w:rsid w:val="00301007"/>
    <w:rsid w:val="00302E4A"/>
    <w:rsid w:val="00303009"/>
    <w:rsid w:val="00304394"/>
    <w:rsid w:val="003045D7"/>
    <w:rsid w:val="00306951"/>
    <w:rsid w:val="00306E92"/>
    <w:rsid w:val="00307798"/>
    <w:rsid w:val="0031438A"/>
    <w:rsid w:val="003234D8"/>
    <w:rsid w:val="003242E4"/>
    <w:rsid w:val="00324A1E"/>
    <w:rsid w:val="00326F34"/>
    <w:rsid w:val="003314C0"/>
    <w:rsid w:val="003320C1"/>
    <w:rsid w:val="00332872"/>
    <w:rsid w:val="00332AD9"/>
    <w:rsid w:val="0033736D"/>
    <w:rsid w:val="00340C2C"/>
    <w:rsid w:val="00341A2E"/>
    <w:rsid w:val="0034218C"/>
    <w:rsid w:val="003447CD"/>
    <w:rsid w:val="00347D77"/>
    <w:rsid w:val="00350C5D"/>
    <w:rsid w:val="00354E5D"/>
    <w:rsid w:val="00355F9C"/>
    <w:rsid w:val="003561D3"/>
    <w:rsid w:val="00370816"/>
    <w:rsid w:val="00370A73"/>
    <w:rsid w:val="00373198"/>
    <w:rsid w:val="00374A5C"/>
    <w:rsid w:val="003760F3"/>
    <w:rsid w:val="00376E6A"/>
    <w:rsid w:val="0037763C"/>
    <w:rsid w:val="00381B5E"/>
    <w:rsid w:val="0038276A"/>
    <w:rsid w:val="003849FA"/>
    <w:rsid w:val="00385D4E"/>
    <w:rsid w:val="00387151"/>
    <w:rsid w:val="00393E5E"/>
    <w:rsid w:val="003961A8"/>
    <w:rsid w:val="003963E6"/>
    <w:rsid w:val="0039658D"/>
    <w:rsid w:val="003A03B2"/>
    <w:rsid w:val="003A341E"/>
    <w:rsid w:val="003A4875"/>
    <w:rsid w:val="003A539C"/>
    <w:rsid w:val="003A6BCE"/>
    <w:rsid w:val="003B0FE8"/>
    <w:rsid w:val="003B10EF"/>
    <w:rsid w:val="003B127C"/>
    <w:rsid w:val="003B55C6"/>
    <w:rsid w:val="003B7751"/>
    <w:rsid w:val="003C0DA4"/>
    <w:rsid w:val="003C1F61"/>
    <w:rsid w:val="003C2CE0"/>
    <w:rsid w:val="003D23C7"/>
    <w:rsid w:val="003D3855"/>
    <w:rsid w:val="003D51A3"/>
    <w:rsid w:val="003E479B"/>
    <w:rsid w:val="003F1C03"/>
    <w:rsid w:val="003F4757"/>
    <w:rsid w:val="003F521C"/>
    <w:rsid w:val="003F6B92"/>
    <w:rsid w:val="0040253E"/>
    <w:rsid w:val="00405082"/>
    <w:rsid w:val="004072D3"/>
    <w:rsid w:val="00411886"/>
    <w:rsid w:val="004160C1"/>
    <w:rsid w:val="00417E91"/>
    <w:rsid w:val="004203F8"/>
    <w:rsid w:val="0042152A"/>
    <w:rsid w:val="00422702"/>
    <w:rsid w:val="00422C5F"/>
    <w:rsid w:val="00431BE1"/>
    <w:rsid w:val="0043230C"/>
    <w:rsid w:val="00442997"/>
    <w:rsid w:val="0044447C"/>
    <w:rsid w:val="00445352"/>
    <w:rsid w:val="00453149"/>
    <w:rsid w:val="004557D5"/>
    <w:rsid w:val="004620A0"/>
    <w:rsid w:val="00463D63"/>
    <w:rsid w:val="00467348"/>
    <w:rsid w:val="00471EAD"/>
    <w:rsid w:val="004756E3"/>
    <w:rsid w:val="004766BD"/>
    <w:rsid w:val="00480135"/>
    <w:rsid w:val="00486F81"/>
    <w:rsid w:val="00490E0A"/>
    <w:rsid w:val="004A1F79"/>
    <w:rsid w:val="004A4DFD"/>
    <w:rsid w:val="004B28D7"/>
    <w:rsid w:val="004B32E3"/>
    <w:rsid w:val="004B3582"/>
    <w:rsid w:val="004B49F1"/>
    <w:rsid w:val="004B6717"/>
    <w:rsid w:val="004B69FB"/>
    <w:rsid w:val="004C1FB2"/>
    <w:rsid w:val="004C2FBD"/>
    <w:rsid w:val="004C409F"/>
    <w:rsid w:val="004C7685"/>
    <w:rsid w:val="004D0CD8"/>
    <w:rsid w:val="004D3171"/>
    <w:rsid w:val="004D31E7"/>
    <w:rsid w:val="004D4F38"/>
    <w:rsid w:val="004E164B"/>
    <w:rsid w:val="004E4224"/>
    <w:rsid w:val="004E424A"/>
    <w:rsid w:val="004F2EA9"/>
    <w:rsid w:val="004F3A78"/>
    <w:rsid w:val="004F3A7D"/>
    <w:rsid w:val="004F5017"/>
    <w:rsid w:val="004F5C62"/>
    <w:rsid w:val="005045F7"/>
    <w:rsid w:val="005159DD"/>
    <w:rsid w:val="00522C6D"/>
    <w:rsid w:val="005238E6"/>
    <w:rsid w:val="005274EC"/>
    <w:rsid w:val="00532651"/>
    <w:rsid w:val="00541678"/>
    <w:rsid w:val="005511F6"/>
    <w:rsid w:val="00552225"/>
    <w:rsid w:val="00553DBC"/>
    <w:rsid w:val="00556C87"/>
    <w:rsid w:val="00566F1A"/>
    <w:rsid w:val="005831C8"/>
    <w:rsid w:val="00583831"/>
    <w:rsid w:val="00584AD3"/>
    <w:rsid w:val="005855FD"/>
    <w:rsid w:val="00594A83"/>
    <w:rsid w:val="005A3EE0"/>
    <w:rsid w:val="005A4CA7"/>
    <w:rsid w:val="005A5301"/>
    <w:rsid w:val="005B5B72"/>
    <w:rsid w:val="005B74DC"/>
    <w:rsid w:val="005C05BD"/>
    <w:rsid w:val="005C3C01"/>
    <w:rsid w:val="005E18A9"/>
    <w:rsid w:val="005F44EF"/>
    <w:rsid w:val="005F5132"/>
    <w:rsid w:val="005F53A2"/>
    <w:rsid w:val="006030DB"/>
    <w:rsid w:val="00603AF4"/>
    <w:rsid w:val="006049B6"/>
    <w:rsid w:val="00612D94"/>
    <w:rsid w:val="00617C5E"/>
    <w:rsid w:val="006202D6"/>
    <w:rsid w:val="0062372E"/>
    <w:rsid w:val="00626102"/>
    <w:rsid w:val="006315FB"/>
    <w:rsid w:val="006322B6"/>
    <w:rsid w:val="00636C86"/>
    <w:rsid w:val="00637A57"/>
    <w:rsid w:val="00641DF2"/>
    <w:rsid w:val="0065150E"/>
    <w:rsid w:val="00651FD7"/>
    <w:rsid w:val="006524B1"/>
    <w:rsid w:val="00655E6D"/>
    <w:rsid w:val="00656654"/>
    <w:rsid w:val="00661AC0"/>
    <w:rsid w:val="00661BD4"/>
    <w:rsid w:val="00666EEA"/>
    <w:rsid w:val="00667CB5"/>
    <w:rsid w:val="00670040"/>
    <w:rsid w:val="0067016D"/>
    <w:rsid w:val="006716BF"/>
    <w:rsid w:val="00672933"/>
    <w:rsid w:val="006757FA"/>
    <w:rsid w:val="006761F9"/>
    <w:rsid w:val="00676723"/>
    <w:rsid w:val="00682498"/>
    <w:rsid w:val="006833C6"/>
    <w:rsid w:val="00684615"/>
    <w:rsid w:val="00684704"/>
    <w:rsid w:val="00684C6A"/>
    <w:rsid w:val="00687221"/>
    <w:rsid w:val="006A2295"/>
    <w:rsid w:val="006A3BB4"/>
    <w:rsid w:val="006A5578"/>
    <w:rsid w:val="006B2D99"/>
    <w:rsid w:val="006B62E1"/>
    <w:rsid w:val="006D02B9"/>
    <w:rsid w:val="006D23B1"/>
    <w:rsid w:val="006D504C"/>
    <w:rsid w:val="006E38EA"/>
    <w:rsid w:val="006F7A68"/>
    <w:rsid w:val="00701C9B"/>
    <w:rsid w:val="00702E06"/>
    <w:rsid w:val="00703191"/>
    <w:rsid w:val="00703410"/>
    <w:rsid w:val="00705EA3"/>
    <w:rsid w:val="00707EEE"/>
    <w:rsid w:val="00712422"/>
    <w:rsid w:val="00714C7C"/>
    <w:rsid w:val="0072604A"/>
    <w:rsid w:val="00733506"/>
    <w:rsid w:val="00734864"/>
    <w:rsid w:val="00735082"/>
    <w:rsid w:val="00736860"/>
    <w:rsid w:val="00737FD5"/>
    <w:rsid w:val="00743465"/>
    <w:rsid w:val="00743B3E"/>
    <w:rsid w:val="007472A1"/>
    <w:rsid w:val="00752C83"/>
    <w:rsid w:val="007544CB"/>
    <w:rsid w:val="007578D8"/>
    <w:rsid w:val="007601AC"/>
    <w:rsid w:val="0076083A"/>
    <w:rsid w:val="007615D4"/>
    <w:rsid w:val="00762399"/>
    <w:rsid w:val="007659D1"/>
    <w:rsid w:val="00767FB8"/>
    <w:rsid w:val="00773167"/>
    <w:rsid w:val="0077634A"/>
    <w:rsid w:val="00776FBD"/>
    <w:rsid w:val="007813DF"/>
    <w:rsid w:val="007825B0"/>
    <w:rsid w:val="007A3769"/>
    <w:rsid w:val="007A3C41"/>
    <w:rsid w:val="007B21EF"/>
    <w:rsid w:val="007B24C3"/>
    <w:rsid w:val="007B60B7"/>
    <w:rsid w:val="007C2073"/>
    <w:rsid w:val="007C4CBA"/>
    <w:rsid w:val="007C6150"/>
    <w:rsid w:val="007C68A0"/>
    <w:rsid w:val="007D52F1"/>
    <w:rsid w:val="007D6564"/>
    <w:rsid w:val="007D7AD1"/>
    <w:rsid w:val="007D7E87"/>
    <w:rsid w:val="007E0D79"/>
    <w:rsid w:val="007E5044"/>
    <w:rsid w:val="007E5B58"/>
    <w:rsid w:val="007E6316"/>
    <w:rsid w:val="007E696D"/>
    <w:rsid w:val="007E7262"/>
    <w:rsid w:val="007F72CE"/>
    <w:rsid w:val="00805DF3"/>
    <w:rsid w:val="00806FB6"/>
    <w:rsid w:val="008120A0"/>
    <w:rsid w:val="00814616"/>
    <w:rsid w:val="008178C8"/>
    <w:rsid w:val="00825C61"/>
    <w:rsid w:val="008302B8"/>
    <w:rsid w:val="008306D7"/>
    <w:rsid w:val="00831DBF"/>
    <w:rsid w:val="00834FD6"/>
    <w:rsid w:val="00835C90"/>
    <w:rsid w:val="0083679B"/>
    <w:rsid w:val="00837E7C"/>
    <w:rsid w:val="008473AC"/>
    <w:rsid w:val="0085358A"/>
    <w:rsid w:val="00856BB9"/>
    <w:rsid w:val="00867C22"/>
    <w:rsid w:val="0087116A"/>
    <w:rsid w:val="00871699"/>
    <w:rsid w:val="00871C29"/>
    <w:rsid w:val="00875CBC"/>
    <w:rsid w:val="008906EE"/>
    <w:rsid w:val="008919DB"/>
    <w:rsid w:val="00894FDD"/>
    <w:rsid w:val="00895574"/>
    <w:rsid w:val="008A00F4"/>
    <w:rsid w:val="008A3C4C"/>
    <w:rsid w:val="008B09C4"/>
    <w:rsid w:val="008B29F4"/>
    <w:rsid w:val="008C6086"/>
    <w:rsid w:val="008C7028"/>
    <w:rsid w:val="008C7AFF"/>
    <w:rsid w:val="008C7E7E"/>
    <w:rsid w:val="008D4759"/>
    <w:rsid w:val="008E095E"/>
    <w:rsid w:val="008E25EF"/>
    <w:rsid w:val="008E68AB"/>
    <w:rsid w:val="008E6AFC"/>
    <w:rsid w:val="008E6BEB"/>
    <w:rsid w:val="008F739F"/>
    <w:rsid w:val="00904E3C"/>
    <w:rsid w:val="00914546"/>
    <w:rsid w:val="00921469"/>
    <w:rsid w:val="009228B4"/>
    <w:rsid w:val="00923B48"/>
    <w:rsid w:val="00925398"/>
    <w:rsid w:val="009260BD"/>
    <w:rsid w:val="0093008E"/>
    <w:rsid w:val="009340BC"/>
    <w:rsid w:val="009349B0"/>
    <w:rsid w:val="00940A74"/>
    <w:rsid w:val="00942276"/>
    <w:rsid w:val="00945196"/>
    <w:rsid w:val="00953405"/>
    <w:rsid w:val="00955CA4"/>
    <w:rsid w:val="0095719C"/>
    <w:rsid w:val="00964934"/>
    <w:rsid w:val="00970FF6"/>
    <w:rsid w:val="00972B13"/>
    <w:rsid w:val="00975F6F"/>
    <w:rsid w:val="00975FEC"/>
    <w:rsid w:val="00982C3F"/>
    <w:rsid w:val="00987FFE"/>
    <w:rsid w:val="009908ED"/>
    <w:rsid w:val="00992F4E"/>
    <w:rsid w:val="009933C2"/>
    <w:rsid w:val="009A2206"/>
    <w:rsid w:val="009A39CC"/>
    <w:rsid w:val="009A4F27"/>
    <w:rsid w:val="009A55D1"/>
    <w:rsid w:val="009A795B"/>
    <w:rsid w:val="009B3F78"/>
    <w:rsid w:val="009B7A82"/>
    <w:rsid w:val="009C2EC7"/>
    <w:rsid w:val="009C5435"/>
    <w:rsid w:val="009C5E92"/>
    <w:rsid w:val="009C6761"/>
    <w:rsid w:val="009C74EB"/>
    <w:rsid w:val="009D1566"/>
    <w:rsid w:val="009D2925"/>
    <w:rsid w:val="009D5533"/>
    <w:rsid w:val="009E066E"/>
    <w:rsid w:val="009E4AC5"/>
    <w:rsid w:val="009F6633"/>
    <w:rsid w:val="009F68C3"/>
    <w:rsid w:val="00A057CD"/>
    <w:rsid w:val="00A07FE4"/>
    <w:rsid w:val="00A15AA9"/>
    <w:rsid w:val="00A15BCA"/>
    <w:rsid w:val="00A17DCD"/>
    <w:rsid w:val="00A21350"/>
    <w:rsid w:val="00A21C43"/>
    <w:rsid w:val="00A240C2"/>
    <w:rsid w:val="00A37C6B"/>
    <w:rsid w:val="00A41BB0"/>
    <w:rsid w:val="00A420DB"/>
    <w:rsid w:val="00A50FAF"/>
    <w:rsid w:val="00A55B57"/>
    <w:rsid w:val="00A60E3A"/>
    <w:rsid w:val="00A678E3"/>
    <w:rsid w:val="00A7079D"/>
    <w:rsid w:val="00A71307"/>
    <w:rsid w:val="00A725C9"/>
    <w:rsid w:val="00A76622"/>
    <w:rsid w:val="00A76AA3"/>
    <w:rsid w:val="00A8435E"/>
    <w:rsid w:val="00A900FD"/>
    <w:rsid w:val="00A915A3"/>
    <w:rsid w:val="00A91E66"/>
    <w:rsid w:val="00A92A81"/>
    <w:rsid w:val="00A9731F"/>
    <w:rsid w:val="00AA1B27"/>
    <w:rsid w:val="00AA29E7"/>
    <w:rsid w:val="00AA361C"/>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1C55"/>
    <w:rsid w:val="00B26009"/>
    <w:rsid w:val="00B314D7"/>
    <w:rsid w:val="00B3177E"/>
    <w:rsid w:val="00B35FAE"/>
    <w:rsid w:val="00B40970"/>
    <w:rsid w:val="00B433E2"/>
    <w:rsid w:val="00B4616B"/>
    <w:rsid w:val="00B46CF1"/>
    <w:rsid w:val="00B4788A"/>
    <w:rsid w:val="00B51858"/>
    <w:rsid w:val="00B53D0E"/>
    <w:rsid w:val="00B53DCE"/>
    <w:rsid w:val="00B5512A"/>
    <w:rsid w:val="00B62A67"/>
    <w:rsid w:val="00B711CB"/>
    <w:rsid w:val="00B7269B"/>
    <w:rsid w:val="00B72AD1"/>
    <w:rsid w:val="00B741F4"/>
    <w:rsid w:val="00B778FA"/>
    <w:rsid w:val="00B8501E"/>
    <w:rsid w:val="00B90344"/>
    <w:rsid w:val="00B904A7"/>
    <w:rsid w:val="00B91D3F"/>
    <w:rsid w:val="00BA0F70"/>
    <w:rsid w:val="00BA5133"/>
    <w:rsid w:val="00BA7C47"/>
    <w:rsid w:val="00BB359A"/>
    <w:rsid w:val="00BB36D3"/>
    <w:rsid w:val="00BB5B8D"/>
    <w:rsid w:val="00BC12D4"/>
    <w:rsid w:val="00BC7F34"/>
    <w:rsid w:val="00BD5A3B"/>
    <w:rsid w:val="00BE518D"/>
    <w:rsid w:val="00BE5772"/>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385A"/>
    <w:rsid w:val="00C23A76"/>
    <w:rsid w:val="00C2782E"/>
    <w:rsid w:val="00C31DAB"/>
    <w:rsid w:val="00C33660"/>
    <w:rsid w:val="00C33725"/>
    <w:rsid w:val="00C349CB"/>
    <w:rsid w:val="00C4253D"/>
    <w:rsid w:val="00C463D9"/>
    <w:rsid w:val="00C53225"/>
    <w:rsid w:val="00C54485"/>
    <w:rsid w:val="00C54F17"/>
    <w:rsid w:val="00C57472"/>
    <w:rsid w:val="00C60257"/>
    <w:rsid w:val="00C61027"/>
    <w:rsid w:val="00C643BC"/>
    <w:rsid w:val="00C70F8C"/>
    <w:rsid w:val="00C75B50"/>
    <w:rsid w:val="00C7677B"/>
    <w:rsid w:val="00C76966"/>
    <w:rsid w:val="00C7729C"/>
    <w:rsid w:val="00C801AD"/>
    <w:rsid w:val="00C81A9D"/>
    <w:rsid w:val="00C91122"/>
    <w:rsid w:val="00C93177"/>
    <w:rsid w:val="00C943F4"/>
    <w:rsid w:val="00C95AD6"/>
    <w:rsid w:val="00CA00FD"/>
    <w:rsid w:val="00CA23AB"/>
    <w:rsid w:val="00CA3D24"/>
    <w:rsid w:val="00CA45EF"/>
    <w:rsid w:val="00CA5601"/>
    <w:rsid w:val="00CA7AD0"/>
    <w:rsid w:val="00CB22ED"/>
    <w:rsid w:val="00CB38F2"/>
    <w:rsid w:val="00CB5094"/>
    <w:rsid w:val="00CC0FCE"/>
    <w:rsid w:val="00CC115D"/>
    <w:rsid w:val="00CC3446"/>
    <w:rsid w:val="00CC729A"/>
    <w:rsid w:val="00CD1867"/>
    <w:rsid w:val="00CD2279"/>
    <w:rsid w:val="00CD49EB"/>
    <w:rsid w:val="00CD4EE8"/>
    <w:rsid w:val="00CE0E73"/>
    <w:rsid w:val="00CE6082"/>
    <w:rsid w:val="00CE63C0"/>
    <w:rsid w:val="00CF0537"/>
    <w:rsid w:val="00CF7F8C"/>
    <w:rsid w:val="00D01073"/>
    <w:rsid w:val="00D017EB"/>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4130"/>
    <w:rsid w:val="00D457AE"/>
    <w:rsid w:val="00D45EE4"/>
    <w:rsid w:val="00D466B5"/>
    <w:rsid w:val="00D5311E"/>
    <w:rsid w:val="00D53966"/>
    <w:rsid w:val="00D55DC7"/>
    <w:rsid w:val="00D57DCE"/>
    <w:rsid w:val="00D64BE7"/>
    <w:rsid w:val="00D65533"/>
    <w:rsid w:val="00D67827"/>
    <w:rsid w:val="00D7012C"/>
    <w:rsid w:val="00D72CD2"/>
    <w:rsid w:val="00D77E9A"/>
    <w:rsid w:val="00D81720"/>
    <w:rsid w:val="00D819DA"/>
    <w:rsid w:val="00D84043"/>
    <w:rsid w:val="00D87901"/>
    <w:rsid w:val="00D96E7B"/>
    <w:rsid w:val="00DA008C"/>
    <w:rsid w:val="00DA15F5"/>
    <w:rsid w:val="00DA2BA0"/>
    <w:rsid w:val="00DA33A0"/>
    <w:rsid w:val="00DA4145"/>
    <w:rsid w:val="00DB0D34"/>
    <w:rsid w:val="00DB14BC"/>
    <w:rsid w:val="00DB5BDC"/>
    <w:rsid w:val="00DB750E"/>
    <w:rsid w:val="00DC3512"/>
    <w:rsid w:val="00DC76B3"/>
    <w:rsid w:val="00DD1A29"/>
    <w:rsid w:val="00DD2686"/>
    <w:rsid w:val="00DD3227"/>
    <w:rsid w:val="00DD6175"/>
    <w:rsid w:val="00DD70CE"/>
    <w:rsid w:val="00DE04B4"/>
    <w:rsid w:val="00DE2803"/>
    <w:rsid w:val="00DE36C2"/>
    <w:rsid w:val="00DE4997"/>
    <w:rsid w:val="00DF0CFF"/>
    <w:rsid w:val="00DF2085"/>
    <w:rsid w:val="00DF2A09"/>
    <w:rsid w:val="00DF31EA"/>
    <w:rsid w:val="00DF5205"/>
    <w:rsid w:val="00DF58FA"/>
    <w:rsid w:val="00E00E19"/>
    <w:rsid w:val="00E12CBB"/>
    <w:rsid w:val="00E21E01"/>
    <w:rsid w:val="00E22325"/>
    <w:rsid w:val="00E2495F"/>
    <w:rsid w:val="00E25997"/>
    <w:rsid w:val="00E338D7"/>
    <w:rsid w:val="00E4096F"/>
    <w:rsid w:val="00E43ADC"/>
    <w:rsid w:val="00E446EA"/>
    <w:rsid w:val="00E5016A"/>
    <w:rsid w:val="00E526DA"/>
    <w:rsid w:val="00E552C8"/>
    <w:rsid w:val="00E555B8"/>
    <w:rsid w:val="00E61CDD"/>
    <w:rsid w:val="00E638F8"/>
    <w:rsid w:val="00E719AD"/>
    <w:rsid w:val="00E729A3"/>
    <w:rsid w:val="00E73D21"/>
    <w:rsid w:val="00E75AAE"/>
    <w:rsid w:val="00E80790"/>
    <w:rsid w:val="00E80F06"/>
    <w:rsid w:val="00E86E35"/>
    <w:rsid w:val="00E8797C"/>
    <w:rsid w:val="00E91B55"/>
    <w:rsid w:val="00E92FF2"/>
    <w:rsid w:val="00EA3177"/>
    <w:rsid w:val="00EA7C23"/>
    <w:rsid w:val="00EB0F67"/>
    <w:rsid w:val="00EB2011"/>
    <w:rsid w:val="00EB3E05"/>
    <w:rsid w:val="00EB3F97"/>
    <w:rsid w:val="00EB4199"/>
    <w:rsid w:val="00EB577C"/>
    <w:rsid w:val="00EB5C5E"/>
    <w:rsid w:val="00EC4D94"/>
    <w:rsid w:val="00EC52D4"/>
    <w:rsid w:val="00EC6B71"/>
    <w:rsid w:val="00ED0B9C"/>
    <w:rsid w:val="00ED3619"/>
    <w:rsid w:val="00EE02E1"/>
    <w:rsid w:val="00EE1B85"/>
    <w:rsid w:val="00EE2B8C"/>
    <w:rsid w:val="00EE5F9B"/>
    <w:rsid w:val="00EF0482"/>
    <w:rsid w:val="00EF0D69"/>
    <w:rsid w:val="00EF71AD"/>
    <w:rsid w:val="00F06783"/>
    <w:rsid w:val="00F06BFC"/>
    <w:rsid w:val="00F115D5"/>
    <w:rsid w:val="00F12935"/>
    <w:rsid w:val="00F142D8"/>
    <w:rsid w:val="00F14FCE"/>
    <w:rsid w:val="00F20991"/>
    <w:rsid w:val="00F21B65"/>
    <w:rsid w:val="00F24A53"/>
    <w:rsid w:val="00F24BC1"/>
    <w:rsid w:val="00F256C2"/>
    <w:rsid w:val="00F271CC"/>
    <w:rsid w:val="00F31EF6"/>
    <w:rsid w:val="00F344EF"/>
    <w:rsid w:val="00F3451D"/>
    <w:rsid w:val="00F360ED"/>
    <w:rsid w:val="00F37590"/>
    <w:rsid w:val="00F37F2C"/>
    <w:rsid w:val="00F50E6D"/>
    <w:rsid w:val="00F534E1"/>
    <w:rsid w:val="00F56FD4"/>
    <w:rsid w:val="00F576FD"/>
    <w:rsid w:val="00F61605"/>
    <w:rsid w:val="00F642EE"/>
    <w:rsid w:val="00F643EC"/>
    <w:rsid w:val="00F67D5A"/>
    <w:rsid w:val="00F76787"/>
    <w:rsid w:val="00F80373"/>
    <w:rsid w:val="00F91D8E"/>
    <w:rsid w:val="00F92C80"/>
    <w:rsid w:val="00F944A2"/>
    <w:rsid w:val="00F95CAF"/>
    <w:rsid w:val="00F97AFD"/>
    <w:rsid w:val="00F97C5F"/>
    <w:rsid w:val="00FA057B"/>
    <w:rsid w:val="00FA224A"/>
    <w:rsid w:val="00FA22C0"/>
    <w:rsid w:val="00FA361C"/>
    <w:rsid w:val="00FA63D6"/>
    <w:rsid w:val="00FB69C7"/>
    <w:rsid w:val="00FB7CD5"/>
    <w:rsid w:val="00FC1E6E"/>
    <w:rsid w:val="00FC21E0"/>
    <w:rsid w:val="00FC29BA"/>
    <w:rsid w:val="00FC715C"/>
    <w:rsid w:val="00FC7415"/>
    <w:rsid w:val="00FC7BF1"/>
    <w:rsid w:val="00FD7EF3"/>
    <w:rsid w:val="00FE1303"/>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56A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uiPriority="0"/>
    <w:lsdException w:name="annotation text" w:uiPriority="0"/>
    <w:lsdException w:name="header" w:uiPriority="0"/>
    <w:lsdException w:name="footer" w:locked="1" w:uiPriority="0"/>
    <w:lsdException w:name="index heading" w:locked="1"/>
    <w:lsdException w:name="caption" w:uiPriority="35" w:qFormat="1"/>
    <w:lsdException w:name="table of figures" w:locked="1" w:uiPriority="0"/>
    <w:lsdException w:name="envelope address" w:locked="1"/>
    <w:lsdException w:name="envelope return" w:locked="1"/>
    <w:lsdException w:name="footnote reference" w:locked="1" w:uiPriority="0"/>
    <w:lsdException w:name="annotation reference" w:uiPriority="0"/>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60E3A"/>
    <w:pPr>
      <w:spacing w:before="60" w:after="60"/>
    </w:pPr>
    <w:rPr>
      <w:sz w:val="20"/>
      <w:szCs w:val="20"/>
      <w:lang w:val="en-GB" w:eastAsia="fi-FI"/>
    </w:rPr>
  </w:style>
  <w:style w:type="paragraph" w:styleId="Titre1">
    <w:name w:val="heading 1"/>
    <w:basedOn w:val="Normal"/>
    <w:next w:val="Normal"/>
    <w:link w:val="Titre1Car"/>
    <w:uiPriority w:val="99"/>
    <w:qFormat/>
    <w:rsid w:val="003447CD"/>
    <w:pPr>
      <w:keepNext/>
      <w:numPr>
        <w:numId w:val="1"/>
      </w:numPr>
      <w:spacing w:before="240" w:after="120"/>
      <w:outlineLvl w:val="0"/>
    </w:pPr>
    <w:rPr>
      <w:rFonts w:ascii="Arial" w:hAnsi="Arial"/>
      <w:b/>
      <w:sz w:val="32"/>
    </w:rPr>
  </w:style>
  <w:style w:type="paragraph" w:styleId="Titre2">
    <w:name w:val="heading 2"/>
    <w:basedOn w:val="Normal"/>
    <w:next w:val="Normal"/>
    <w:link w:val="Titre2Car"/>
    <w:uiPriority w:val="99"/>
    <w:qFormat/>
    <w:rsid w:val="00A60E3A"/>
    <w:pPr>
      <w:keepNext/>
      <w:numPr>
        <w:ilvl w:val="1"/>
        <w:numId w:val="1"/>
      </w:numPr>
      <w:spacing w:before="120" w:after="120"/>
      <w:outlineLvl w:val="1"/>
    </w:pPr>
    <w:rPr>
      <w:rFonts w:ascii="Arial" w:hAnsi="Arial"/>
      <w:b/>
      <w:iCs/>
      <w:sz w:val="28"/>
    </w:rPr>
  </w:style>
  <w:style w:type="paragraph" w:styleId="Titre3">
    <w:name w:val="heading 3"/>
    <w:aliases w:val=" Char"/>
    <w:basedOn w:val="Normal"/>
    <w:next w:val="Normal"/>
    <w:link w:val="Titre3C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Titre4">
    <w:name w:val="heading 4"/>
    <w:basedOn w:val="Normal"/>
    <w:next w:val="Normal"/>
    <w:link w:val="Titre4C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Titre5">
    <w:name w:val="heading 5"/>
    <w:basedOn w:val="Normal"/>
    <w:next w:val="Normal"/>
    <w:link w:val="Titre5C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Titre6">
    <w:name w:val="heading 6"/>
    <w:basedOn w:val="Normal"/>
    <w:next w:val="Normal"/>
    <w:link w:val="Titre6C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Titre7">
    <w:name w:val="heading 7"/>
    <w:basedOn w:val="Normal"/>
    <w:next w:val="Normal"/>
    <w:link w:val="Titre7C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Titre8">
    <w:name w:val="heading 8"/>
    <w:basedOn w:val="Normal"/>
    <w:next w:val="Normal"/>
    <w:link w:val="Titre8Car"/>
    <w:uiPriority w:val="99"/>
    <w:qFormat/>
    <w:rsid w:val="00C70F8C"/>
    <w:pPr>
      <w:keepNext/>
      <w:numPr>
        <w:ilvl w:val="7"/>
        <w:numId w:val="1"/>
      </w:numPr>
      <w:spacing w:after="120"/>
      <w:jc w:val="center"/>
      <w:outlineLvl w:val="7"/>
    </w:pPr>
    <w:rPr>
      <w:b/>
      <w:sz w:val="22"/>
    </w:rPr>
  </w:style>
  <w:style w:type="paragraph" w:styleId="Titre9">
    <w:name w:val="heading 9"/>
    <w:basedOn w:val="Normal"/>
    <w:next w:val="Normal"/>
    <w:link w:val="Titre9Car"/>
    <w:uiPriority w:val="99"/>
    <w:qFormat/>
    <w:rsid w:val="00C70F8C"/>
    <w:pPr>
      <w:keepNext/>
      <w:numPr>
        <w:ilvl w:val="8"/>
        <w:numId w:val="1"/>
      </w:numPr>
      <w:jc w:val="center"/>
      <w:outlineLvl w:val="8"/>
    </w:pPr>
    <w:rPr>
      <w:b/>
      <w:sz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447CD"/>
    <w:rPr>
      <w:rFonts w:ascii="Arial" w:hAnsi="Arial"/>
      <w:b/>
      <w:sz w:val="32"/>
      <w:szCs w:val="20"/>
      <w:lang w:val="en-GB" w:eastAsia="fi-FI"/>
    </w:rPr>
  </w:style>
  <w:style w:type="character" w:customStyle="1" w:styleId="Titre2Car">
    <w:name w:val="Titre 2 Car"/>
    <w:basedOn w:val="Policepardfaut"/>
    <w:link w:val="Titre2"/>
    <w:uiPriority w:val="99"/>
    <w:locked/>
    <w:rsid w:val="00A60E3A"/>
    <w:rPr>
      <w:rFonts w:ascii="Arial" w:hAnsi="Arial"/>
      <w:b/>
      <w:iCs/>
      <w:sz w:val="28"/>
      <w:szCs w:val="20"/>
      <w:lang w:val="en-GB" w:eastAsia="fi-FI"/>
    </w:rPr>
  </w:style>
  <w:style w:type="character" w:customStyle="1" w:styleId="Titre3Car">
    <w:name w:val="Titre 3 Car"/>
    <w:aliases w:val=" Char Car"/>
    <w:basedOn w:val="Policepardfaut"/>
    <w:link w:val="Titre3"/>
    <w:uiPriority w:val="99"/>
    <w:locked/>
    <w:rsid w:val="00FE38C4"/>
    <w:rPr>
      <w:rFonts w:ascii="Arial" w:hAnsi="Arial"/>
      <w:b/>
      <w:bCs/>
      <w:sz w:val="24"/>
      <w:szCs w:val="26"/>
      <w:lang w:val="en-GB" w:eastAsia="fi-FI"/>
    </w:rPr>
  </w:style>
  <w:style w:type="character" w:customStyle="1" w:styleId="Titre4Car">
    <w:name w:val="Titre 4 Car"/>
    <w:basedOn w:val="Policepardfaut"/>
    <w:link w:val="Titre4"/>
    <w:uiPriority w:val="99"/>
    <w:locked/>
    <w:rsid w:val="001C7DCB"/>
    <w:rPr>
      <w:rFonts w:ascii="Arial" w:hAnsi="Arial"/>
      <w:b/>
      <w:sz w:val="40"/>
      <w:szCs w:val="20"/>
      <w:lang w:val="en-GB" w:eastAsia="fi-FI"/>
    </w:rPr>
  </w:style>
  <w:style w:type="character" w:customStyle="1" w:styleId="Titre5Car">
    <w:name w:val="Titre 5 Car"/>
    <w:basedOn w:val="Policepardfaut"/>
    <w:link w:val="Titre5"/>
    <w:uiPriority w:val="99"/>
    <w:locked/>
    <w:rsid w:val="001C7DCB"/>
    <w:rPr>
      <w:b/>
      <w:color w:val="000000"/>
      <w:szCs w:val="20"/>
      <w:lang w:val="en-GB"/>
    </w:rPr>
  </w:style>
  <w:style w:type="character" w:customStyle="1" w:styleId="Titre6Car">
    <w:name w:val="Titre 6 Car"/>
    <w:basedOn w:val="Policepardfaut"/>
    <w:link w:val="Titre6"/>
    <w:uiPriority w:val="99"/>
    <w:locked/>
    <w:rsid w:val="001C7DCB"/>
    <w:rPr>
      <w:b/>
      <w:bCs/>
      <w:szCs w:val="20"/>
      <w:lang w:val="en-GB" w:eastAsia="fi-FI"/>
    </w:rPr>
  </w:style>
  <w:style w:type="character" w:customStyle="1" w:styleId="Titre7Car">
    <w:name w:val="Titre 7 Car"/>
    <w:basedOn w:val="Policepardfaut"/>
    <w:link w:val="Titre7"/>
    <w:uiPriority w:val="99"/>
    <w:locked/>
    <w:rsid w:val="001C7DCB"/>
    <w:rPr>
      <w:rFonts w:ascii="Calibri" w:hAnsi="Calibri"/>
      <w:sz w:val="24"/>
      <w:szCs w:val="24"/>
      <w:lang w:val="en-GB" w:eastAsia="fi-FI"/>
    </w:rPr>
  </w:style>
  <w:style w:type="character" w:customStyle="1" w:styleId="Titre8Car">
    <w:name w:val="Titre 8 Car"/>
    <w:basedOn w:val="Policepardfaut"/>
    <w:link w:val="Titre8"/>
    <w:uiPriority w:val="99"/>
    <w:locked/>
    <w:rsid w:val="001C7DCB"/>
    <w:rPr>
      <w:b/>
      <w:szCs w:val="20"/>
      <w:lang w:val="en-GB" w:eastAsia="fi-FI"/>
    </w:rPr>
  </w:style>
  <w:style w:type="character" w:customStyle="1" w:styleId="Titre9Car">
    <w:name w:val="Titre 9 Car"/>
    <w:basedOn w:val="Policepardfaut"/>
    <w:link w:val="Titre9"/>
    <w:uiPriority w:val="99"/>
    <w:locked/>
    <w:rsid w:val="001C7DCB"/>
    <w:rPr>
      <w:b/>
      <w:sz w:val="28"/>
      <w:szCs w:val="20"/>
      <w:lang w:val="fr-FR" w:eastAsia="fi-FI"/>
    </w:rPr>
  </w:style>
  <w:style w:type="paragraph" w:styleId="Textedebulles">
    <w:name w:val="Balloon Text"/>
    <w:basedOn w:val="Normal"/>
    <w:link w:val="TextedebullesCar"/>
    <w:semiHidden/>
    <w:rsid w:val="00A60E3A"/>
    <w:rPr>
      <w:sz w:val="22"/>
    </w:rPr>
  </w:style>
  <w:style w:type="character" w:customStyle="1" w:styleId="TextedebullesCar">
    <w:name w:val="Texte de bulles Car"/>
    <w:basedOn w:val="Policepardfaut"/>
    <w:link w:val="Textedebulles"/>
    <w:uiPriority w:val="99"/>
    <w:semiHidden/>
    <w:locked/>
    <w:rsid w:val="00A60E3A"/>
    <w:rPr>
      <w:sz w:val="22"/>
      <w:lang w:val="en-GB" w:eastAsia="fi-FI"/>
    </w:rPr>
  </w:style>
  <w:style w:type="paragraph" w:styleId="Corpsdetexte">
    <w:name w:val="Body Text"/>
    <w:basedOn w:val="Normal"/>
    <w:link w:val="CorpsdetexteCar"/>
    <w:rsid w:val="00C70F8C"/>
    <w:pPr>
      <w:spacing w:before="120" w:after="120"/>
    </w:pPr>
  </w:style>
  <w:style w:type="character" w:customStyle="1" w:styleId="CorpsdetexteCar">
    <w:name w:val="Corps de texte Car"/>
    <w:basedOn w:val="Policepardfaut"/>
    <w:link w:val="Corpsdetexte"/>
    <w:locked/>
    <w:rsid w:val="001C7DCB"/>
    <w:rPr>
      <w:sz w:val="20"/>
      <w:lang w:val="en-GB" w:eastAsia="fi-FI"/>
    </w:rPr>
  </w:style>
  <w:style w:type="character" w:styleId="Lienhypertexte">
    <w:name w:val="Hyperlink"/>
    <w:basedOn w:val="Policepardfaut"/>
    <w:uiPriority w:val="99"/>
    <w:rsid w:val="00C70F8C"/>
    <w:rPr>
      <w:rFonts w:cs="Times New Roman"/>
      <w:color w:val="0000FF"/>
      <w:u w:val="single"/>
    </w:rPr>
  </w:style>
  <w:style w:type="paragraph" w:styleId="Corpsdetexte2">
    <w:name w:val="Body Text 2"/>
    <w:basedOn w:val="Normal"/>
    <w:link w:val="Corpsdetexte2Car"/>
    <w:uiPriority w:val="99"/>
    <w:rsid w:val="00C70F8C"/>
    <w:pPr>
      <w:spacing w:line="360" w:lineRule="auto"/>
      <w:jc w:val="both"/>
    </w:pPr>
  </w:style>
  <w:style w:type="character" w:customStyle="1" w:styleId="Corpsdetexte2Car">
    <w:name w:val="Corps de texte 2 Car"/>
    <w:basedOn w:val="Policepardfaut"/>
    <w:link w:val="Corpsdetexte2"/>
    <w:uiPriority w:val="99"/>
    <w:semiHidden/>
    <w:locked/>
    <w:rsid w:val="001C7DCB"/>
    <w:rPr>
      <w:sz w:val="20"/>
      <w:lang w:val="en-GB" w:eastAsia="fi-FI"/>
    </w:rPr>
  </w:style>
  <w:style w:type="paragraph" w:styleId="Titre">
    <w:name w:val="Title"/>
    <w:basedOn w:val="Normal"/>
    <w:link w:val="TitreCar"/>
    <w:qFormat/>
    <w:rsid w:val="00C70F8C"/>
    <w:pPr>
      <w:widowControl w:val="0"/>
      <w:spacing w:before="240"/>
      <w:jc w:val="center"/>
    </w:pPr>
    <w:rPr>
      <w:rFonts w:ascii="Cambria" w:hAnsi="Cambria"/>
      <w:b/>
      <w:kern w:val="28"/>
      <w:sz w:val="32"/>
    </w:rPr>
  </w:style>
  <w:style w:type="character" w:customStyle="1" w:styleId="TitreCar">
    <w:name w:val="Titre Car"/>
    <w:basedOn w:val="Policepardfaut"/>
    <w:link w:val="Titre"/>
    <w:uiPriority w:val="99"/>
    <w:locked/>
    <w:rsid w:val="001C7DCB"/>
    <w:rPr>
      <w:rFonts w:ascii="Cambria" w:hAnsi="Cambria"/>
      <w:b/>
      <w:kern w:val="28"/>
      <w:sz w:val="32"/>
      <w:lang w:val="en-GB" w:eastAsia="fi-FI"/>
    </w:rPr>
  </w:style>
  <w:style w:type="paragraph" w:styleId="Sous-titre">
    <w:name w:val="Subtitle"/>
    <w:basedOn w:val="Normal"/>
    <w:link w:val="Sous-titreCar"/>
    <w:qFormat/>
    <w:rsid w:val="00C70F8C"/>
    <w:pPr>
      <w:widowControl w:val="0"/>
      <w:jc w:val="center"/>
    </w:pPr>
    <w:rPr>
      <w:rFonts w:ascii="Cambria" w:hAnsi="Cambria"/>
      <w:sz w:val="24"/>
    </w:rPr>
  </w:style>
  <w:style w:type="character" w:customStyle="1" w:styleId="Sous-titreCar">
    <w:name w:val="Sous-titre Car"/>
    <w:basedOn w:val="Policepardfaut"/>
    <w:link w:val="Sous-titre"/>
    <w:uiPriority w:val="99"/>
    <w:locked/>
    <w:rsid w:val="001C7DCB"/>
    <w:rPr>
      <w:rFonts w:ascii="Cambria" w:hAnsi="Cambria"/>
      <w:sz w:val="24"/>
      <w:lang w:val="en-GB" w:eastAsia="fi-FI"/>
    </w:rPr>
  </w:style>
  <w:style w:type="paragraph" w:styleId="Retraitcorpsdetexte">
    <w:name w:val="Body Text Indent"/>
    <w:basedOn w:val="Normal"/>
    <w:link w:val="RetraitcorpsdetexteCar"/>
    <w:uiPriority w:val="99"/>
    <w:rsid w:val="00C70F8C"/>
    <w:pPr>
      <w:widowControl w:val="0"/>
      <w:spacing w:after="120"/>
      <w:ind w:left="283"/>
    </w:pPr>
  </w:style>
  <w:style w:type="character" w:customStyle="1" w:styleId="RetraitcorpsdetexteCar">
    <w:name w:val="Retrait corps de texte Car"/>
    <w:basedOn w:val="Policepardfaut"/>
    <w:link w:val="Retraitcorpsdetexte"/>
    <w:uiPriority w:val="99"/>
    <w:semiHidden/>
    <w:locked/>
    <w:rsid w:val="001C7DCB"/>
    <w:rPr>
      <w:sz w:val="20"/>
      <w:lang w:val="en-GB" w:eastAsia="fi-FI"/>
    </w:rPr>
  </w:style>
  <w:style w:type="paragraph" w:styleId="Liste2">
    <w:name w:val="List 2"/>
    <w:basedOn w:val="Normal"/>
    <w:uiPriority w:val="99"/>
    <w:rsid w:val="00C70F8C"/>
    <w:pPr>
      <w:widowControl w:val="0"/>
      <w:ind w:left="566" w:hanging="283"/>
    </w:pPr>
    <w:rPr>
      <w:rFonts w:ascii="Arial" w:hAnsi="Arial"/>
      <w:lang w:val="nl-NL" w:eastAsia="en-US"/>
    </w:rPr>
  </w:style>
  <w:style w:type="paragraph" w:styleId="Liste">
    <w:name w:val="List"/>
    <w:basedOn w:val="Normal"/>
    <w:uiPriority w:val="99"/>
    <w:rsid w:val="00C70F8C"/>
    <w:pPr>
      <w:widowControl w:val="0"/>
      <w:ind w:left="283" w:hanging="283"/>
    </w:pPr>
    <w:rPr>
      <w:rFonts w:ascii="Arial" w:hAnsi="Arial"/>
      <w:lang w:val="nl-NL" w:eastAsia="en-US"/>
    </w:rPr>
  </w:style>
  <w:style w:type="paragraph" w:styleId="Liste3">
    <w:name w:val="List 3"/>
    <w:basedOn w:val="Normal"/>
    <w:uiPriority w:val="99"/>
    <w:rsid w:val="00C70F8C"/>
    <w:pPr>
      <w:widowControl w:val="0"/>
      <w:ind w:left="849" w:hanging="283"/>
    </w:pPr>
    <w:rPr>
      <w:rFonts w:ascii="Arial" w:hAnsi="Arial"/>
      <w:lang w:val="nl-NL" w:eastAsia="en-US"/>
    </w:rPr>
  </w:style>
  <w:style w:type="paragraph" w:styleId="Liste4">
    <w:name w:val="List 4"/>
    <w:basedOn w:val="Normal"/>
    <w:uiPriority w:val="99"/>
    <w:rsid w:val="00C70F8C"/>
    <w:pPr>
      <w:widowControl w:val="0"/>
      <w:ind w:left="1132" w:hanging="283"/>
    </w:pPr>
    <w:rPr>
      <w:rFonts w:ascii="Arial" w:hAnsi="Arial"/>
      <w:lang w:val="nl-NL" w:eastAsia="en-US"/>
    </w:rPr>
  </w:style>
  <w:style w:type="paragraph" w:styleId="Listecontinue3">
    <w:name w:val="List Continue 3"/>
    <w:basedOn w:val="Normal"/>
    <w:uiPriority w:val="99"/>
    <w:rsid w:val="00C70F8C"/>
    <w:pPr>
      <w:widowControl w:val="0"/>
      <w:spacing w:after="120"/>
      <w:ind w:left="849"/>
    </w:pPr>
    <w:rPr>
      <w:rFonts w:ascii="Arial" w:hAnsi="Arial"/>
      <w:lang w:val="nl-NL" w:eastAsia="en-US"/>
    </w:rPr>
  </w:style>
  <w:style w:type="paragraph" w:styleId="Liste5">
    <w:name w:val="List 5"/>
    <w:basedOn w:val="Normal"/>
    <w:uiPriority w:val="99"/>
    <w:rsid w:val="00C70F8C"/>
    <w:pPr>
      <w:widowControl w:val="0"/>
      <w:ind w:left="1415" w:hanging="283"/>
    </w:pPr>
    <w:rPr>
      <w:rFonts w:ascii="Arial" w:hAnsi="Arial"/>
      <w:lang w:val="nl-NL" w:eastAsia="en-US"/>
    </w:rPr>
  </w:style>
  <w:style w:type="paragraph" w:styleId="Listecontinue4">
    <w:name w:val="List Continue 4"/>
    <w:basedOn w:val="Normal"/>
    <w:uiPriority w:val="99"/>
    <w:rsid w:val="00C70F8C"/>
    <w:pPr>
      <w:widowControl w:val="0"/>
      <w:spacing w:after="120"/>
      <w:ind w:left="1132"/>
    </w:pPr>
    <w:rPr>
      <w:rFonts w:ascii="Arial" w:hAnsi="Arial"/>
      <w:lang w:val="nl-NL" w:eastAsia="en-US"/>
    </w:rPr>
  </w:style>
  <w:style w:type="paragraph" w:styleId="Listecontinue5">
    <w:name w:val="List Continue 5"/>
    <w:basedOn w:val="Normal"/>
    <w:uiPriority w:val="99"/>
    <w:rsid w:val="00C70F8C"/>
    <w:pPr>
      <w:widowControl w:val="0"/>
      <w:spacing w:after="120"/>
      <w:ind w:left="1415"/>
    </w:pPr>
    <w:rPr>
      <w:rFonts w:ascii="Arial" w:hAnsi="Arial"/>
      <w:lang w:val="nl-NL" w:eastAsia="en-US"/>
    </w:rPr>
  </w:style>
  <w:style w:type="paragraph" w:styleId="Pieddepage">
    <w:name w:val="footer"/>
    <w:basedOn w:val="Normal"/>
    <w:link w:val="PieddepageCar"/>
    <w:rsid w:val="00C70F8C"/>
    <w:pPr>
      <w:tabs>
        <w:tab w:val="center" w:pos="4153"/>
        <w:tab w:val="right" w:pos="8306"/>
      </w:tabs>
    </w:pPr>
  </w:style>
  <w:style w:type="character" w:customStyle="1" w:styleId="PieddepageCar">
    <w:name w:val="Pied de page Car"/>
    <w:basedOn w:val="Policepardfaut"/>
    <w:link w:val="Pieddepage"/>
    <w:uiPriority w:val="99"/>
    <w:semiHidden/>
    <w:locked/>
    <w:rsid w:val="001C7DCB"/>
    <w:rPr>
      <w:sz w:val="20"/>
      <w:lang w:val="en-GB" w:eastAsia="fi-FI"/>
    </w:rPr>
  </w:style>
  <w:style w:type="character" w:styleId="Numrodepage">
    <w:name w:val="page number"/>
    <w:basedOn w:val="Policepardfaut"/>
    <w:rsid w:val="00C70F8C"/>
    <w:rPr>
      <w:rFonts w:cs="Times New Roman"/>
    </w:rPr>
  </w:style>
  <w:style w:type="paragraph" w:styleId="TM1">
    <w:name w:val="toc 1"/>
    <w:basedOn w:val="Normal"/>
    <w:next w:val="Normal"/>
    <w:autoRedefine/>
    <w:uiPriority w:val="39"/>
    <w:rsid w:val="00C70F8C"/>
    <w:pPr>
      <w:spacing w:before="120" w:after="120"/>
    </w:pPr>
    <w:rPr>
      <w:b/>
      <w:bCs/>
      <w:caps/>
      <w:szCs w:val="24"/>
    </w:rPr>
  </w:style>
  <w:style w:type="paragraph" w:styleId="TM2">
    <w:name w:val="toc 2"/>
    <w:basedOn w:val="Normal"/>
    <w:next w:val="Normal"/>
    <w:autoRedefine/>
    <w:uiPriority w:val="39"/>
    <w:rsid w:val="00C70F8C"/>
    <w:pPr>
      <w:ind w:left="200"/>
    </w:pPr>
    <w:rPr>
      <w:smallCaps/>
      <w:szCs w:val="24"/>
    </w:rPr>
  </w:style>
  <w:style w:type="paragraph" w:styleId="TM3">
    <w:name w:val="toc 3"/>
    <w:basedOn w:val="Normal"/>
    <w:next w:val="Normal"/>
    <w:autoRedefine/>
    <w:uiPriority w:val="39"/>
    <w:rsid w:val="00C70F8C"/>
    <w:pPr>
      <w:ind w:left="400"/>
    </w:pPr>
    <w:rPr>
      <w:i/>
      <w:iCs/>
      <w:szCs w:val="24"/>
    </w:rPr>
  </w:style>
  <w:style w:type="paragraph" w:styleId="TM4">
    <w:name w:val="toc 4"/>
    <w:basedOn w:val="Normal"/>
    <w:next w:val="Normal"/>
    <w:autoRedefine/>
    <w:uiPriority w:val="39"/>
    <w:rsid w:val="00C70F8C"/>
    <w:pPr>
      <w:ind w:left="600"/>
    </w:pPr>
    <w:rPr>
      <w:szCs w:val="21"/>
    </w:rPr>
  </w:style>
  <w:style w:type="paragraph" w:styleId="TM5">
    <w:name w:val="toc 5"/>
    <w:basedOn w:val="Normal"/>
    <w:next w:val="Normal"/>
    <w:autoRedefine/>
    <w:uiPriority w:val="39"/>
    <w:rsid w:val="00C70F8C"/>
    <w:pPr>
      <w:ind w:left="800"/>
    </w:pPr>
    <w:rPr>
      <w:szCs w:val="21"/>
    </w:rPr>
  </w:style>
  <w:style w:type="paragraph" w:styleId="TM6">
    <w:name w:val="toc 6"/>
    <w:basedOn w:val="Normal"/>
    <w:next w:val="Normal"/>
    <w:autoRedefine/>
    <w:uiPriority w:val="39"/>
    <w:rsid w:val="00C70F8C"/>
    <w:pPr>
      <w:ind w:left="1000"/>
    </w:pPr>
    <w:rPr>
      <w:szCs w:val="21"/>
    </w:rPr>
  </w:style>
  <w:style w:type="paragraph" w:styleId="TM7">
    <w:name w:val="toc 7"/>
    <w:basedOn w:val="Normal"/>
    <w:next w:val="Normal"/>
    <w:autoRedefine/>
    <w:uiPriority w:val="39"/>
    <w:rsid w:val="00C70F8C"/>
    <w:pPr>
      <w:ind w:left="1200"/>
    </w:pPr>
    <w:rPr>
      <w:szCs w:val="21"/>
    </w:rPr>
  </w:style>
  <w:style w:type="paragraph" w:styleId="TM8">
    <w:name w:val="toc 8"/>
    <w:basedOn w:val="Normal"/>
    <w:next w:val="Normal"/>
    <w:autoRedefine/>
    <w:uiPriority w:val="39"/>
    <w:rsid w:val="00C70F8C"/>
    <w:pPr>
      <w:ind w:left="1400"/>
    </w:pPr>
    <w:rPr>
      <w:szCs w:val="21"/>
    </w:rPr>
  </w:style>
  <w:style w:type="paragraph" w:styleId="TM9">
    <w:name w:val="toc 9"/>
    <w:basedOn w:val="Normal"/>
    <w:next w:val="Normal"/>
    <w:autoRedefine/>
    <w:uiPriority w:val="39"/>
    <w:rsid w:val="00C70F8C"/>
    <w:pPr>
      <w:ind w:left="1600"/>
    </w:pPr>
    <w:rPr>
      <w:szCs w:val="21"/>
    </w:rPr>
  </w:style>
  <w:style w:type="paragraph" w:styleId="En-tte">
    <w:name w:val="header"/>
    <w:basedOn w:val="Normal"/>
    <w:link w:val="En-tteCar"/>
    <w:rsid w:val="00C70F8C"/>
    <w:pPr>
      <w:tabs>
        <w:tab w:val="center" w:pos="4153"/>
        <w:tab w:val="right" w:pos="8306"/>
      </w:tabs>
    </w:pPr>
  </w:style>
  <w:style w:type="character" w:customStyle="1" w:styleId="En-tteCar">
    <w:name w:val="En-tête Car"/>
    <w:basedOn w:val="Policepardfaut"/>
    <w:link w:val="En-tte"/>
    <w:uiPriority w:val="99"/>
    <w:locked/>
    <w:rsid w:val="001C7DCB"/>
    <w:rPr>
      <w:sz w:val="20"/>
      <w:lang w:val="en-GB" w:eastAsia="fi-FI"/>
    </w:rPr>
  </w:style>
  <w:style w:type="paragraph" w:styleId="Retraitcorpsdetexte3">
    <w:name w:val="Body Text Indent 3"/>
    <w:basedOn w:val="Normal"/>
    <w:link w:val="Retraitcorpsdetexte3Car"/>
    <w:uiPriority w:val="99"/>
    <w:rsid w:val="00C70F8C"/>
    <w:pPr>
      <w:widowControl w:val="0"/>
      <w:ind w:left="567"/>
      <w:jc w:val="both"/>
    </w:pPr>
    <w:rPr>
      <w:sz w:val="16"/>
    </w:rPr>
  </w:style>
  <w:style w:type="character" w:customStyle="1" w:styleId="Retraitcorpsdetexte3Car">
    <w:name w:val="Retrait corps de texte 3 Car"/>
    <w:basedOn w:val="Policepardfaut"/>
    <w:link w:val="Retraitcorpsdetexte3"/>
    <w:uiPriority w:val="99"/>
    <w:semiHidden/>
    <w:locked/>
    <w:rsid w:val="001C7DCB"/>
    <w:rPr>
      <w:sz w:val="16"/>
      <w:lang w:val="en-GB" w:eastAsia="fi-FI"/>
    </w:rPr>
  </w:style>
  <w:style w:type="character" w:styleId="Appelnotedebasdep">
    <w:name w:val="footnote reference"/>
    <w:basedOn w:val="Policepardfaut"/>
    <w:semiHidden/>
    <w:rsid w:val="00C70F8C"/>
    <w:rPr>
      <w:rFonts w:cs="Times New Roman"/>
    </w:rPr>
  </w:style>
  <w:style w:type="character" w:customStyle="1" w:styleId="a">
    <w:name w:val="_"/>
    <w:rsid w:val="00C70F8C"/>
    <w:rPr>
      <w:rFonts w:ascii="Times New Roman" w:hAnsi="Times New Roman"/>
      <w:sz w:val="24"/>
    </w:rPr>
  </w:style>
  <w:style w:type="paragraph" w:styleId="Corpsdetexte3">
    <w:name w:val="Body Text 3"/>
    <w:basedOn w:val="Normal"/>
    <w:link w:val="Corpsdetexte3C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Corpsdetexte3Car">
    <w:name w:val="Corps de texte 3 Car"/>
    <w:basedOn w:val="Policepardfaut"/>
    <w:link w:val="Corpsdetexte3"/>
    <w:uiPriority w:val="99"/>
    <w:semiHidden/>
    <w:locked/>
    <w:rsid w:val="001C7DCB"/>
    <w:rPr>
      <w:sz w:val="16"/>
      <w:lang w:val="en-GB" w:eastAsia="fi-FI"/>
    </w:rPr>
  </w:style>
  <w:style w:type="paragraph" w:styleId="Retraitcorpsdetexte2">
    <w:name w:val="Body Text Indent 2"/>
    <w:basedOn w:val="Normal"/>
    <w:link w:val="Retraitcorpsdetexte2C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Retraitcorpsdetexte2Car">
    <w:name w:val="Retrait corps de texte 2 Car"/>
    <w:basedOn w:val="Policepardfaut"/>
    <w:link w:val="Retraitcorpsdetexte2"/>
    <w:uiPriority w:val="99"/>
    <w:semiHidden/>
    <w:locked/>
    <w:rsid w:val="001C7DCB"/>
    <w:rPr>
      <w:sz w:val="20"/>
      <w:lang w:val="en-GB" w:eastAsia="fi-FI"/>
    </w:rPr>
  </w:style>
  <w:style w:type="character" w:styleId="Marquedecommentaire">
    <w:name w:val="annotation reference"/>
    <w:basedOn w:val="Policepardfaut"/>
    <w:semiHidden/>
    <w:rsid w:val="00C70F8C"/>
    <w:rPr>
      <w:rFonts w:cs="Times New Roman"/>
      <w:sz w:val="16"/>
    </w:rPr>
  </w:style>
  <w:style w:type="paragraph" w:styleId="Commentaire">
    <w:name w:val="annotation text"/>
    <w:basedOn w:val="Normal"/>
    <w:link w:val="CommentaireCar"/>
    <w:semiHidden/>
    <w:rsid w:val="00C70F8C"/>
  </w:style>
  <w:style w:type="character" w:customStyle="1" w:styleId="CommentaireCar">
    <w:name w:val="Commentaire Car"/>
    <w:basedOn w:val="Policepardfaut"/>
    <w:link w:val="Commentaire"/>
    <w:semiHidden/>
    <w:locked/>
    <w:rsid w:val="00D53966"/>
    <w:rPr>
      <w:lang w:val="en-GB" w:eastAsia="fi-FI"/>
    </w:rPr>
  </w:style>
  <w:style w:type="paragraph" w:styleId="Notedebasdepage">
    <w:name w:val="footnote text"/>
    <w:basedOn w:val="Normal"/>
    <w:link w:val="NotedebasdepageCar"/>
    <w:semiHidden/>
    <w:rsid w:val="00C70F8C"/>
  </w:style>
  <w:style w:type="character" w:customStyle="1" w:styleId="NotedebasdepageCar">
    <w:name w:val="Note de bas de page Car"/>
    <w:basedOn w:val="Policepardfaut"/>
    <w:link w:val="Notedebasdepage"/>
    <w:uiPriority w:val="99"/>
    <w:semiHidden/>
    <w:locked/>
    <w:rsid w:val="001C7DCB"/>
    <w:rPr>
      <w:sz w:val="20"/>
      <w:lang w:val="en-GB" w:eastAsia="fi-FI"/>
    </w:rPr>
  </w:style>
  <w:style w:type="character" w:styleId="Lienhypertextesuivivisit">
    <w:name w:val="FollowedHyperlink"/>
    <w:basedOn w:val="Policepardfaut"/>
    <w:uiPriority w:val="99"/>
    <w:rsid w:val="00C70F8C"/>
    <w:rPr>
      <w:rFonts w:cs="Times New Roman"/>
      <w:color w:val="800080"/>
      <w:u w:val="single"/>
    </w:rPr>
  </w:style>
  <w:style w:type="character" w:styleId="lev">
    <w:name w:val="Strong"/>
    <w:basedOn w:val="Policepardfau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Lgende">
    <w:name w:val="caption"/>
    <w:basedOn w:val="Normal"/>
    <w:next w:val="Normal"/>
    <w:uiPriority w:val="35"/>
    <w:qFormat/>
    <w:rsid w:val="00C70F8C"/>
    <w:pPr>
      <w:spacing w:before="240"/>
      <w:jc w:val="center"/>
    </w:pPr>
    <w:rPr>
      <w:sz w:val="28"/>
    </w:rPr>
  </w:style>
  <w:style w:type="paragraph" w:styleId="Explorateurdedocuments">
    <w:name w:val="Document Map"/>
    <w:basedOn w:val="Normal"/>
    <w:link w:val="ExplorateurdedocumentsCar"/>
    <w:uiPriority w:val="99"/>
    <w:semiHidden/>
    <w:rsid w:val="00C70F8C"/>
    <w:pPr>
      <w:shd w:val="clear" w:color="auto" w:fill="000080"/>
    </w:pPr>
    <w:rPr>
      <w:sz w:val="2"/>
    </w:rPr>
  </w:style>
  <w:style w:type="character" w:customStyle="1" w:styleId="ExplorateurdedocumentsCar">
    <w:name w:val="Explorateur de documents Car"/>
    <w:basedOn w:val="Policepardfaut"/>
    <w:link w:val="Explorateurdedocuments"/>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Titre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Objetducommentaire">
    <w:name w:val="annotation subject"/>
    <w:basedOn w:val="Commentaire"/>
    <w:next w:val="Commentaire"/>
    <w:link w:val="ObjetducommentaireCar"/>
    <w:rsid w:val="00D53966"/>
  </w:style>
  <w:style w:type="character" w:customStyle="1" w:styleId="ObjetducommentaireCar">
    <w:name w:val="Objet du commentaire Car"/>
    <w:basedOn w:val="CommentaireCar"/>
    <w:link w:val="Objetducommentaire"/>
    <w:uiPriority w:val="99"/>
    <w:locked/>
    <w:rsid w:val="00D53966"/>
    <w:rPr>
      <w:lang w:val="en-GB" w:eastAsia="fi-FI"/>
    </w:rPr>
  </w:style>
  <w:style w:type="paragraph" w:styleId="Paragraphedeliste">
    <w:name w:val="List Paragraph"/>
    <w:basedOn w:val="Normal"/>
    <w:qFormat/>
    <w:rsid w:val="00453149"/>
    <w:pPr>
      <w:ind w:left="708"/>
    </w:pPr>
    <w:rPr>
      <w:rFonts w:ascii="Arial" w:hAnsi="Arial" w:cs="Calibri"/>
      <w:sz w:val="22"/>
      <w:szCs w:val="22"/>
      <w:lang w:eastAsia="en-GB"/>
    </w:rPr>
  </w:style>
  <w:style w:type="paragraph" w:styleId="Rvision">
    <w:name w:val="Revision"/>
    <w:hidden/>
    <w:uiPriority w:val="99"/>
    <w:semiHidden/>
    <w:rsid w:val="00EB3E05"/>
    <w:rPr>
      <w:sz w:val="20"/>
      <w:szCs w:val="20"/>
      <w:lang w:val="en-GB" w:eastAsia="fi-FI"/>
    </w:rPr>
  </w:style>
  <w:style w:type="table" w:styleId="Grilledutableau">
    <w:name w:val="Table Grid"/>
    <w:basedOn w:val="TableauNormal"/>
    <w:uiPriority w:val="99"/>
    <w:locked/>
    <w:rsid w:val="00170A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Policepardfaut"/>
    <w:rsid w:val="0065150E"/>
    <w:rPr>
      <w:rFonts w:ascii="Arial" w:hAnsi="Arial" w:cs="Arial"/>
      <w:bCs/>
      <w:color w:val="0000FF"/>
      <w:sz w:val="24"/>
      <w:szCs w:val="26"/>
      <w:lang w:val="en-US" w:eastAsia="en-US" w:bidi="ar-SA"/>
    </w:rPr>
  </w:style>
  <w:style w:type="character" w:customStyle="1" w:styleId="CharChar">
    <w:name w:val="Char Char"/>
    <w:basedOn w:val="Policepardfau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NotedefinCar">
    <w:name w:val="Note de fin Car"/>
    <w:basedOn w:val="Policepardfaut"/>
    <w:link w:val="Notedefin"/>
    <w:semiHidden/>
    <w:rsid w:val="0014568A"/>
    <w:rPr>
      <w:sz w:val="20"/>
      <w:szCs w:val="20"/>
      <w:lang w:val="en-US" w:eastAsia="en-US"/>
    </w:rPr>
  </w:style>
  <w:style w:type="paragraph" w:styleId="Notedefin">
    <w:name w:val="endnote text"/>
    <w:basedOn w:val="Normal"/>
    <w:link w:val="NotedefinC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Titre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Policepardfau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Policepardfaut"/>
    <w:rsid w:val="0014568A"/>
  </w:style>
  <w:style w:type="character" w:customStyle="1" w:styleId="TableHeadingChar">
    <w:name w:val="Table Heading Char"/>
    <w:basedOn w:val="Policepardfau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Policepardfau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Policepardfaut"/>
    <w:rsid w:val="0014568A"/>
    <w:rPr>
      <w:b/>
      <w:sz w:val="22"/>
      <w:lang w:val="en-US" w:eastAsia="en-US" w:bidi="ar-SA"/>
    </w:rPr>
  </w:style>
  <w:style w:type="character" w:customStyle="1" w:styleId="DefaultChar">
    <w:name w:val="Default Char"/>
    <w:basedOn w:val="Policepardfau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Policepardfau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Policepardfau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Policepardfaut"/>
    <w:rsid w:val="0014568A"/>
    <w:rPr>
      <w:rFonts w:ascii="Arial" w:hAnsi="Arial" w:cs="Arial"/>
      <w:b/>
      <w:bCs/>
      <w:iCs/>
      <w:color w:val="0000FF"/>
      <w:sz w:val="28"/>
      <w:szCs w:val="28"/>
      <w:lang w:val="en-US" w:eastAsia="en-US" w:bidi="ar-SA"/>
    </w:rPr>
  </w:style>
  <w:style w:type="character" w:customStyle="1" w:styleId="CharChar8">
    <w:name w:val="Char Char8"/>
    <w:basedOn w:val="Policepardfaut"/>
    <w:rsid w:val="0014568A"/>
    <w:rPr>
      <w:rFonts w:ascii="Cambria" w:eastAsia="Times New Roman" w:hAnsi="Cambria" w:cs="Times New Roman"/>
      <w:b/>
      <w:bCs/>
      <w:color w:val="4F81BD"/>
    </w:rPr>
  </w:style>
  <w:style w:type="character" w:customStyle="1" w:styleId="CharChar7">
    <w:name w:val="Char Char7"/>
    <w:basedOn w:val="Policepardfaut"/>
    <w:rsid w:val="0014568A"/>
    <w:rPr>
      <w:rFonts w:ascii="Arial" w:hAnsi="Arial"/>
      <w:bCs/>
      <w:i/>
      <w:sz w:val="24"/>
      <w:szCs w:val="28"/>
      <w:lang w:val="en-US" w:eastAsia="en-US" w:bidi="ar-SA"/>
    </w:rPr>
  </w:style>
  <w:style w:type="character" w:customStyle="1" w:styleId="CharChar6">
    <w:name w:val="Char Char6"/>
    <w:basedOn w:val="Policepardfaut"/>
    <w:rsid w:val="0014568A"/>
    <w:rPr>
      <w:rFonts w:ascii="Cambria" w:eastAsia="Times New Roman" w:hAnsi="Cambria" w:cs="Times New Roman"/>
      <w:color w:val="243F60"/>
    </w:rPr>
  </w:style>
  <w:style w:type="character" w:customStyle="1" w:styleId="CharChar5">
    <w:name w:val="Char Char5"/>
    <w:basedOn w:val="Policepardfaut"/>
    <w:rsid w:val="0014568A"/>
    <w:rPr>
      <w:rFonts w:ascii="Cambria" w:hAnsi="Cambria"/>
      <w:i/>
      <w:iCs/>
      <w:color w:val="243F60"/>
      <w:sz w:val="22"/>
      <w:szCs w:val="22"/>
      <w:lang w:val="en-US" w:eastAsia="en-US" w:bidi="en-US"/>
    </w:rPr>
  </w:style>
  <w:style w:type="character" w:customStyle="1" w:styleId="CharChar4">
    <w:name w:val="Char Char4"/>
    <w:basedOn w:val="Policepardfaut"/>
    <w:rsid w:val="0014568A"/>
    <w:rPr>
      <w:rFonts w:ascii="Cambria" w:hAnsi="Cambria"/>
      <w:i/>
      <w:iCs/>
      <w:color w:val="404040"/>
      <w:sz w:val="22"/>
      <w:szCs w:val="22"/>
      <w:lang w:val="en-US" w:eastAsia="en-US" w:bidi="en-US"/>
    </w:rPr>
  </w:style>
  <w:style w:type="character" w:customStyle="1" w:styleId="CharChar3">
    <w:name w:val="Char Char3"/>
    <w:basedOn w:val="Policepardfaut"/>
    <w:rsid w:val="0014568A"/>
    <w:rPr>
      <w:rFonts w:ascii="Cambria" w:hAnsi="Cambria"/>
      <w:color w:val="4F81BD"/>
      <w:lang w:val="en-US" w:eastAsia="en-US" w:bidi="en-US"/>
    </w:rPr>
  </w:style>
  <w:style w:type="character" w:customStyle="1" w:styleId="CharChar2">
    <w:name w:val="Char Char2"/>
    <w:basedOn w:val="Policepardfaut"/>
    <w:rsid w:val="0014568A"/>
    <w:rPr>
      <w:rFonts w:ascii="Arial" w:hAnsi="Arial" w:cs="Arial"/>
      <w:color w:val="0000FF"/>
      <w:sz w:val="32"/>
      <w:szCs w:val="22"/>
      <w:lang w:val="en-US" w:eastAsia="en-US" w:bidi="ar-SA"/>
    </w:rPr>
  </w:style>
  <w:style w:type="character" w:styleId="Accentuation">
    <w:name w:val="Emphasis"/>
    <w:basedOn w:val="Policepardfaut"/>
    <w:qFormat/>
    <w:rsid w:val="0014568A"/>
    <w:rPr>
      <w:i/>
      <w:iCs/>
    </w:rPr>
  </w:style>
  <w:style w:type="paragraph" w:styleId="Sansinterligne">
    <w:name w:val="No Spacing"/>
    <w:qFormat/>
    <w:rsid w:val="0014568A"/>
    <w:rPr>
      <w:rFonts w:ascii="Calibri" w:hAnsi="Calibri"/>
      <w:lang w:val="en-US" w:eastAsia="en-US" w:bidi="en-US"/>
    </w:rPr>
  </w:style>
  <w:style w:type="paragraph" w:styleId="Citation">
    <w:name w:val="Quote"/>
    <w:basedOn w:val="Normal"/>
    <w:next w:val="Normal"/>
    <w:link w:val="CitationCar"/>
    <w:qFormat/>
    <w:rsid w:val="0014568A"/>
    <w:pPr>
      <w:spacing w:before="0" w:after="200" w:line="276" w:lineRule="auto"/>
    </w:pPr>
    <w:rPr>
      <w:rFonts w:ascii="Calibri" w:hAnsi="Calibri"/>
      <w:i/>
      <w:iCs/>
      <w:color w:val="000000"/>
      <w:sz w:val="22"/>
      <w:szCs w:val="22"/>
      <w:lang w:val="en-US" w:eastAsia="en-US" w:bidi="en-US"/>
    </w:rPr>
  </w:style>
  <w:style w:type="character" w:customStyle="1" w:styleId="CitationCar">
    <w:name w:val="Citation Car"/>
    <w:basedOn w:val="Policepardfaut"/>
    <w:link w:val="Citation"/>
    <w:rsid w:val="0014568A"/>
    <w:rPr>
      <w:rFonts w:ascii="Calibri" w:hAnsi="Calibri"/>
      <w:i/>
      <w:iCs/>
      <w:color w:val="000000"/>
      <w:lang w:val="en-US" w:eastAsia="en-US" w:bidi="en-US"/>
    </w:rPr>
  </w:style>
  <w:style w:type="paragraph" w:styleId="Citationintense">
    <w:name w:val="Intense Quote"/>
    <w:basedOn w:val="Normal"/>
    <w:next w:val="Normal"/>
    <w:link w:val="CitationintenseC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CitationintenseCar">
    <w:name w:val="Citation intense Car"/>
    <w:basedOn w:val="Policepardfaut"/>
    <w:link w:val="Citationintense"/>
    <w:rsid w:val="0014568A"/>
    <w:rPr>
      <w:rFonts w:ascii="Calibri" w:hAnsi="Calibri"/>
      <w:b/>
      <w:bCs/>
      <w:i/>
      <w:iCs/>
      <w:color w:val="4F81BD"/>
      <w:lang w:val="en-US" w:eastAsia="en-US" w:bidi="en-US"/>
    </w:rPr>
  </w:style>
  <w:style w:type="character" w:styleId="Emphaseple">
    <w:name w:val="Subtle Emphasis"/>
    <w:basedOn w:val="Policepardfaut"/>
    <w:qFormat/>
    <w:rsid w:val="0014568A"/>
    <w:rPr>
      <w:i/>
      <w:iCs/>
      <w:color w:val="808080"/>
    </w:rPr>
  </w:style>
  <w:style w:type="character" w:styleId="Emphaseintense">
    <w:name w:val="Intense Emphasis"/>
    <w:basedOn w:val="Policepardfaut"/>
    <w:qFormat/>
    <w:rsid w:val="0014568A"/>
    <w:rPr>
      <w:b/>
      <w:bCs/>
      <w:i/>
      <w:iCs/>
      <w:color w:val="4F81BD"/>
    </w:rPr>
  </w:style>
  <w:style w:type="character" w:styleId="Rfrenceple">
    <w:name w:val="Subtle Reference"/>
    <w:basedOn w:val="Policepardfaut"/>
    <w:qFormat/>
    <w:rsid w:val="0014568A"/>
    <w:rPr>
      <w:smallCaps/>
      <w:color w:val="C0504D"/>
      <w:u w:val="single"/>
    </w:rPr>
  </w:style>
  <w:style w:type="character" w:styleId="Rfrenceintense">
    <w:name w:val="Intense Reference"/>
    <w:basedOn w:val="Policepardfaut"/>
    <w:qFormat/>
    <w:rsid w:val="0014568A"/>
    <w:rPr>
      <w:b/>
      <w:bCs/>
      <w:smallCaps/>
      <w:color w:val="C0504D"/>
      <w:spacing w:val="5"/>
      <w:u w:val="single"/>
    </w:rPr>
  </w:style>
  <w:style w:type="character" w:styleId="Titredulivre">
    <w:name w:val="Book Title"/>
    <w:basedOn w:val="Policepardfaut"/>
    <w:qFormat/>
    <w:rsid w:val="0014568A"/>
    <w:rPr>
      <w:b/>
      <w:bCs/>
      <w:smallCaps/>
      <w:spacing w:val="5"/>
    </w:rPr>
  </w:style>
  <w:style w:type="paragraph" w:styleId="En-ttedetabledesmatires">
    <w:name w:val="TOC Heading"/>
    <w:basedOn w:val="Titre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uiPriority="0"/>
    <w:lsdException w:name="annotation text" w:uiPriority="0"/>
    <w:lsdException w:name="header" w:uiPriority="0"/>
    <w:lsdException w:name="footer" w:locked="1" w:uiPriority="0"/>
    <w:lsdException w:name="index heading" w:locked="1"/>
    <w:lsdException w:name="caption" w:uiPriority="35" w:qFormat="1"/>
    <w:lsdException w:name="table of figures" w:locked="1" w:uiPriority="0"/>
    <w:lsdException w:name="envelope address" w:locked="1"/>
    <w:lsdException w:name="envelope return" w:locked="1"/>
    <w:lsdException w:name="footnote reference" w:locked="1" w:uiPriority="0"/>
    <w:lsdException w:name="annotation reference" w:uiPriority="0"/>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60E3A"/>
    <w:pPr>
      <w:spacing w:before="60" w:after="60"/>
    </w:pPr>
    <w:rPr>
      <w:sz w:val="20"/>
      <w:szCs w:val="20"/>
      <w:lang w:val="en-GB" w:eastAsia="fi-FI"/>
    </w:rPr>
  </w:style>
  <w:style w:type="paragraph" w:styleId="Titre1">
    <w:name w:val="heading 1"/>
    <w:basedOn w:val="Normal"/>
    <w:next w:val="Normal"/>
    <w:link w:val="Titre1Car"/>
    <w:uiPriority w:val="99"/>
    <w:qFormat/>
    <w:rsid w:val="003447CD"/>
    <w:pPr>
      <w:keepNext/>
      <w:numPr>
        <w:numId w:val="1"/>
      </w:numPr>
      <w:spacing w:before="240" w:after="120"/>
      <w:outlineLvl w:val="0"/>
    </w:pPr>
    <w:rPr>
      <w:rFonts w:ascii="Arial" w:hAnsi="Arial"/>
      <w:b/>
      <w:sz w:val="32"/>
    </w:rPr>
  </w:style>
  <w:style w:type="paragraph" w:styleId="Titre2">
    <w:name w:val="heading 2"/>
    <w:basedOn w:val="Normal"/>
    <w:next w:val="Normal"/>
    <w:link w:val="Titre2Car"/>
    <w:uiPriority w:val="99"/>
    <w:qFormat/>
    <w:rsid w:val="00A60E3A"/>
    <w:pPr>
      <w:keepNext/>
      <w:numPr>
        <w:ilvl w:val="1"/>
        <w:numId w:val="1"/>
      </w:numPr>
      <w:spacing w:before="120" w:after="120"/>
      <w:outlineLvl w:val="1"/>
    </w:pPr>
    <w:rPr>
      <w:rFonts w:ascii="Arial" w:hAnsi="Arial"/>
      <w:b/>
      <w:iCs/>
      <w:sz w:val="28"/>
    </w:rPr>
  </w:style>
  <w:style w:type="paragraph" w:styleId="Titre3">
    <w:name w:val="heading 3"/>
    <w:aliases w:val=" Char"/>
    <w:basedOn w:val="Normal"/>
    <w:next w:val="Normal"/>
    <w:link w:val="Titre3C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Titre4">
    <w:name w:val="heading 4"/>
    <w:basedOn w:val="Normal"/>
    <w:next w:val="Normal"/>
    <w:link w:val="Titre4C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Titre5">
    <w:name w:val="heading 5"/>
    <w:basedOn w:val="Normal"/>
    <w:next w:val="Normal"/>
    <w:link w:val="Titre5C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Titre6">
    <w:name w:val="heading 6"/>
    <w:basedOn w:val="Normal"/>
    <w:next w:val="Normal"/>
    <w:link w:val="Titre6C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Titre7">
    <w:name w:val="heading 7"/>
    <w:basedOn w:val="Normal"/>
    <w:next w:val="Normal"/>
    <w:link w:val="Titre7C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Titre8">
    <w:name w:val="heading 8"/>
    <w:basedOn w:val="Normal"/>
    <w:next w:val="Normal"/>
    <w:link w:val="Titre8Car"/>
    <w:uiPriority w:val="99"/>
    <w:qFormat/>
    <w:rsid w:val="00C70F8C"/>
    <w:pPr>
      <w:keepNext/>
      <w:numPr>
        <w:ilvl w:val="7"/>
        <w:numId w:val="1"/>
      </w:numPr>
      <w:spacing w:after="120"/>
      <w:jc w:val="center"/>
      <w:outlineLvl w:val="7"/>
    </w:pPr>
    <w:rPr>
      <w:b/>
      <w:sz w:val="22"/>
    </w:rPr>
  </w:style>
  <w:style w:type="paragraph" w:styleId="Titre9">
    <w:name w:val="heading 9"/>
    <w:basedOn w:val="Normal"/>
    <w:next w:val="Normal"/>
    <w:link w:val="Titre9Car"/>
    <w:uiPriority w:val="99"/>
    <w:qFormat/>
    <w:rsid w:val="00C70F8C"/>
    <w:pPr>
      <w:keepNext/>
      <w:numPr>
        <w:ilvl w:val="8"/>
        <w:numId w:val="1"/>
      </w:numPr>
      <w:jc w:val="center"/>
      <w:outlineLvl w:val="8"/>
    </w:pPr>
    <w:rPr>
      <w:b/>
      <w:sz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447CD"/>
    <w:rPr>
      <w:rFonts w:ascii="Arial" w:hAnsi="Arial"/>
      <w:b/>
      <w:sz w:val="32"/>
      <w:szCs w:val="20"/>
      <w:lang w:val="en-GB" w:eastAsia="fi-FI"/>
    </w:rPr>
  </w:style>
  <w:style w:type="character" w:customStyle="1" w:styleId="Titre2Car">
    <w:name w:val="Titre 2 Car"/>
    <w:basedOn w:val="Policepardfaut"/>
    <w:link w:val="Titre2"/>
    <w:uiPriority w:val="99"/>
    <w:locked/>
    <w:rsid w:val="00A60E3A"/>
    <w:rPr>
      <w:rFonts w:ascii="Arial" w:hAnsi="Arial"/>
      <w:b/>
      <w:iCs/>
      <w:sz w:val="28"/>
      <w:szCs w:val="20"/>
      <w:lang w:val="en-GB" w:eastAsia="fi-FI"/>
    </w:rPr>
  </w:style>
  <w:style w:type="character" w:customStyle="1" w:styleId="Titre3Car">
    <w:name w:val="Titre 3 Car"/>
    <w:aliases w:val=" Char Car"/>
    <w:basedOn w:val="Policepardfaut"/>
    <w:link w:val="Titre3"/>
    <w:uiPriority w:val="99"/>
    <w:locked/>
    <w:rsid w:val="00FE38C4"/>
    <w:rPr>
      <w:rFonts w:ascii="Arial" w:hAnsi="Arial"/>
      <w:b/>
      <w:bCs/>
      <w:sz w:val="24"/>
      <w:szCs w:val="26"/>
      <w:lang w:val="en-GB" w:eastAsia="fi-FI"/>
    </w:rPr>
  </w:style>
  <w:style w:type="character" w:customStyle="1" w:styleId="Titre4Car">
    <w:name w:val="Titre 4 Car"/>
    <w:basedOn w:val="Policepardfaut"/>
    <w:link w:val="Titre4"/>
    <w:uiPriority w:val="99"/>
    <w:locked/>
    <w:rsid w:val="001C7DCB"/>
    <w:rPr>
      <w:rFonts w:ascii="Arial" w:hAnsi="Arial"/>
      <w:b/>
      <w:sz w:val="40"/>
      <w:szCs w:val="20"/>
      <w:lang w:val="en-GB" w:eastAsia="fi-FI"/>
    </w:rPr>
  </w:style>
  <w:style w:type="character" w:customStyle="1" w:styleId="Titre5Car">
    <w:name w:val="Titre 5 Car"/>
    <w:basedOn w:val="Policepardfaut"/>
    <w:link w:val="Titre5"/>
    <w:uiPriority w:val="99"/>
    <w:locked/>
    <w:rsid w:val="001C7DCB"/>
    <w:rPr>
      <w:b/>
      <w:color w:val="000000"/>
      <w:szCs w:val="20"/>
      <w:lang w:val="en-GB"/>
    </w:rPr>
  </w:style>
  <w:style w:type="character" w:customStyle="1" w:styleId="Titre6Car">
    <w:name w:val="Titre 6 Car"/>
    <w:basedOn w:val="Policepardfaut"/>
    <w:link w:val="Titre6"/>
    <w:uiPriority w:val="99"/>
    <w:locked/>
    <w:rsid w:val="001C7DCB"/>
    <w:rPr>
      <w:b/>
      <w:bCs/>
      <w:szCs w:val="20"/>
      <w:lang w:val="en-GB" w:eastAsia="fi-FI"/>
    </w:rPr>
  </w:style>
  <w:style w:type="character" w:customStyle="1" w:styleId="Titre7Car">
    <w:name w:val="Titre 7 Car"/>
    <w:basedOn w:val="Policepardfaut"/>
    <w:link w:val="Titre7"/>
    <w:uiPriority w:val="99"/>
    <w:locked/>
    <w:rsid w:val="001C7DCB"/>
    <w:rPr>
      <w:rFonts w:ascii="Calibri" w:hAnsi="Calibri"/>
      <w:sz w:val="24"/>
      <w:szCs w:val="24"/>
      <w:lang w:val="en-GB" w:eastAsia="fi-FI"/>
    </w:rPr>
  </w:style>
  <w:style w:type="character" w:customStyle="1" w:styleId="Titre8Car">
    <w:name w:val="Titre 8 Car"/>
    <w:basedOn w:val="Policepardfaut"/>
    <w:link w:val="Titre8"/>
    <w:uiPriority w:val="99"/>
    <w:locked/>
    <w:rsid w:val="001C7DCB"/>
    <w:rPr>
      <w:b/>
      <w:szCs w:val="20"/>
      <w:lang w:val="en-GB" w:eastAsia="fi-FI"/>
    </w:rPr>
  </w:style>
  <w:style w:type="character" w:customStyle="1" w:styleId="Titre9Car">
    <w:name w:val="Titre 9 Car"/>
    <w:basedOn w:val="Policepardfaut"/>
    <w:link w:val="Titre9"/>
    <w:uiPriority w:val="99"/>
    <w:locked/>
    <w:rsid w:val="001C7DCB"/>
    <w:rPr>
      <w:b/>
      <w:sz w:val="28"/>
      <w:szCs w:val="20"/>
      <w:lang w:val="fr-FR" w:eastAsia="fi-FI"/>
    </w:rPr>
  </w:style>
  <w:style w:type="paragraph" w:styleId="Textedebulles">
    <w:name w:val="Balloon Text"/>
    <w:basedOn w:val="Normal"/>
    <w:link w:val="TextedebullesCar"/>
    <w:semiHidden/>
    <w:rsid w:val="00A60E3A"/>
    <w:rPr>
      <w:sz w:val="22"/>
    </w:rPr>
  </w:style>
  <w:style w:type="character" w:customStyle="1" w:styleId="TextedebullesCar">
    <w:name w:val="Texte de bulles Car"/>
    <w:basedOn w:val="Policepardfaut"/>
    <w:link w:val="Textedebulles"/>
    <w:uiPriority w:val="99"/>
    <w:semiHidden/>
    <w:locked/>
    <w:rsid w:val="00A60E3A"/>
    <w:rPr>
      <w:sz w:val="22"/>
      <w:lang w:val="en-GB" w:eastAsia="fi-FI"/>
    </w:rPr>
  </w:style>
  <w:style w:type="paragraph" w:styleId="Corpsdetexte">
    <w:name w:val="Body Text"/>
    <w:basedOn w:val="Normal"/>
    <w:link w:val="CorpsdetexteCar"/>
    <w:rsid w:val="00C70F8C"/>
    <w:pPr>
      <w:spacing w:before="120" w:after="120"/>
    </w:pPr>
  </w:style>
  <w:style w:type="character" w:customStyle="1" w:styleId="CorpsdetexteCar">
    <w:name w:val="Corps de texte Car"/>
    <w:basedOn w:val="Policepardfaut"/>
    <w:link w:val="Corpsdetexte"/>
    <w:locked/>
    <w:rsid w:val="001C7DCB"/>
    <w:rPr>
      <w:sz w:val="20"/>
      <w:lang w:val="en-GB" w:eastAsia="fi-FI"/>
    </w:rPr>
  </w:style>
  <w:style w:type="character" w:styleId="Lienhypertexte">
    <w:name w:val="Hyperlink"/>
    <w:basedOn w:val="Policepardfaut"/>
    <w:uiPriority w:val="99"/>
    <w:rsid w:val="00C70F8C"/>
    <w:rPr>
      <w:rFonts w:cs="Times New Roman"/>
      <w:color w:val="0000FF"/>
      <w:u w:val="single"/>
    </w:rPr>
  </w:style>
  <w:style w:type="paragraph" w:styleId="Corpsdetexte2">
    <w:name w:val="Body Text 2"/>
    <w:basedOn w:val="Normal"/>
    <w:link w:val="Corpsdetexte2Car"/>
    <w:uiPriority w:val="99"/>
    <w:rsid w:val="00C70F8C"/>
    <w:pPr>
      <w:spacing w:line="360" w:lineRule="auto"/>
      <w:jc w:val="both"/>
    </w:pPr>
  </w:style>
  <w:style w:type="character" w:customStyle="1" w:styleId="Corpsdetexte2Car">
    <w:name w:val="Corps de texte 2 Car"/>
    <w:basedOn w:val="Policepardfaut"/>
    <w:link w:val="Corpsdetexte2"/>
    <w:uiPriority w:val="99"/>
    <w:semiHidden/>
    <w:locked/>
    <w:rsid w:val="001C7DCB"/>
    <w:rPr>
      <w:sz w:val="20"/>
      <w:lang w:val="en-GB" w:eastAsia="fi-FI"/>
    </w:rPr>
  </w:style>
  <w:style w:type="paragraph" w:styleId="Titre">
    <w:name w:val="Title"/>
    <w:basedOn w:val="Normal"/>
    <w:link w:val="TitreCar"/>
    <w:qFormat/>
    <w:rsid w:val="00C70F8C"/>
    <w:pPr>
      <w:widowControl w:val="0"/>
      <w:spacing w:before="240"/>
      <w:jc w:val="center"/>
    </w:pPr>
    <w:rPr>
      <w:rFonts w:ascii="Cambria" w:hAnsi="Cambria"/>
      <w:b/>
      <w:kern w:val="28"/>
      <w:sz w:val="32"/>
    </w:rPr>
  </w:style>
  <w:style w:type="character" w:customStyle="1" w:styleId="TitreCar">
    <w:name w:val="Titre Car"/>
    <w:basedOn w:val="Policepardfaut"/>
    <w:link w:val="Titre"/>
    <w:uiPriority w:val="99"/>
    <w:locked/>
    <w:rsid w:val="001C7DCB"/>
    <w:rPr>
      <w:rFonts w:ascii="Cambria" w:hAnsi="Cambria"/>
      <w:b/>
      <w:kern w:val="28"/>
      <w:sz w:val="32"/>
      <w:lang w:val="en-GB" w:eastAsia="fi-FI"/>
    </w:rPr>
  </w:style>
  <w:style w:type="paragraph" w:styleId="Sous-titre">
    <w:name w:val="Subtitle"/>
    <w:basedOn w:val="Normal"/>
    <w:link w:val="Sous-titreCar"/>
    <w:qFormat/>
    <w:rsid w:val="00C70F8C"/>
    <w:pPr>
      <w:widowControl w:val="0"/>
      <w:jc w:val="center"/>
    </w:pPr>
    <w:rPr>
      <w:rFonts w:ascii="Cambria" w:hAnsi="Cambria"/>
      <w:sz w:val="24"/>
    </w:rPr>
  </w:style>
  <w:style w:type="character" w:customStyle="1" w:styleId="Sous-titreCar">
    <w:name w:val="Sous-titre Car"/>
    <w:basedOn w:val="Policepardfaut"/>
    <w:link w:val="Sous-titre"/>
    <w:uiPriority w:val="99"/>
    <w:locked/>
    <w:rsid w:val="001C7DCB"/>
    <w:rPr>
      <w:rFonts w:ascii="Cambria" w:hAnsi="Cambria"/>
      <w:sz w:val="24"/>
      <w:lang w:val="en-GB" w:eastAsia="fi-FI"/>
    </w:rPr>
  </w:style>
  <w:style w:type="paragraph" w:styleId="Retraitcorpsdetexte">
    <w:name w:val="Body Text Indent"/>
    <w:basedOn w:val="Normal"/>
    <w:link w:val="RetraitcorpsdetexteCar"/>
    <w:uiPriority w:val="99"/>
    <w:rsid w:val="00C70F8C"/>
    <w:pPr>
      <w:widowControl w:val="0"/>
      <w:spacing w:after="120"/>
      <w:ind w:left="283"/>
    </w:pPr>
  </w:style>
  <w:style w:type="character" w:customStyle="1" w:styleId="RetraitcorpsdetexteCar">
    <w:name w:val="Retrait corps de texte Car"/>
    <w:basedOn w:val="Policepardfaut"/>
    <w:link w:val="Retraitcorpsdetexte"/>
    <w:uiPriority w:val="99"/>
    <w:semiHidden/>
    <w:locked/>
    <w:rsid w:val="001C7DCB"/>
    <w:rPr>
      <w:sz w:val="20"/>
      <w:lang w:val="en-GB" w:eastAsia="fi-FI"/>
    </w:rPr>
  </w:style>
  <w:style w:type="paragraph" w:styleId="Liste2">
    <w:name w:val="List 2"/>
    <w:basedOn w:val="Normal"/>
    <w:uiPriority w:val="99"/>
    <w:rsid w:val="00C70F8C"/>
    <w:pPr>
      <w:widowControl w:val="0"/>
      <w:ind w:left="566" w:hanging="283"/>
    </w:pPr>
    <w:rPr>
      <w:rFonts w:ascii="Arial" w:hAnsi="Arial"/>
      <w:lang w:val="nl-NL" w:eastAsia="en-US"/>
    </w:rPr>
  </w:style>
  <w:style w:type="paragraph" w:styleId="Liste">
    <w:name w:val="List"/>
    <w:basedOn w:val="Normal"/>
    <w:uiPriority w:val="99"/>
    <w:rsid w:val="00C70F8C"/>
    <w:pPr>
      <w:widowControl w:val="0"/>
      <w:ind w:left="283" w:hanging="283"/>
    </w:pPr>
    <w:rPr>
      <w:rFonts w:ascii="Arial" w:hAnsi="Arial"/>
      <w:lang w:val="nl-NL" w:eastAsia="en-US"/>
    </w:rPr>
  </w:style>
  <w:style w:type="paragraph" w:styleId="Liste3">
    <w:name w:val="List 3"/>
    <w:basedOn w:val="Normal"/>
    <w:uiPriority w:val="99"/>
    <w:rsid w:val="00C70F8C"/>
    <w:pPr>
      <w:widowControl w:val="0"/>
      <w:ind w:left="849" w:hanging="283"/>
    </w:pPr>
    <w:rPr>
      <w:rFonts w:ascii="Arial" w:hAnsi="Arial"/>
      <w:lang w:val="nl-NL" w:eastAsia="en-US"/>
    </w:rPr>
  </w:style>
  <w:style w:type="paragraph" w:styleId="Liste4">
    <w:name w:val="List 4"/>
    <w:basedOn w:val="Normal"/>
    <w:uiPriority w:val="99"/>
    <w:rsid w:val="00C70F8C"/>
    <w:pPr>
      <w:widowControl w:val="0"/>
      <w:ind w:left="1132" w:hanging="283"/>
    </w:pPr>
    <w:rPr>
      <w:rFonts w:ascii="Arial" w:hAnsi="Arial"/>
      <w:lang w:val="nl-NL" w:eastAsia="en-US"/>
    </w:rPr>
  </w:style>
  <w:style w:type="paragraph" w:styleId="Listecontinue3">
    <w:name w:val="List Continue 3"/>
    <w:basedOn w:val="Normal"/>
    <w:uiPriority w:val="99"/>
    <w:rsid w:val="00C70F8C"/>
    <w:pPr>
      <w:widowControl w:val="0"/>
      <w:spacing w:after="120"/>
      <w:ind w:left="849"/>
    </w:pPr>
    <w:rPr>
      <w:rFonts w:ascii="Arial" w:hAnsi="Arial"/>
      <w:lang w:val="nl-NL" w:eastAsia="en-US"/>
    </w:rPr>
  </w:style>
  <w:style w:type="paragraph" w:styleId="Liste5">
    <w:name w:val="List 5"/>
    <w:basedOn w:val="Normal"/>
    <w:uiPriority w:val="99"/>
    <w:rsid w:val="00C70F8C"/>
    <w:pPr>
      <w:widowControl w:val="0"/>
      <w:ind w:left="1415" w:hanging="283"/>
    </w:pPr>
    <w:rPr>
      <w:rFonts w:ascii="Arial" w:hAnsi="Arial"/>
      <w:lang w:val="nl-NL" w:eastAsia="en-US"/>
    </w:rPr>
  </w:style>
  <w:style w:type="paragraph" w:styleId="Listecontinue4">
    <w:name w:val="List Continue 4"/>
    <w:basedOn w:val="Normal"/>
    <w:uiPriority w:val="99"/>
    <w:rsid w:val="00C70F8C"/>
    <w:pPr>
      <w:widowControl w:val="0"/>
      <w:spacing w:after="120"/>
      <w:ind w:left="1132"/>
    </w:pPr>
    <w:rPr>
      <w:rFonts w:ascii="Arial" w:hAnsi="Arial"/>
      <w:lang w:val="nl-NL" w:eastAsia="en-US"/>
    </w:rPr>
  </w:style>
  <w:style w:type="paragraph" w:styleId="Listecontinue5">
    <w:name w:val="List Continue 5"/>
    <w:basedOn w:val="Normal"/>
    <w:uiPriority w:val="99"/>
    <w:rsid w:val="00C70F8C"/>
    <w:pPr>
      <w:widowControl w:val="0"/>
      <w:spacing w:after="120"/>
      <w:ind w:left="1415"/>
    </w:pPr>
    <w:rPr>
      <w:rFonts w:ascii="Arial" w:hAnsi="Arial"/>
      <w:lang w:val="nl-NL" w:eastAsia="en-US"/>
    </w:rPr>
  </w:style>
  <w:style w:type="paragraph" w:styleId="Pieddepage">
    <w:name w:val="footer"/>
    <w:basedOn w:val="Normal"/>
    <w:link w:val="PieddepageCar"/>
    <w:rsid w:val="00C70F8C"/>
    <w:pPr>
      <w:tabs>
        <w:tab w:val="center" w:pos="4153"/>
        <w:tab w:val="right" w:pos="8306"/>
      </w:tabs>
    </w:pPr>
  </w:style>
  <w:style w:type="character" w:customStyle="1" w:styleId="PieddepageCar">
    <w:name w:val="Pied de page Car"/>
    <w:basedOn w:val="Policepardfaut"/>
    <w:link w:val="Pieddepage"/>
    <w:uiPriority w:val="99"/>
    <w:semiHidden/>
    <w:locked/>
    <w:rsid w:val="001C7DCB"/>
    <w:rPr>
      <w:sz w:val="20"/>
      <w:lang w:val="en-GB" w:eastAsia="fi-FI"/>
    </w:rPr>
  </w:style>
  <w:style w:type="character" w:styleId="Numrodepage">
    <w:name w:val="page number"/>
    <w:basedOn w:val="Policepardfaut"/>
    <w:rsid w:val="00C70F8C"/>
    <w:rPr>
      <w:rFonts w:cs="Times New Roman"/>
    </w:rPr>
  </w:style>
  <w:style w:type="paragraph" w:styleId="TM1">
    <w:name w:val="toc 1"/>
    <w:basedOn w:val="Normal"/>
    <w:next w:val="Normal"/>
    <w:autoRedefine/>
    <w:uiPriority w:val="39"/>
    <w:rsid w:val="00C70F8C"/>
    <w:pPr>
      <w:spacing w:before="120" w:after="120"/>
    </w:pPr>
    <w:rPr>
      <w:b/>
      <w:bCs/>
      <w:caps/>
      <w:szCs w:val="24"/>
    </w:rPr>
  </w:style>
  <w:style w:type="paragraph" w:styleId="TM2">
    <w:name w:val="toc 2"/>
    <w:basedOn w:val="Normal"/>
    <w:next w:val="Normal"/>
    <w:autoRedefine/>
    <w:uiPriority w:val="39"/>
    <w:rsid w:val="00C70F8C"/>
    <w:pPr>
      <w:ind w:left="200"/>
    </w:pPr>
    <w:rPr>
      <w:smallCaps/>
      <w:szCs w:val="24"/>
    </w:rPr>
  </w:style>
  <w:style w:type="paragraph" w:styleId="TM3">
    <w:name w:val="toc 3"/>
    <w:basedOn w:val="Normal"/>
    <w:next w:val="Normal"/>
    <w:autoRedefine/>
    <w:uiPriority w:val="39"/>
    <w:rsid w:val="00C70F8C"/>
    <w:pPr>
      <w:ind w:left="400"/>
    </w:pPr>
    <w:rPr>
      <w:i/>
      <w:iCs/>
      <w:szCs w:val="24"/>
    </w:rPr>
  </w:style>
  <w:style w:type="paragraph" w:styleId="TM4">
    <w:name w:val="toc 4"/>
    <w:basedOn w:val="Normal"/>
    <w:next w:val="Normal"/>
    <w:autoRedefine/>
    <w:uiPriority w:val="39"/>
    <w:rsid w:val="00C70F8C"/>
    <w:pPr>
      <w:ind w:left="600"/>
    </w:pPr>
    <w:rPr>
      <w:szCs w:val="21"/>
    </w:rPr>
  </w:style>
  <w:style w:type="paragraph" w:styleId="TM5">
    <w:name w:val="toc 5"/>
    <w:basedOn w:val="Normal"/>
    <w:next w:val="Normal"/>
    <w:autoRedefine/>
    <w:uiPriority w:val="39"/>
    <w:rsid w:val="00C70F8C"/>
    <w:pPr>
      <w:ind w:left="800"/>
    </w:pPr>
    <w:rPr>
      <w:szCs w:val="21"/>
    </w:rPr>
  </w:style>
  <w:style w:type="paragraph" w:styleId="TM6">
    <w:name w:val="toc 6"/>
    <w:basedOn w:val="Normal"/>
    <w:next w:val="Normal"/>
    <w:autoRedefine/>
    <w:uiPriority w:val="39"/>
    <w:rsid w:val="00C70F8C"/>
    <w:pPr>
      <w:ind w:left="1000"/>
    </w:pPr>
    <w:rPr>
      <w:szCs w:val="21"/>
    </w:rPr>
  </w:style>
  <w:style w:type="paragraph" w:styleId="TM7">
    <w:name w:val="toc 7"/>
    <w:basedOn w:val="Normal"/>
    <w:next w:val="Normal"/>
    <w:autoRedefine/>
    <w:uiPriority w:val="39"/>
    <w:rsid w:val="00C70F8C"/>
    <w:pPr>
      <w:ind w:left="1200"/>
    </w:pPr>
    <w:rPr>
      <w:szCs w:val="21"/>
    </w:rPr>
  </w:style>
  <w:style w:type="paragraph" w:styleId="TM8">
    <w:name w:val="toc 8"/>
    <w:basedOn w:val="Normal"/>
    <w:next w:val="Normal"/>
    <w:autoRedefine/>
    <w:uiPriority w:val="39"/>
    <w:rsid w:val="00C70F8C"/>
    <w:pPr>
      <w:ind w:left="1400"/>
    </w:pPr>
    <w:rPr>
      <w:szCs w:val="21"/>
    </w:rPr>
  </w:style>
  <w:style w:type="paragraph" w:styleId="TM9">
    <w:name w:val="toc 9"/>
    <w:basedOn w:val="Normal"/>
    <w:next w:val="Normal"/>
    <w:autoRedefine/>
    <w:uiPriority w:val="39"/>
    <w:rsid w:val="00C70F8C"/>
    <w:pPr>
      <w:ind w:left="1600"/>
    </w:pPr>
    <w:rPr>
      <w:szCs w:val="21"/>
    </w:rPr>
  </w:style>
  <w:style w:type="paragraph" w:styleId="En-tte">
    <w:name w:val="header"/>
    <w:basedOn w:val="Normal"/>
    <w:link w:val="En-tteCar"/>
    <w:rsid w:val="00C70F8C"/>
    <w:pPr>
      <w:tabs>
        <w:tab w:val="center" w:pos="4153"/>
        <w:tab w:val="right" w:pos="8306"/>
      </w:tabs>
    </w:pPr>
  </w:style>
  <w:style w:type="character" w:customStyle="1" w:styleId="En-tteCar">
    <w:name w:val="En-tête Car"/>
    <w:basedOn w:val="Policepardfaut"/>
    <w:link w:val="En-tte"/>
    <w:uiPriority w:val="99"/>
    <w:locked/>
    <w:rsid w:val="001C7DCB"/>
    <w:rPr>
      <w:sz w:val="20"/>
      <w:lang w:val="en-GB" w:eastAsia="fi-FI"/>
    </w:rPr>
  </w:style>
  <w:style w:type="paragraph" w:styleId="Retraitcorpsdetexte3">
    <w:name w:val="Body Text Indent 3"/>
    <w:basedOn w:val="Normal"/>
    <w:link w:val="Retraitcorpsdetexte3Car"/>
    <w:uiPriority w:val="99"/>
    <w:rsid w:val="00C70F8C"/>
    <w:pPr>
      <w:widowControl w:val="0"/>
      <w:ind w:left="567"/>
      <w:jc w:val="both"/>
    </w:pPr>
    <w:rPr>
      <w:sz w:val="16"/>
    </w:rPr>
  </w:style>
  <w:style w:type="character" w:customStyle="1" w:styleId="Retraitcorpsdetexte3Car">
    <w:name w:val="Retrait corps de texte 3 Car"/>
    <w:basedOn w:val="Policepardfaut"/>
    <w:link w:val="Retraitcorpsdetexte3"/>
    <w:uiPriority w:val="99"/>
    <w:semiHidden/>
    <w:locked/>
    <w:rsid w:val="001C7DCB"/>
    <w:rPr>
      <w:sz w:val="16"/>
      <w:lang w:val="en-GB" w:eastAsia="fi-FI"/>
    </w:rPr>
  </w:style>
  <w:style w:type="character" w:styleId="Appelnotedebasdep">
    <w:name w:val="footnote reference"/>
    <w:basedOn w:val="Policepardfaut"/>
    <w:semiHidden/>
    <w:rsid w:val="00C70F8C"/>
    <w:rPr>
      <w:rFonts w:cs="Times New Roman"/>
    </w:rPr>
  </w:style>
  <w:style w:type="character" w:customStyle="1" w:styleId="a">
    <w:name w:val="_"/>
    <w:rsid w:val="00C70F8C"/>
    <w:rPr>
      <w:rFonts w:ascii="Times New Roman" w:hAnsi="Times New Roman"/>
      <w:sz w:val="24"/>
    </w:rPr>
  </w:style>
  <w:style w:type="paragraph" w:styleId="Corpsdetexte3">
    <w:name w:val="Body Text 3"/>
    <w:basedOn w:val="Normal"/>
    <w:link w:val="Corpsdetexte3C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Corpsdetexte3Car">
    <w:name w:val="Corps de texte 3 Car"/>
    <w:basedOn w:val="Policepardfaut"/>
    <w:link w:val="Corpsdetexte3"/>
    <w:uiPriority w:val="99"/>
    <w:semiHidden/>
    <w:locked/>
    <w:rsid w:val="001C7DCB"/>
    <w:rPr>
      <w:sz w:val="16"/>
      <w:lang w:val="en-GB" w:eastAsia="fi-FI"/>
    </w:rPr>
  </w:style>
  <w:style w:type="paragraph" w:styleId="Retraitcorpsdetexte2">
    <w:name w:val="Body Text Indent 2"/>
    <w:basedOn w:val="Normal"/>
    <w:link w:val="Retraitcorpsdetexte2C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Retraitcorpsdetexte2Car">
    <w:name w:val="Retrait corps de texte 2 Car"/>
    <w:basedOn w:val="Policepardfaut"/>
    <w:link w:val="Retraitcorpsdetexte2"/>
    <w:uiPriority w:val="99"/>
    <w:semiHidden/>
    <w:locked/>
    <w:rsid w:val="001C7DCB"/>
    <w:rPr>
      <w:sz w:val="20"/>
      <w:lang w:val="en-GB" w:eastAsia="fi-FI"/>
    </w:rPr>
  </w:style>
  <w:style w:type="character" w:styleId="Marquedecommentaire">
    <w:name w:val="annotation reference"/>
    <w:basedOn w:val="Policepardfaut"/>
    <w:semiHidden/>
    <w:rsid w:val="00C70F8C"/>
    <w:rPr>
      <w:rFonts w:cs="Times New Roman"/>
      <w:sz w:val="16"/>
    </w:rPr>
  </w:style>
  <w:style w:type="paragraph" w:styleId="Commentaire">
    <w:name w:val="annotation text"/>
    <w:basedOn w:val="Normal"/>
    <w:link w:val="CommentaireCar"/>
    <w:semiHidden/>
    <w:rsid w:val="00C70F8C"/>
  </w:style>
  <w:style w:type="character" w:customStyle="1" w:styleId="CommentaireCar">
    <w:name w:val="Commentaire Car"/>
    <w:basedOn w:val="Policepardfaut"/>
    <w:link w:val="Commentaire"/>
    <w:semiHidden/>
    <w:locked/>
    <w:rsid w:val="00D53966"/>
    <w:rPr>
      <w:lang w:val="en-GB" w:eastAsia="fi-FI"/>
    </w:rPr>
  </w:style>
  <w:style w:type="paragraph" w:styleId="Notedebasdepage">
    <w:name w:val="footnote text"/>
    <w:basedOn w:val="Normal"/>
    <w:link w:val="NotedebasdepageCar"/>
    <w:semiHidden/>
    <w:rsid w:val="00C70F8C"/>
  </w:style>
  <w:style w:type="character" w:customStyle="1" w:styleId="NotedebasdepageCar">
    <w:name w:val="Note de bas de page Car"/>
    <w:basedOn w:val="Policepardfaut"/>
    <w:link w:val="Notedebasdepage"/>
    <w:uiPriority w:val="99"/>
    <w:semiHidden/>
    <w:locked/>
    <w:rsid w:val="001C7DCB"/>
    <w:rPr>
      <w:sz w:val="20"/>
      <w:lang w:val="en-GB" w:eastAsia="fi-FI"/>
    </w:rPr>
  </w:style>
  <w:style w:type="character" w:styleId="Lienhypertextesuivivisit">
    <w:name w:val="FollowedHyperlink"/>
    <w:basedOn w:val="Policepardfaut"/>
    <w:uiPriority w:val="99"/>
    <w:rsid w:val="00C70F8C"/>
    <w:rPr>
      <w:rFonts w:cs="Times New Roman"/>
      <w:color w:val="800080"/>
      <w:u w:val="single"/>
    </w:rPr>
  </w:style>
  <w:style w:type="character" w:styleId="lev">
    <w:name w:val="Strong"/>
    <w:basedOn w:val="Policepardfau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Lgende">
    <w:name w:val="caption"/>
    <w:basedOn w:val="Normal"/>
    <w:next w:val="Normal"/>
    <w:uiPriority w:val="35"/>
    <w:qFormat/>
    <w:rsid w:val="00C70F8C"/>
    <w:pPr>
      <w:spacing w:before="240"/>
      <w:jc w:val="center"/>
    </w:pPr>
    <w:rPr>
      <w:sz w:val="28"/>
    </w:rPr>
  </w:style>
  <w:style w:type="paragraph" w:styleId="Explorateurdedocuments">
    <w:name w:val="Document Map"/>
    <w:basedOn w:val="Normal"/>
    <w:link w:val="ExplorateurdedocumentsCar"/>
    <w:uiPriority w:val="99"/>
    <w:semiHidden/>
    <w:rsid w:val="00C70F8C"/>
    <w:pPr>
      <w:shd w:val="clear" w:color="auto" w:fill="000080"/>
    </w:pPr>
    <w:rPr>
      <w:sz w:val="2"/>
    </w:rPr>
  </w:style>
  <w:style w:type="character" w:customStyle="1" w:styleId="ExplorateurdedocumentsCar">
    <w:name w:val="Explorateur de documents Car"/>
    <w:basedOn w:val="Policepardfaut"/>
    <w:link w:val="Explorateurdedocuments"/>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Titre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Objetducommentaire">
    <w:name w:val="annotation subject"/>
    <w:basedOn w:val="Commentaire"/>
    <w:next w:val="Commentaire"/>
    <w:link w:val="ObjetducommentaireCar"/>
    <w:rsid w:val="00D53966"/>
  </w:style>
  <w:style w:type="character" w:customStyle="1" w:styleId="ObjetducommentaireCar">
    <w:name w:val="Objet du commentaire Car"/>
    <w:basedOn w:val="CommentaireCar"/>
    <w:link w:val="Objetducommentaire"/>
    <w:uiPriority w:val="99"/>
    <w:locked/>
    <w:rsid w:val="00D53966"/>
    <w:rPr>
      <w:lang w:val="en-GB" w:eastAsia="fi-FI"/>
    </w:rPr>
  </w:style>
  <w:style w:type="paragraph" w:styleId="Paragraphedeliste">
    <w:name w:val="List Paragraph"/>
    <w:basedOn w:val="Normal"/>
    <w:qFormat/>
    <w:rsid w:val="00453149"/>
    <w:pPr>
      <w:ind w:left="708"/>
    </w:pPr>
    <w:rPr>
      <w:rFonts w:ascii="Arial" w:hAnsi="Arial" w:cs="Calibri"/>
      <w:sz w:val="22"/>
      <w:szCs w:val="22"/>
      <w:lang w:eastAsia="en-GB"/>
    </w:rPr>
  </w:style>
  <w:style w:type="paragraph" w:styleId="Rvision">
    <w:name w:val="Revision"/>
    <w:hidden/>
    <w:uiPriority w:val="99"/>
    <w:semiHidden/>
    <w:rsid w:val="00EB3E05"/>
    <w:rPr>
      <w:sz w:val="20"/>
      <w:szCs w:val="20"/>
      <w:lang w:val="en-GB" w:eastAsia="fi-FI"/>
    </w:rPr>
  </w:style>
  <w:style w:type="table" w:styleId="Grilledutableau">
    <w:name w:val="Table Grid"/>
    <w:basedOn w:val="TableauNormal"/>
    <w:uiPriority w:val="99"/>
    <w:locked/>
    <w:rsid w:val="00170A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Policepardfaut"/>
    <w:rsid w:val="0065150E"/>
    <w:rPr>
      <w:rFonts w:ascii="Arial" w:hAnsi="Arial" w:cs="Arial"/>
      <w:bCs/>
      <w:color w:val="0000FF"/>
      <w:sz w:val="24"/>
      <w:szCs w:val="26"/>
      <w:lang w:val="en-US" w:eastAsia="en-US" w:bidi="ar-SA"/>
    </w:rPr>
  </w:style>
  <w:style w:type="character" w:customStyle="1" w:styleId="CharChar">
    <w:name w:val="Char Char"/>
    <w:basedOn w:val="Policepardfau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NotedefinCar">
    <w:name w:val="Note de fin Car"/>
    <w:basedOn w:val="Policepardfaut"/>
    <w:link w:val="Notedefin"/>
    <w:semiHidden/>
    <w:rsid w:val="0014568A"/>
    <w:rPr>
      <w:sz w:val="20"/>
      <w:szCs w:val="20"/>
      <w:lang w:val="en-US" w:eastAsia="en-US"/>
    </w:rPr>
  </w:style>
  <w:style w:type="paragraph" w:styleId="Notedefin">
    <w:name w:val="endnote text"/>
    <w:basedOn w:val="Normal"/>
    <w:link w:val="NotedefinC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Titre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Policepardfau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Policepardfaut"/>
    <w:rsid w:val="0014568A"/>
  </w:style>
  <w:style w:type="character" w:customStyle="1" w:styleId="TableHeadingChar">
    <w:name w:val="Table Heading Char"/>
    <w:basedOn w:val="Policepardfau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Policepardfau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Policepardfaut"/>
    <w:rsid w:val="0014568A"/>
    <w:rPr>
      <w:b/>
      <w:sz w:val="22"/>
      <w:lang w:val="en-US" w:eastAsia="en-US" w:bidi="ar-SA"/>
    </w:rPr>
  </w:style>
  <w:style w:type="character" w:customStyle="1" w:styleId="DefaultChar">
    <w:name w:val="Default Char"/>
    <w:basedOn w:val="Policepardfau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Policepardfau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Policepardfau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Policepardfaut"/>
    <w:rsid w:val="0014568A"/>
    <w:rPr>
      <w:rFonts w:ascii="Arial" w:hAnsi="Arial" w:cs="Arial"/>
      <w:b/>
      <w:bCs/>
      <w:iCs/>
      <w:color w:val="0000FF"/>
      <w:sz w:val="28"/>
      <w:szCs w:val="28"/>
      <w:lang w:val="en-US" w:eastAsia="en-US" w:bidi="ar-SA"/>
    </w:rPr>
  </w:style>
  <w:style w:type="character" w:customStyle="1" w:styleId="CharChar8">
    <w:name w:val="Char Char8"/>
    <w:basedOn w:val="Policepardfaut"/>
    <w:rsid w:val="0014568A"/>
    <w:rPr>
      <w:rFonts w:ascii="Cambria" w:eastAsia="Times New Roman" w:hAnsi="Cambria" w:cs="Times New Roman"/>
      <w:b/>
      <w:bCs/>
      <w:color w:val="4F81BD"/>
    </w:rPr>
  </w:style>
  <w:style w:type="character" w:customStyle="1" w:styleId="CharChar7">
    <w:name w:val="Char Char7"/>
    <w:basedOn w:val="Policepardfaut"/>
    <w:rsid w:val="0014568A"/>
    <w:rPr>
      <w:rFonts w:ascii="Arial" w:hAnsi="Arial"/>
      <w:bCs/>
      <w:i/>
      <w:sz w:val="24"/>
      <w:szCs w:val="28"/>
      <w:lang w:val="en-US" w:eastAsia="en-US" w:bidi="ar-SA"/>
    </w:rPr>
  </w:style>
  <w:style w:type="character" w:customStyle="1" w:styleId="CharChar6">
    <w:name w:val="Char Char6"/>
    <w:basedOn w:val="Policepardfaut"/>
    <w:rsid w:val="0014568A"/>
    <w:rPr>
      <w:rFonts w:ascii="Cambria" w:eastAsia="Times New Roman" w:hAnsi="Cambria" w:cs="Times New Roman"/>
      <w:color w:val="243F60"/>
    </w:rPr>
  </w:style>
  <w:style w:type="character" w:customStyle="1" w:styleId="CharChar5">
    <w:name w:val="Char Char5"/>
    <w:basedOn w:val="Policepardfaut"/>
    <w:rsid w:val="0014568A"/>
    <w:rPr>
      <w:rFonts w:ascii="Cambria" w:hAnsi="Cambria"/>
      <w:i/>
      <w:iCs/>
      <w:color w:val="243F60"/>
      <w:sz w:val="22"/>
      <w:szCs w:val="22"/>
      <w:lang w:val="en-US" w:eastAsia="en-US" w:bidi="en-US"/>
    </w:rPr>
  </w:style>
  <w:style w:type="character" w:customStyle="1" w:styleId="CharChar4">
    <w:name w:val="Char Char4"/>
    <w:basedOn w:val="Policepardfaut"/>
    <w:rsid w:val="0014568A"/>
    <w:rPr>
      <w:rFonts w:ascii="Cambria" w:hAnsi="Cambria"/>
      <w:i/>
      <w:iCs/>
      <w:color w:val="404040"/>
      <w:sz w:val="22"/>
      <w:szCs w:val="22"/>
      <w:lang w:val="en-US" w:eastAsia="en-US" w:bidi="en-US"/>
    </w:rPr>
  </w:style>
  <w:style w:type="character" w:customStyle="1" w:styleId="CharChar3">
    <w:name w:val="Char Char3"/>
    <w:basedOn w:val="Policepardfaut"/>
    <w:rsid w:val="0014568A"/>
    <w:rPr>
      <w:rFonts w:ascii="Cambria" w:hAnsi="Cambria"/>
      <w:color w:val="4F81BD"/>
      <w:lang w:val="en-US" w:eastAsia="en-US" w:bidi="en-US"/>
    </w:rPr>
  </w:style>
  <w:style w:type="character" w:customStyle="1" w:styleId="CharChar2">
    <w:name w:val="Char Char2"/>
    <w:basedOn w:val="Policepardfaut"/>
    <w:rsid w:val="0014568A"/>
    <w:rPr>
      <w:rFonts w:ascii="Arial" w:hAnsi="Arial" w:cs="Arial"/>
      <w:color w:val="0000FF"/>
      <w:sz w:val="32"/>
      <w:szCs w:val="22"/>
      <w:lang w:val="en-US" w:eastAsia="en-US" w:bidi="ar-SA"/>
    </w:rPr>
  </w:style>
  <w:style w:type="character" w:styleId="Accentuation">
    <w:name w:val="Emphasis"/>
    <w:basedOn w:val="Policepardfaut"/>
    <w:qFormat/>
    <w:rsid w:val="0014568A"/>
    <w:rPr>
      <w:i/>
      <w:iCs/>
    </w:rPr>
  </w:style>
  <w:style w:type="paragraph" w:styleId="Sansinterligne">
    <w:name w:val="No Spacing"/>
    <w:qFormat/>
    <w:rsid w:val="0014568A"/>
    <w:rPr>
      <w:rFonts w:ascii="Calibri" w:hAnsi="Calibri"/>
      <w:lang w:val="en-US" w:eastAsia="en-US" w:bidi="en-US"/>
    </w:rPr>
  </w:style>
  <w:style w:type="paragraph" w:styleId="Citation">
    <w:name w:val="Quote"/>
    <w:basedOn w:val="Normal"/>
    <w:next w:val="Normal"/>
    <w:link w:val="CitationCar"/>
    <w:qFormat/>
    <w:rsid w:val="0014568A"/>
    <w:pPr>
      <w:spacing w:before="0" w:after="200" w:line="276" w:lineRule="auto"/>
    </w:pPr>
    <w:rPr>
      <w:rFonts w:ascii="Calibri" w:hAnsi="Calibri"/>
      <w:i/>
      <w:iCs/>
      <w:color w:val="000000"/>
      <w:sz w:val="22"/>
      <w:szCs w:val="22"/>
      <w:lang w:val="en-US" w:eastAsia="en-US" w:bidi="en-US"/>
    </w:rPr>
  </w:style>
  <w:style w:type="character" w:customStyle="1" w:styleId="CitationCar">
    <w:name w:val="Citation Car"/>
    <w:basedOn w:val="Policepardfaut"/>
    <w:link w:val="Citation"/>
    <w:rsid w:val="0014568A"/>
    <w:rPr>
      <w:rFonts w:ascii="Calibri" w:hAnsi="Calibri"/>
      <w:i/>
      <w:iCs/>
      <w:color w:val="000000"/>
      <w:lang w:val="en-US" w:eastAsia="en-US" w:bidi="en-US"/>
    </w:rPr>
  </w:style>
  <w:style w:type="paragraph" w:styleId="Citationintense">
    <w:name w:val="Intense Quote"/>
    <w:basedOn w:val="Normal"/>
    <w:next w:val="Normal"/>
    <w:link w:val="CitationintenseC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CitationintenseCar">
    <w:name w:val="Citation intense Car"/>
    <w:basedOn w:val="Policepardfaut"/>
    <w:link w:val="Citationintense"/>
    <w:rsid w:val="0014568A"/>
    <w:rPr>
      <w:rFonts w:ascii="Calibri" w:hAnsi="Calibri"/>
      <w:b/>
      <w:bCs/>
      <w:i/>
      <w:iCs/>
      <w:color w:val="4F81BD"/>
      <w:lang w:val="en-US" w:eastAsia="en-US" w:bidi="en-US"/>
    </w:rPr>
  </w:style>
  <w:style w:type="character" w:styleId="Emphaseple">
    <w:name w:val="Subtle Emphasis"/>
    <w:basedOn w:val="Policepardfaut"/>
    <w:qFormat/>
    <w:rsid w:val="0014568A"/>
    <w:rPr>
      <w:i/>
      <w:iCs/>
      <w:color w:val="808080"/>
    </w:rPr>
  </w:style>
  <w:style w:type="character" w:styleId="Emphaseintense">
    <w:name w:val="Intense Emphasis"/>
    <w:basedOn w:val="Policepardfaut"/>
    <w:qFormat/>
    <w:rsid w:val="0014568A"/>
    <w:rPr>
      <w:b/>
      <w:bCs/>
      <w:i/>
      <w:iCs/>
      <w:color w:val="4F81BD"/>
    </w:rPr>
  </w:style>
  <w:style w:type="character" w:styleId="Rfrenceple">
    <w:name w:val="Subtle Reference"/>
    <w:basedOn w:val="Policepardfaut"/>
    <w:qFormat/>
    <w:rsid w:val="0014568A"/>
    <w:rPr>
      <w:smallCaps/>
      <w:color w:val="C0504D"/>
      <w:u w:val="single"/>
    </w:rPr>
  </w:style>
  <w:style w:type="character" w:styleId="Rfrenceintense">
    <w:name w:val="Intense Reference"/>
    <w:basedOn w:val="Policepardfaut"/>
    <w:qFormat/>
    <w:rsid w:val="0014568A"/>
    <w:rPr>
      <w:b/>
      <w:bCs/>
      <w:smallCaps/>
      <w:color w:val="C0504D"/>
      <w:spacing w:val="5"/>
      <w:u w:val="single"/>
    </w:rPr>
  </w:style>
  <w:style w:type="character" w:styleId="Titredulivre">
    <w:name w:val="Book Title"/>
    <w:basedOn w:val="Policepardfaut"/>
    <w:qFormat/>
    <w:rsid w:val="0014568A"/>
    <w:rPr>
      <w:b/>
      <w:bCs/>
      <w:smallCaps/>
      <w:spacing w:val="5"/>
    </w:rPr>
  </w:style>
  <w:style w:type="paragraph" w:styleId="En-ttedetabledesmatires">
    <w:name w:val="TOC Heading"/>
    <w:basedOn w:val="Titre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png"/><Relationship Id="rId117" Type="http://schemas.openxmlformats.org/officeDocument/2006/relationships/image" Target="media/image55.wmf"/><Relationship Id="rId21" Type="http://schemas.openxmlformats.org/officeDocument/2006/relationships/header" Target="header3.xml"/><Relationship Id="rId42" Type="http://schemas.openxmlformats.org/officeDocument/2006/relationships/oleObject" Target="embeddings/oleObject9.bin"/><Relationship Id="rId47" Type="http://schemas.openxmlformats.org/officeDocument/2006/relationships/image" Target="media/image19.wmf"/><Relationship Id="rId63" Type="http://schemas.openxmlformats.org/officeDocument/2006/relationships/oleObject" Target="embeddings/oleObject19.bin"/><Relationship Id="rId68" Type="http://schemas.openxmlformats.org/officeDocument/2006/relationships/image" Target="media/image30.wmf"/><Relationship Id="rId84" Type="http://schemas.openxmlformats.org/officeDocument/2006/relationships/image" Target="media/image38.wmf"/><Relationship Id="rId89" Type="http://schemas.openxmlformats.org/officeDocument/2006/relationships/oleObject" Target="embeddings/oleObject32.bin"/><Relationship Id="rId112" Type="http://schemas.openxmlformats.org/officeDocument/2006/relationships/oleObject" Target="embeddings/oleObject43.bin"/><Relationship Id="rId133" Type="http://schemas.openxmlformats.org/officeDocument/2006/relationships/image" Target="media/image63.wmf"/><Relationship Id="rId138" Type="http://schemas.microsoft.com/office/2011/relationships/commentsExtended" Target="commentsExtended.xml"/><Relationship Id="rId16" Type="http://schemas.openxmlformats.org/officeDocument/2006/relationships/image" Target="media/image4.jpeg"/><Relationship Id="rId107" Type="http://schemas.openxmlformats.org/officeDocument/2006/relationships/image" Target="media/image50.wmf"/><Relationship Id="rId11" Type="http://schemas.openxmlformats.org/officeDocument/2006/relationships/hyperlink" Target="mailto:iala-aism@wanadoo.fr" TargetMode="External"/><Relationship Id="rId32" Type="http://schemas.openxmlformats.org/officeDocument/2006/relationships/image" Target="media/image12.wmf"/><Relationship Id="rId37" Type="http://schemas.openxmlformats.org/officeDocument/2006/relationships/image" Target="media/image14.wmf"/><Relationship Id="rId53" Type="http://schemas.openxmlformats.org/officeDocument/2006/relationships/oleObject" Target="embeddings/oleObject14.bin"/><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oleObject" Target="embeddings/oleObject27.bin"/><Relationship Id="rId102" Type="http://schemas.openxmlformats.org/officeDocument/2006/relationships/image" Target="media/image47.wmf"/><Relationship Id="rId123" Type="http://schemas.openxmlformats.org/officeDocument/2006/relationships/image" Target="media/image58.wmf"/><Relationship Id="rId128" Type="http://schemas.openxmlformats.org/officeDocument/2006/relationships/oleObject" Target="embeddings/oleObject51.bin"/><Relationship Id="rId5" Type="http://schemas.openxmlformats.org/officeDocument/2006/relationships/settings" Target="settings.xml"/><Relationship Id="rId90" Type="http://schemas.openxmlformats.org/officeDocument/2006/relationships/image" Target="media/image41.wmf"/><Relationship Id="rId95" Type="http://schemas.openxmlformats.org/officeDocument/2006/relationships/oleObject" Target="embeddings/oleObject35.bin"/><Relationship Id="rId14" Type="http://schemas.openxmlformats.org/officeDocument/2006/relationships/comments" Target="comments.xml"/><Relationship Id="rId22" Type="http://schemas.openxmlformats.org/officeDocument/2006/relationships/footer" Target="footer3.xml"/><Relationship Id="rId27" Type="http://schemas.openxmlformats.org/officeDocument/2006/relationships/image" Target="media/image9.jpeg"/><Relationship Id="rId30" Type="http://schemas.openxmlformats.org/officeDocument/2006/relationships/image" Target="media/image11.wmf"/><Relationship Id="rId35" Type="http://schemas.openxmlformats.org/officeDocument/2006/relationships/oleObject" Target="embeddings/oleObject5.bin"/><Relationship Id="rId43" Type="http://schemas.openxmlformats.org/officeDocument/2006/relationships/image" Target="media/image17.wmf"/><Relationship Id="rId48" Type="http://schemas.openxmlformats.org/officeDocument/2006/relationships/oleObject" Target="embeddings/oleObject12.bin"/><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22.bin"/><Relationship Id="rId77" Type="http://schemas.openxmlformats.org/officeDocument/2006/relationships/oleObject" Target="embeddings/oleObject26.bin"/><Relationship Id="rId100" Type="http://schemas.openxmlformats.org/officeDocument/2006/relationships/image" Target="media/image46.wmf"/><Relationship Id="rId105" Type="http://schemas.openxmlformats.org/officeDocument/2006/relationships/oleObject" Target="embeddings/oleObject40.bin"/><Relationship Id="rId113" Type="http://schemas.openxmlformats.org/officeDocument/2006/relationships/image" Target="media/image53.wmf"/><Relationship Id="rId118" Type="http://schemas.openxmlformats.org/officeDocument/2006/relationships/oleObject" Target="embeddings/oleObject46.bin"/><Relationship Id="rId126" Type="http://schemas.openxmlformats.org/officeDocument/2006/relationships/oleObject" Target="embeddings/oleObject50.bin"/><Relationship Id="rId134" Type="http://schemas.openxmlformats.org/officeDocument/2006/relationships/oleObject" Target="embeddings/oleObject54.bin"/><Relationship Id="rId8" Type="http://schemas.openxmlformats.org/officeDocument/2006/relationships/endnotes" Target="endnotes.xml"/><Relationship Id="rId51" Type="http://schemas.openxmlformats.org/officeDocument/2006/relationships/image" Target="media/image21.png"/><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30.bin"/><Relationship Id="rId93" Type="http://schemas.openxmlformats.org/officeDocument/2006/relationships/oleObject" Target="embeddings/oleObject34.bin"/><Relationship Id="rId98" Type="http://schemas.openxmlformats.org/officeDocument/2006/relationships/image" Target="media/image45.wmf"/><Relationship Id="rId121" Type="http://schemas.openxmlformats.org/officeDocument/2006/relationships/image" Target="media/image57.wmf"/><Relationship Id="rId3" Type="http://schemas.openxmlformats.org/officeDocument/2006/relationships/styles" Target="styles.xml"/><Relationship Id="rId12" Type="http://schemas.openxmlformats.org/officeDocument/2006/relationships/hyperlink" Target="mailto:iala-aism@wanadoo.fr" TargetMode="External"/><Relationship Id="rId17" Type="http://schemas.openxmlformats.org/officeDocument/2006/relationships/header" Target="header1.xml"/><Relationship Id="rId25" Type="http://schemas.openxmlformats.org/officeDocument/2006/relationships/image" Target="media/image7.emf"/><Relationship Id="rId33" Type="http://schemas.openxmlformats.org/officeDocument/2006/relationships/oleObject" Target="embeddings/oleObject4.bin"/><Relationship Id="rId38" Type="http://schemas.openxmlformats.org/officeDocument/2006/relationships/oleObject" Target="embeddings/oleObject7.bin"/><Relationship Id="rId46" Type="http://schemas.openxmlformats.org/officeDocument/2006/relationships/oleObject" Target="embeddings/oleObject11.bin"/><Relationship Id="rId59" Type="http://schemas.openxmlformats.org/officeDocument/2006/relationships/oleObject" Target="embeddings/oleObject17.bin"/><Relationship Id="rId67" Type="http://schemas.openxmlformats.org/officeDocument/2006/relationships/oleObject" Target="embeddings/oleObject21.bin"/><Relationship Id="rId103" Type="http://schemas.openxmlformats.org/officeDocument/2006/relationships/oleObject" Target="embeddings/oleObject39.bin"/><Relationship Id="rId108" Type="http://schemas.openxmlformats.org/officeDocument/2006/relationships/oleObject" Target="embeddings/oleObject41.bin"/><Relationship Id="rId116" Type="http://schemas.openxmlformats.org/officeDocument/2006/relationships/oleObject" Target="embeddings/oleObject45.bin"/><Relationship Id="rId124" Type="http://schemas.openxmlformats.org/officeDocument/2006/relationships/oleObject" Target="embeddings/oleObject49.bin"/><Relationship Id="rId129" Type="http://schemas.openxmlformats.org/officeDocument/2006/relationships/image" Target="media/image61.wmf"/><Relationship Id="rId137" Type="http://schemas.openxmlformats.org/officeDocument/2006/relationships/theme" Target="theme/theme1.xml"/><Relationship Id="rId20" Type="http://schemas.openxmlformats.org/officeDocument/2006/relationships/footer" Target="footer2.xml"/><Relationship Id="rId41" Type="http://schemas.openxmlformats.org/officeDocument/2006/relationships/image" Target="media/image16.wmf"/><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image" Target="media/image40.wmf"/><Relationship Id="rId91" Type="http://schemas.openxmlformats.org/officeDocument/2006/relationships/oleObject" Target="embeddings/oleObject33.bin"/><Relationship Id="rId96" Type="http://schemas.openxmlformats.org/officeDocument/2006/relationships/image" Target="media/image44.wmf"/><Relationship Id="rId111" Type="http://schemas.openxmlformats.org/officeDocument/2006/relationships/image" Target="media/image52.wmf"/><Relationship Id="rId132" Type="http://schemas.openxmlformats.org/officeDocument/2006/relationships/oleObject" Target="embeddings/oleObject53.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6.wmf"/><Relationship Id="rId28" Type="http://schemas.openxmlformats.org/officeDocument/2006/relationships/image" Target="media/image10.wmf"/><Relationship Id="rId36" Type="http://schemas.openxmlformats.org/officeDocument/2006/relationships/oleObject" Target="embeddings/oleObject6.bin"/><Relationship Id="rId49" Type="http://schemas.openxmlformats.org/officeDocument/2006/relationships/image" Target="media/image20.wmf"/><Relationship Id="rId57" Type="http://schemas.openxmlformats.org/officeDocument/2006/relationships/oleObject" Target="embeddings/oleObject16.bin"/><Relationship Id="rId106" Type="http://schemas.openxmlformats.org/officeDocument/2006/relationships/image" Target="media/image49.png"/><Relationship Id="rId114" Type="http://schemas.openxmlformats.org/officeDocument/2006/relationships/oleObject" Target="embeddings/oleObject44.bin"/><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image" Target="media/image10.png"/><Relationship Id="rId31" Type="http://schemas.openxmlformats.org/officeDocument/2006/relationships/oleObject" Target="embeddings/oleObject3.bin"/><Relationship Id="rId44" Type="http://schemas.openxmlformats.org/officeDocument/2006/relationships/oleObject" Target="embeddings/oleObject10.bin"/><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0.bin"/><Relationship Id="rId73" Type="http://schemas.openxmlformats.org/officeDocument/2006/relationships/oleObject" Target="embeddings/oleObject24.bin"/><Relationship Id="rId78" Type="http://schemas.openxmlformats.org/officeDocument/2006/relationships/image" Target="media/image35.wmf"/><Relationship Id="rId81" Type="http://schemas.openxmlformats.org/officeDocument/2006/relationships/oleObject" Target="embeddings/oleObject28.bin"/><Relationship Id="rId86" Type="http://schemas.openxmlformats.org/officeDocument/2006/relationships/image" Target="media/image39.wmf"/><Relationship Id="rId94" Type="http://schemas.openxmlformats.org/officeDocument/2006/relationships/image" Target="media/image43.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oleObject" Target="embeddings/oleObject48.bin"/><Relationship Id="rId130" Type="http://schemas.openxmlformats.org/officeDocument/2006/relationships/oleObject" Target="embeddings/oleObject52.bin"/><Relationship Id="rId135" Type="http://schemas.openxmlformats.org/officeDocument/2006/relationships/image" Target="media/image64.emf"/><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header" Target="header2.xml"/><Relationship Id="rId39" Type="http://schemas.openxmlformats.org/officeDocument/2006/relationships/image" Target="media/image15.wmf"/><Relationship Id="rId109" Type="http://schemas.openxmlformats.org/officeDocument/2006/relationships/image" Target="media/image51.wmf"/><Relationship Id="rId34" Type="http://schemas.openxmlformats.org/officeDocument/2006/relationships/image" Target="media/image13.wmf"/><Relationship Id="rId50" Type="http://schemas.openxmlformats.org/officeDocument/2006/relationships/oleObject" Target="embeddings/oleObject13.bin"/><Relationship Id="rId55" Type="http://schemas.openxmlformats.org/officeDocument/2006/relationships/oleObject" Target="embeddings/oleObject15.bin"/><Relationship Id="rId76" Type="http://schemas.openxmlformats.org/officeDocument/2006/relationships/image" Target="media/image34.wmf"/><Relationship Id="rId97" Type="http://schemas.openxmlformats.org/officeDocument/2006/relationships/oleObject" Target="embeddings/oleObject36.bin"/><Relationship Id="rId104" Type="http://schemas.openxmlformats.org/officeDocument/2006/relationships/image" Target="media/image48.wmf"/><Relationship Id="rId120" Type="http://schemas.openxmlformats.org/officeDocument/2006/relationships/oleObject" Target="embeddings/oleObject47.bin"/><Relationship Id="rId125" Type="http://schemas.openxmlformats.org/officeDocument/2006/relationships/image" Target="media/image59.wmf"/><Relationship Id="rId7" Type="http://schemas.openxmlformats.org/officeDocument/2006/relationships/footnotes" Target="footnotes.xml"/><Relationship Id="rId71" Type="http://schemas.openxmlformats.org/officeDocument/2006/relationships/oleObject" Target="embeddings/oleObject23.bin"/><Relationship Id="rId92" Type="http://schemas.openxmlformats.org/officeDocument/2006/relationships/image" Target="media/image42.wmf"/><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oleObject" Target="embeddings/oleObject1.bin"/><Relationship Id="rId40" Type="http://schemas.openxmlformats.org/officeDocument/2006/relationships/oleObject" Target="embeddings/oleObject8.bin"/><Relationship Id="rId45" Type="http://schemas.openxmlformats.org/officeDocument/2006/relationships/image" Target="media/image18.wmf"/><Relationship Id="rId66" Type="http://schemas.openxmlformats.org/officeDocument/2006/relationships/image" Target="media/image29.png"/><Relationship Id="rId87" Type="http://schemas.openxmlformats.org/officeDocument/2006/relationships/oleObject" Target="embeddings/oleObject31.bin"/><Relationship Id="rId110" Type="http://schemas.openxmlformats.org/officeDocument/2006/relationships/oleObject" Target="embeddings/oleObject42.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fontTable" Target="fontTable.xml"/><Relationship Id="rId61" Type="http://schemas.openxmlformats.org/officeDocument/2006/relationships/oleObject" Target="embeddings/oleObject18.bin"/><Relationship Id="rId82" Type="http://schemas.openxmlformats.org/officeDocument/2006/relationships/image" Target="media/image37.wmf"/><Relationship Id="rId1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89581-B1CD-4D12-A776-80841325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12014</Words>
  <Characters>66081</Characters>
  <Application>Microsoft Office Word</Application>
  <DocSecurity>0</DocSecurity>
  <Lines>550</Lines>
  <Paragraphs>155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DLR</Company>
  <LinksUpToDate>false</LinksUpToDate>
  <CharactersWithSpaces>77940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Marie-Helene</cp:lastModifiedBy>
  <cp:revision>4</cp:revision>
  <cp:lastPrinted>2013-08-22T13:34:00Z</cp:lastPrinted>
  <dcterms:created xsi:type="dcterms:W3CDTF">2015-10-29T16:55:00Z</dcterms:created>
  <dcterms:modified xsi:type="dcterms:W3CDTF">2015-10-29T17:18:00Z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